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81A52" w14:textId="77777777" w:rsidR="00E742A3" w:rsidRDefault="00E742A3">
      <w:pPr>
        <w:jc w:val="both"/>
        <w:rPr>
          <w:b/>
          <w:bCs/>
          <w:lang w:val="en-US"/>
        </w:rPr>
      </w:pPr>
    </w:p>
    <w:p w14:paraId="7706764E" w14:textId="77777777" w:rsidR="0070527F" w:rsidRDefault="0070527F">
      <w:pPr>
        <w:jc w:val="both"/>
        <w:rPr>
          <w:b/>
          <w:bCs/>
          <w:lang w:val="en-US"/>
        </w:rPr>
      </w:pPr>
    </w:p>
    <w:p w14:paraId="4DF58938" w14:textId="77777777" w:rsidR="0070527F" w:rsidRDefault="0070527F">
      <w:pPr>
        <w:jc w:val="both"/>
        <w:rPr>
          <w:b/>
          <w:bCs/>
          <w:lang w:val="en-US"/>
        </w:rPr>
      </w:pPr>
    </w:p>
    <w:p w14:paraId="5F9DFEFC" w14:textId="77777777" w:rsidR="0070527F" w:rsidRDefault="0070527F">
      <w:pPr>
        <w:jc w:val="both"/>
        <w:rPr>
          <w:b/>
          <w:bCs/>
          <w:lang w:val="en-US"/>
        </w:rPr>
      </w:pPr>
    </w:p>
    <w:p w14:paraId="4B4BFAFD" w14:textId="77777777" w:rsidR="00764D02" w:rsidRDefault="00C41B87" w:rsidP="00466A9C">
      <w:pPr>
        <w:tabs>
          <w:tab w:val="left" w:pos="6403"/>
        </w:tabs>
        <w:jc w:val="both"/>
        <w:rPr>
          <w:b/>
          <w:bCs/>
          <w:lang w:val="en-US"/>
        </w:rPr>
      </w:pPr>
      <w:r>
        <w:rPr>
          <w:b/>
          <w:bCs/>
          <w:lang w:val="en-US"/>
        </w:rPr>
        <w:tab/>
      </w:r>
    </w:p>
    <w:p w14:paraId="3CE895E6" w14:textId="77777777" w:rsidR="0070527F" w:rsidRPr="00F6796D" w:rsidRDefault="0070527F">
      <w:pPr>
        <w:jc w:val="both"/>
        <w:rPr>
          <w:b/>
          <w:bCs/>
          <w:lang w:val="en-US"/>
        </w:rPr>
      </w:pPr>
    </w:p>
    <w:p w14:paraId="41CB782A" w14:textId="77777777" w:rsidR="0070527F" w:rsidRPr="00F6796D" w:rsidRDefault="0070527F" w:rsidP="00E03832">
      <w:pPr>
        <w:pStyle w:val="CM2"/>
        <w:spacing w:after="120"/>
        <w:jc w:val="center"/>
        <w:rPr>
          <w:rFonts w:ascii="Times New Roman" w:hAnsi="Times New Roman"/>
          <w:b/>
          <w:bCs/>
          <w:color w:val="000000"/>
          <w:sz w:val="22"/>
          <w:szCs w:val="22"/>
          <w:rPrChange w:id="1" w:author="Paola Manfre" w:date="2022-07-19T10:36:00Z">
            <w:rPr>
              <w:rFonts w:ascii="Cambria" w:hAnsi="Cambria" w:cs="Arial"/>
              <w:b/>
              <w:bCs/>
              <w:color w:val="000000"/>
              <w:sz w:val="22"/>
              <w:szCs w:val="22"/>
            </w:rPr>
          </w:rPrChange>
        </w:rPr>
      </w:pPr>
      <w:r w:rsidRPr="00F6796D">
        <w:rPr>
          <w:rFonts w:ascii="Times New Roman" w:hAnsi="Times New Roman"/>
          <w:b/>
          <w:bCs/>
          <w:color w:val="000000"/>
          <w:sz w:val="22"/>
          <w:szCs w:val="22"/>
          <w:rPrChange w:id="2" w:author="Paola Manfre" w:date="2022-07-19T10:36:00Z">
            <w:rPr>
              <w:rFonts w:ascii="Cambria" w:hAnsi="Cambria" w:cs="Arial"/>
              <w:b/>
              <w:bCs/>
              <w:color w:val="000000"/>
              <w:sz w:val="22"/>
              <w:szCs w:val="22"/>
            </w:rPr>
          </w:rPrChange>
        </w:rPr>
        <w:t xml:space="preserve">Allegato </w:t>
      </w:r>
      <w:r w:rsidR="00FB4E34" w:rsidRPr="00F6796D">
        <w:rPr>
          <w:rFonts w:ascii="Times New Roman" w:hAnsi="Times New Roman"/>
          <w:b/>
          <w:bCs/>
          <w:color w:val="000000"/>
          <w:sz w:val="22"/>
          <w:szCs w:val="22"/>
          <w:rPrChange w:id="3" w:author="Paola Manfre" w:date="2022-07-19T10:36:00Z">
            <w:rPr>
              <w:rFonts w:ascii="Cambria" w:hAnsi="Cambria" w:cs="Arial"/>
              <w:b/>
              <w:bCs/>
              <w:color w:val="000000"/>
              <w:sz w:val="22"/>
              <w:szCs w:val="22"/>
            </w:rPr>
          </w:rPrChange>
        </w:rPr>
        <w:t>2</w:t>
      </w:r>
    </w:p>
    <w:p w14:paraId="35CDB468" w14:textId="7B6C9E03" w:rsidR="00E03832" w:rsidRPr="00F6796D" w:rsidDel="003D544C" w:rsidRDefault="00E03832" w:rsidP="00E03832">
      <w:pPr>
        <w:jc w:val="center"/>
        <w:rPr>
          <w:del w:id="4" w:author="Paola Manfre" w:date="2022-07-19T10:24:00Z"/>
          <w:sz w:val="22"/>
          <w:szCs w:val="22"/>
        </w:rPr>
      </w:pPr>
      <w:del w:id="5" w:author="Paola Manfre" w:date="2022-07-19T10:24:00Z">
        <w:r w:rsidRPr="00F6796D" w:rsidDel="003D544C">
          <w:rPr>
            <w:color w:val="000000"/>
            <w:sz w:val="22"/>
            <w:szCs w:val="22"/>
            <w:rPrChange w:id="6" w:author="Paola Manfre" w:date="2022-07-19T10:36:00Z">
              <w:rPr>
                <w:rFonts w:ascii="Cambria" w:hAnsi="Cambria" w:cs="Calibri Light"/>
                <w:color w:val="000000"/>
                <w:sz w:val="22"/>
                <w:szCs w:val="22"/>
              </w:rPr>
            </w:rPrChange>
          </w:rPr>
          <w:delText xml:space="preserve">al </w:delText>
        </w:r>
        <w:r w:rsidRPr="00F6796D" w:rsidDel="003D544C">
          <w:rPr>
            <w:i/>
            <w:color w:val="000000"/>
            <w:sz w:val="22"/>
            <w:szCs w:val="22"/>
            <w:rPrChange w:id="7" w:author="Paola Manfre" w:date="2022-07-19T10:36:00Z">
              <w:rPr>
                <w:rFonts w:ascii="Cambria" w:hAnsi="Cambria" w:cs="Calibri Light"/>
                <w:i/>
                <w:color w:val="000000"/>
                <w:sz w:val="22"/>
                <w:szCs w:val="22"/>
              </w:rPr>
            </w:rPrChange>
          </w:rPr>
          <w:delText xml:space="preserve">Manuale delle procedure di audit del Programma Italia </w:delText>
        </w:r>
        <w:r w:rsidR="00584E76" w:rsidRPr="00F6796D" w:rsidDel="003D544C">
          <w:rPr>
            <w:i/>
            <w:color w:val="000000"/>
            <w:sz w:val="22"/>
            <w:szCs w:val="22"/>
            <w:rPrChange w:id="8" w:author="Paola Manfre" w:date="2022-07-19T10:36:00Z">
              <w:rPr>
                <w:rFonts w:ascii="Cambria" w:hAnsi="Cambria" w:cs="Calibri Light"/>
                <w:i/>
                <w:color w:val="000000"/>
                <w:sz w:val="22"/>
                <w:szCs w:val="22"/>
              </w:rPr>
            </w:rPrChange>
          </w:rPr>
          <w:delText>–</w:delText>
        </w:r>
        <w:r w:rsidRPr="00F6796D" w:rsidDel="003D544C">
          <w:rPr>
            <w:i/>
            <w:color w:val="000000"/>
            <w:sz w:val="22"/>
            <w:szCs w:val="22"/>
            <w:rPrChange w:id="9" w:author="Paola Manfre" w:date="2022-07-19T10:36:00Z">
              <w:rPr>
                <w:rFonts w:ascii="Cambria" w:hAnsi="Cambria" w:cs="Calibri Light"/>
                <w:i/>
                <w:color w:val="000000"/>
                <w:sz w:val="22"/>
                <w:szCs w:val="22"/>
              </w:rPr>
            </w:rPrChange>
          </w:rPr>
          <w:delText xml:space="preserve"> </w:delText>
        </w:r>
        <w:r w:rsidR="00584E76" w:rsidRPr="00F6796D" w:rsidDel="003D544C">
          <w:rPr>
            <w:i/>
            <w:color w:val="000000"/>
            <w:sz w:val="22"/>
            <w:szCs w:val="22"/>
            <w:rPrChange w:id="10" w:author="Paola Manfre" w:date="2022-07-19T10:36:00Z">
              <w:rPr>
                <w:rFonts w:ascii="Cambria" w:hAnsi="Cambria" w:cs="Calibri Light"/>
                <w:i/>
                <w:color w:val="000000"/>
                <w:sz w:val="22"/>
                <w:szCs w:val="22"/>
              </w:rPr>
            </w:rPrChange>
          </w:rPr>
          <w:delText>Tunisia 2014 - 2020</w:delText>
        </w:r>
        <w:r w:rsidRPr="00F6796D" w:rsidDel="003D544C">
          <w:rPr>
            <w:color w:val="000000"/>
            <w:sz w:val="22"/>
            <w:szCs w:val="22"/>
            <w:rPrChange w:id="11" w:author="Paola Manfre" w:date="2022-07-19T10:36:00Z">
              <w:rPr>
                <w:rFonts w:ascii="Cambria" w:hAnsi="Cambria" w:cs="Calibri Light"/>
                <w:color w:val="000000"/>
                <w:sz w:val="22"/>
                <w:szCs w:val="22"/>
              </w:rPr>
            </w:rPrChange>
          </w:rPr>
          <w:delText xml:space="preserve"> </w:delText>
        </w:r>
        <w:r w:rsidRPr="00F6796D" w:rsidDel="003D544C">
          <w:rPr>
            <w:color w:val="000000"/>
            <w:sz w:val="22"/>
            <w:szCs w:val="22"/>
            <w:rPrChange w:id="12" w:author="Paola Manfre" w:date="2022-07-19T10:36:00Z">
              <w:rPr>
                <w:rFonts w:ascii="Cambria" w:hAnsi="Cambria" w:cs="Calibri Light"/>
                <w:color w:val="000000"/>
                <w:sz w:val="22"/>
                <w:szCs w:val="22"/>
              </w:rPr>
            </w:rPrChange>
          </w:rPr>
          <w:br/>
          <w:delText>Versione</w:delText>
        </w:r>
        <w:r w:rsidR="00C96000" w:rsidRPr="00F6796D" w:rsidDel="003D544C">
          <w:rPr>
            <w:color w:val="000000"/>
            <w:sz w:val="22"/>
            <w:szCs w:val="22"/>
            <w:rPrChange w:id="13" w:author="Paola Manfre" w:date="2022-07-19T10:36:00Z">
              <w:rPr>
                <w:rFonts w:ascii="Cambria" w:hAnsi="Cambria" w:cs="Calibri Light"/>
                <w:color w:val="000000"/>
                <w:sz w:val="22"/>
                <w:szCs w:val="22"/>
              </w:rPr>
            </w:rPrChange>
          </w:rPr>
          <w:delText xml:space="preserve"> </w:delText>
        </w:r>
        <w:r w:rsidR="0086388C" w:rsidRPr="00F6796D" w:rsidDel="003D544C">
          <w:rPr>
            <w:color w:val="000000"/>
            <w:sz w:val="22"/>
            <w:szCs w:val="22"/>
            <w:rPrChange w:id="14" w:author="Paola Manfre" w:date="2022-07-19T10:36:00Z">
              <w:rPr>
                <w:rFonts w:ascii="Cambria" w:hAnsi="Cambria" w:cs="Calibri Light"/>
                <w:color w:val="000000"/>
                <w:sz w:val="22"/>
                <w:szCs w:val="22"/>
              </w:rPr>
            </w:rPrChange>
          </w:rPr>
          <w:delText xml:space="preserve">del </w:delText>
        </w:r>
      </w:del>
      <w:ins w:id="15" w:author="Antonino Pumo" w:date="2021-12-17T13:15:00Z">
        <w:del w:id="16" w:author="Paola Manfre" w:date="2022-07-19T10:24:00Z">
          <w:r w:rsidR="00C2742C" w:rsidRPr="00F6796D" w:rsidDel="003D544C">
            <w:rPr>
              <w:color w:val="000000"/>
              <w:sz w:val="22"/>
              <w:szCs w:val="22"/>
              <w:rPrChange w:id="17" w:author="Paola Manfre" w:date="2022-07-19T10:36:00Z">
                <w:rPr>
                  <w:rFonts w:ascii="Cambria" w:hAnsi="Cambria" w:cs="Calibri Light"/>
                  <w:color w:val="000000"/>
                  <w:sz w:val="22"/>
                  <w:szCs w:val="22"/>
                </w:rPr>
              </w:rPrChange>
            </w:rPr>
            <w:delText>07/12/2021</w:delText>
          </w:r>
        </w:del>
      </w:ins>
    </w:p>
    <w:p w14:paraId="2F8EC8C2" w14:textId="77777777" w:rsidR="0070527F" w:rsidRPr="00F6796D" w:rsidRDefault="0070527F" w:rsidP="0070527F">
      <w:pPr>
        <w:spacing w:before="60" w:after="60" w:line="360" w:lineRule="auto"/>
        <w:contextualSpacing/>
        <w:jc w:val="center"/>
        <w:rPr>
          <w:b/>
          <w:bCs/>
          <w:rPrChange w:id="18" w:author="Paola Manfre" w:date="2022-07-19T10:36:00Z">
            <w:rPr>
              <w:rFonts w:ascii="Cambria" w:hAnsi="Cambria" w:cs="Arial"/>
              <w:b/>
              <w:bCs/>
            </w:rPr>
          </w:rPrChange>
        </w:rPr>
      </w:pPr>
    </w:p>
    <w:p w14:paraId="13B87F30" w14:textId="77777777" w:rsidR="00E359FD" w:rsidRPr="00F6796D" w:rsidRDefault="00E359FD" w:rsidP="0070527F">
      <w:pPr>
        <w:spacing w:before="60" w:after="60" w:line="360" w:lineRule="auto"/>
        <w:contextualSpacing/>
        <w:jc w:val="center"/>
        <w:rPr>
          <w:b/>
          <w:bCs/>
          <w:rPrChange w:id="19" w:author="Paola Manfre" w:date="2022-07-19T10:36:00Z">
            <w:rPr>
              <w:rFonts w:ascii="Cambria" w:hAnsi="Cambria" w:cs="Arial"/>
              <w:b/>
              <w:bCs/>
            </w:rPr>
          </w:rPrChange>
        </w:rPr>
      </w:pPr>
    </w:p>
    <w:p w14:paraId="27F41D92" w14:textId="77777777" w:rsidR="0070527F" w:rsidRPr="00F6796D" w:rsidRDefault="00B00006" w:rsidP="0070527F">
      <w:pPr>
        <w:spacing w:before="60" w:after="60" w:line="360" w:lineRule="auto"/>
        <w:contextualSpacing/>
        <w:jc w:val="center"/>
        <w:rPr>
          <w:b/>
          <w:bCs/>
          <w:sz w:val="32"/>
          <w:szCs w:val="32"/>
          <w:rPrChange w:id="20" w:author="Paola Manfre" w:date="2022-07-19T10:36:00Z">
            <w:rPr>
              <w:rFonts w:ascii="Cambria" w:hAnsi="Cambria" w:cs="Arial"/>
              <w:b/>
              <w:bCs/>
              <w:sz w:val="32"/>
              <w:szCs w:val="32"/>
            </w:rPr>
          </w:rPrChange>
        </w:rPr>
      </w:pPr>
      <w:r w:rsidRPr="00F6796D">
        <w:rPr>
          <w:b/>
          <w:bCs/>
          <w:sz w:val="32"/>
          <w:szCs w:val="32"/>
          <w:rPrChange w:id="21" w:author="Paola Manfre" w:date="2022-07-19T10:36:00Z">
            <w:rPr>
              <w:rFonts w:ascii="Cambria" w:hAnsi="Cambria" w:cs="Arial"/>
              <w:b/>
              <w:bCs/>
              <w:sz w:val="32"/>
              <w:szCs w:val="32"/>
            </w:rPr>
          </w:rPrChange>
        </w:rPr>
        <w:t>Audit Planning Memorandum</w:t>
      </w:r>
    </w:p>
    <w:p w14:paraId="5B1F284E" w14:textId="77777777" w:rsidR="0070527F" w:rsidRPr="00F6796D" w:rsidRDefault="0070527F" w:rsidP="0070527F">
      <w:pPr>
        <w:spacing w:before="60" w:after="60" w:line="360" w:lineRule="auto"/>
        <w:contextualSpacing/>
        <w:jc w:val="center"/>
        <w:rPr>
          <w:b/>
          <w:bCs/>
          <w:i/>
          <w:rPrChange w:id="22" w:author="Paola Manfre" w:date="2022-07-19T10:36:00Z">
            <w:rPr>
              <w:rFonts w:ascii="Cambria" w:hAnsi="Cambria" w:cs="Arial"/>
              <w:b/>
              <w:bCs/>
              <w:i/>
            </w:rPr>
          </w:rPrChange>
        </w:rPr>
      </w:pPr>
      <w:r w:rsidRPr="00F6796D">
        <w:rPr>
          <w:b/>
          <w:bCs/>
          <w:i/>
          <w:rPrChange w:id="23" w:author="Paola Manfre" w:date="2022-07-19T10:36:00Z">
            <w:rPr>
              <w:rFonts w:ascii="Cambria" w:hAnsi="Cambria" w:cs="Arial"/>
              <w:b/>
              <w:bCs/>
              <w:i/>
            </w:rPr>
          </w:rPrChange>
        </w:rPr>
        <w:t>Pianificazione e formalizzazione delle attività delle missioni di audit</w:t>
      </w:r>
    </w:p>
    <w:p w14:paraId="555A1000" w14:textId="77777777" w:rsidR="00D55086" w:rsidRPr="00F6796D" w:rsidRDefault="00D55086" w:rsidP="0070527F">
      <w:pPr>
        <w:spacing w:before="60" w:after="60" w:line="360" w:lineRule="auto"/>
        <w:contextualSpacing/>
        <w:jc w:val="center"/>
        <w:rPr>
          <w:b/>
          <w:bCs/>
          <w:rPrChange w:id="24" w:author="Paola Manfre" w:date="2022-07-19T10:36:00Z">
            <w:rPr>
              <w:rFonts w:ascii="Cambria" w:hAnsi="Cambria" w:cs="Arial"/>
              <w:b/>
              <w:bCs/>
            </w:rPr>
          </w:rPrChange>
        </w:rPr>
      </w:pPr>
    </w:p>
    <w:p w14:paraId="7B24BDC4" w14:textId="77777777" w:rsidR="0070527F" w:rsidRPr="00F6796D" w:rsidRDefault="0070527F" w:rsidP="0070527F">
      <w:pPr>
        <w:spacing w:before="60" w:after="60" w:line="360" w:lineRule="auto"/>
        <w:contextualSpacing/>
        <w:jc w:val="center"/>
        <w:rPr>
          <w:bCs/>
          <w:rPrChange w:id="25" w:author="Paola Manfre" w:date="2022-07-19T10:36:00Z">
            <w:rPr>
              <w:rFonts w:ascii="Cambria" w:hAnsi="Cambria" w:cs="Arial"/>
              <w:bCs/>
            </w:rPr>
          </w:rPrChange>
        </w:rPr>
      </w:pPr>
      <w:r w:rsidRPr="00F6796D">
        <w:rPr>
          <w:bCs/>
          <w:rPrChange w:id="26" w:author="Paola Manfre" w:date="2022-07-19T10:36:00Z">
            <w:rPr>
              <w:rFonts w:ascii="Cambria" w:hAnsi="Cambria" w:cs="Arial"/>
              <w:bCs/>
            </w:rPr>
          </w:rPrChange>
        </w:rPr>
        <w:t>P</w:t>
      </w:r>
      <w:r w:rsidR="00584E76" w:rsidRPr="00F6796D">
        <w:rPr>
          <w:bCs/>
          <w:rPrChange w:id="27" w:author="Paola Manfre" w:date="2022-07-19T10:36:00Z">
            <w:rPr>
              <w:rFonts w:ascii="Cambria" w:hAnsi="Cambria" w:cs="Arial"/>
              <w:bCs/>
            </w:rPr>
          </w:rPrChange>
        </w:rPr>
        <w:t xml:space="preserve">rogramma Operativo </w:t>
      </w:r>
      <w:r w:rsidRPr="00F6796D">
        <w:rPr>
          <w:bCs/>
          <w:rPrChange w:id="28" w:author="Paola Manfre" w:date="2022-07-19T10:36:00Z">
            <w:rPr>
              <w:rFonts w:ascii="Cambria" w:hAnsi="Cambria" w:cs="Arial"/>
              <w:bCs/>
            </w:rPr>
          </w:rPrChange>
        </w:rPr>
        <w:t>C</w:t>
      </w:r>
      <w:r w:rsidR="00584E76" w:rsidRPr="00F6796D">
        <w:rPr>
          <w:bCs/>
          <w:rPrChange w:id="29" w:author="Paola Manfre" w:date="2022-07-19T10:36:00Z">
            <w:rPr>
              <w:rFonts w:ascii="Cambria" w:hAnsi="Cambria" w:cs="Arial"/>
              <w:bCs/>
            </w:rPr>
          </w:rPrChange>
        </w:rPr>
        <w:t>ongiunto</w:t>
      </w:r>
    </w:p>
    <w:p w14:paraId="4B910C60" w14:textId="77777777" w:rsidR="0070527F" w:rsidRPr="00F6796D" w:rsidRDefault="00DD2685" w:rsidP="0070527F">
      <w:pPr>
        <w:spacing w:before="60" w:after="60" w:line="360" w:lineRule="auto"/>
        <w:contextualSpacing/>
        <w:jc w:val="center"/>
        <w:rPr>
          <w:bCs/>
          <w:rPrChange w:id="30" w:author="Paola Manfre" w:date="2022-07-19T10:36:00Z">
            <w:rPr>
              <w:rFonts w:ascii="Cambria" w:hAnsi="Cambria" w:cs="Arial"/>
              <w:bCs/>
            </w:rPr>
          </w:rPrChange>
        </w:rPr>
      </w:pPr>
      <w:r w:rsidRPr="00F6796D">
        <w:rPr>
          <w:bCs/>
          <w:sz w:val="32"/>
          <w:szCs w:val="32"/>
          <w:rPrChange w:id="31" w:author="Paola Manfre" w:date="2022-07-19T10:36:00Z">
            <w:rPr>
              <w:rFonts w:ascii="Cambria" w:hAnsi="Cambria" w:cs="Arial"/>
              <w:bCs/>
              <w:sz w:val="32"/>
              <w:szCs w:val="32"/>
            </w:rPr>
          </w:rPrChange>
        </w:rPr>
        <w:t>ITALIA – TUNISIA 2014 - 2020</w:t>
      </w:r>
    </w:p>
    <w:p w14:paraId="1694A89A" w14:textId="44E68A46" w:rsidR="0070527F" w:rsidRPr="00F6796D" w:rsidRDefault="0070527F" w:rsidP="0070527F">
      <w:pPr>
        <w:spacing w:before="60" w:after="60" w:line="360" w:lineRule="auto"/>
        <w:contextualSpacing/>
        <w:jc w:val="center"/>
        <w:rPr>
          <w:ins w:id="32" w:author="Paola Manfre" w:date="2022-07-19T10:25:00Z"/>
          <w:sz w:val="20"/>
          <w:szCs w:val="20"/>
          <w:rPrChange w:id="33" w:author="Paola Manfre" w:date="2022-07-19T10:36:00Z">
            <w:rPr>
              <w:ins w:id="34" w:author="Paola Manfre" w:date="2022-07-19T10:25:00Z"/>
              <w:rFonts w:ascii="Cambria" w:hAnsi="Cambria" w:cs="Calibri Light"/>
              <w:sz w:val="20"/>
              <w:szCs w:val="20"/>
            </w:rPr>
          </w:rPrChange>
        </w:rPr>
      </w:pPr>
      <w:r w:rsidRPr="00F6796D">
        <w:rPr>
          <w:sz w:val="20"/>
          <w:szCs w:val="20"/>
          <w:rPrChange w:id="35" w:author="Paola Manfre" w:date="2022-07-19T10:36:00Z">
            <w:rPr>
              <w:rFonts w:ascii="Cambria" w:hAnsi="Cambria" w:cs="Calibri Light"/>
              <w:sz w:val="20"/>
              <w:szCs w:val="20"/>
            </w:rPr>
          </w:rPrChange>
        </w:rPr>
        <w:t>approvato con decisione CE n.</w:t>
      </w:r>
      <w:r w:rsidR="00E43E08" w:rsidRPr="00F6796D">
        <w:rPr>
          <w:sz w:val="20"/>
          <w:szCs w:val="20"/>
          <w:rPrChange w:id="36" w:author="Paola Manfre" w:date="2022-07-19T10:36:00Z">
            <w:rPr>
              <w:rFonts w:ascii="Cambria" w:hAnsi="Cambria" w:cs="Calibri Light"/>
              <w:sz w:val="20"/>
              <w:szCs w:val="20"/>
            </w:rPr>
          </w:rPrChange>
        </w:rPr>
        <w:t xml:space="preserve"> </w:t>
      </w:r>
      <w:proofErr w:type="gramStart"/>
      <w:r w:rsidRPr="00F6796D">
        <w:rPr>
          <w:sz w:val="20"/>
          <w:szCs w:val="20"/>
          <w:rPrChange w:id="37" w:author="Paola Manfre" w:date="2022-07-19T10:36:00Z">
            <w:rPr>
              <w:rFonts w:ascii="Cambria" w:hAnsi="Cambria" w:cs="Calibri Light"/>
              <w:sz w:val="20"/>
              <w:szCs w:val="20"/>
            </w:rPr>
          </w:rPrChange>
        </w:rPr>
        <w:t>C</w:t>
      </w:r>
      <w:r w:rsidR="00E43E08" w:rsidRPr="00F6796D">
        <w:rPr>
          <w:sz w:val="20"/>
          <w:szCs w:val="20"/>
          <w:rPrChange w:id="38" w:author="Paola Manfre" w:date="2022-07-19T10:36:00Z">
            <w:rPr>
              <w:rFonts w:ascii="Cambria" w:hAnsi="Cambria" w:cs="Calibri Light"/>
              <w:sz w:val="20"/>
              <w:szCs w:val="20"/>
            </w:rPr>
          </w:rPrChange>
        </w:rPr>
        <w:t>(</w:t>
      </w:r>
      <w:proofErr w:type="gramEnd"/>
      <w:r w:rsidRPr="00F6796D">
        <w:rPr>
          <w:sz w:val="20"/>
          <w:szCs w:val="20"/>
          <w:rPrChange w:id="39" w:author="Paola Manfre" w:date="2022-07-19T10:36:00Z">
            <w:rPr>
              <w:rFonts w:ascii="Cambria" w:hAnsi="Cambria" w:cs="Calibri Light"/>
              <w:sz w:val="20"/>
              <w:szCs w:val="20"/>
            </w:rPr>
          </w:rPrChange>
        </w:rPr>
        <w:t xml:space="preserve">2015) </w:t>
      </w:r>
      <w:r w:rsidR="00967AE8" w:rsidRPr="00F6796D">
        <w:rPr>
          <w:sz w:val="20"/>
          <w:szCs w:val="20"/>
          <w:rPrChange w:id="40" w:author="Paola Manfre" w:date="2022-07-19T10:36:00Z">
            <w:rPr>
              <w:rFonts w:ascii="Cambria" w:hAnsi="Cambria" w:cs="Calibri Light"/>
              <w:sz w:val="20"/>
              <w:szCs w:val="20"/>
            </w:rPr>
          </w:rPrChange>
        </w:rPr>
        <w:t>9131</w:t>
      </w:r>
      <w:r w:rsidRPr="00F6796D">
        <w:rPr>
          <w:sz w:val="20"/>
          <w:szCs w:val="20"/>
          <w:rPrChange w:id="41" w:author="Paola Manfre" w:date="2022-07-19T10:36:00Z">
            <w:rPr>
              <w:rFonts w:ascii="Cambria" w:hAnsi="Cambria" w:cs="Calibri Light"/>
              <w:sz w:val="20"/>
              <w:szCs w:val="20"/>
            </w:rPr>
          </w:rPrChange>
        </w:rPr>
        <w:t xml:space="preserve"> del 1</w:t>
      </w:r>
      <w:r w:rsidR="00967AE8" w:rsidRPr="00F6796D">
        <w:rPr>
          <w:sz w:val="20"/>
          <w:szCs w:val="20"/>
          <w:rPrChange w:id="42" w:author="Paola Manfre" w:date="2022-07-19T10:36:00Z">
            <w:rPr>
              <w:rFonts w:ascii="Cambria" w:hAnsi="Cambria" w:cs="Calibri Light"/>
              <w:sz w:val="20"/>
              <w:szCs w:val="20"/>
            </w:rPr>
          </w:rPrChange>
        </w:rPr>
        <w:t>7</w:t>
      </w:r>
      <w:r w:rsidRPr="00F6796D">
        <w:rPr>
          <w:sz w:val="20"/>
          <w:szCs w:val="20"/>
          <w:rPrChange w:id="43" w:author="Paola Manfre" w:date="2022-07-19T10:36:00Z">
            <w:rPr>
              <w:rFonts w:ascii="Cambria" w:hAnsi="Cambria" w:cs="Calibri Light"/>
              <w:sz w:val="20"/>
              <w:szCs w:val="20"/>
            </w:rPr>
          </w:rPrChange>
        </w:rPr>
        <w:t>/</w:t>
      </w:r>
      <w:r w:rsidR="00FB4E34" w:rsidRPr="00F6796D">
        <w:rPr>
          <w:sz w:val="20"/>
          <w:szCs w:val="20"/>
          <w:rPrChange w:id="44" w:author="Paola Manfre" w:date="2022-07-19T10:36:00Z">
            <w:rPr>
              <w:rFonts w:ascii="Cambria" w:hAnsi="Cambria" w:cs="Calibri Light"/>
              <w:sz w:val="20"/>
              <w:szCs w:val="20"/>
            </w:rPr>
          </w:rPrChange>
        </w:rPr>
        <w:t>1</w:t>
      </w:r>
      <w:r w:rsidR="00967AE8" w:rsidRPr="00F6796D">
        <w:rPr>
          <w:sz w:val="20"/>
          <w:szCs w:val="20"/>
          <w:rPrChange w:id="45" w:author="Paola Manfre" w:date="2022-07-19T10:36:00Z">
            <w:rPr>
              <w:rFonts w:ascii="Cambria" w:hAnsi="Cambria" w:cs="Calibri Light"/>
              <w:sz w:val="20"/>
              <w:szCs w:val="20"/>
            </w:rPr>
          </w:rPrChange>
        </w:rPr>
        <w:t>2</w:t>
      </w:r>
      <w:r w:rsidRPr="00F6796D">
        <w:rPr>
          <w:sz w:val="20"/>
          <w:szCs w:val="20"/>
          <w:rPrChange w:id="46" w:author="Paola Manfre" w:date="2022-07-19T10:36:00Z">
            <w:rPr>
              <w:rFonts w:ascii="Cambria" w:hAnsi="Cambria" w:cs="Calibri Light"/>
              <w:sz w:val="20"/>
              <w:szCs w:val="20"/>
            </w:rPr>
          </w:rPrChange>
        </w:rPr>
        <w:t>/2015</w:t>
      </w:r>
    </w:p>
    <w:p w14:paraId="5B53748C" w14:textId="5D87D3BB" w:rsidR="003D544C" w:rsidRPr="00F6796D" w:rsidRDefault="003D544C" w:rsidP="0070527F">
      <w:pPr>
        <w:spacing w:before="60" w:after="60" w:line="360" w:lineRule="auto"/>
        <w:contextualSpacing/>
        <w:jc w:val="center"/>
        <w:rPr>
          <w:bCs/>
          <w:rPrChange w:id="47" w:author="Paola Manfre" w:date="2022-07-19T10:36:00Z">
            <w:rPr>
              <w:rFonts w:ascii="Cambria" w:hAnsi="Cambria" w:cs="Arial"/>
              <w:bCs/>
            </w:rPr>
          </w:rPrChange>
        </w:rPr>
      </w:pPr>
      <w:ins w:id="48" w:author="Paola Manfre" w:date="2022-07-19T10:25:00Z">
        <w:r w:rsidRPr="00F6796D">
          <w:rPr>
            <w:sz w:val="20"/>
            <w:szCs w:val="20"/>
            <w:rPrChange w:id="49" w:author="Paola Manfre" w:date="2022-07-19T10:36:00Z">
              <w:rPr>
                <w:rFonts w:ascii="Cambria" w:hAnsi="Cambria" w:cs="Calibri Light"/>
                <w:sz w:val="20"/>
                <w:szCs w:val="20"/>
              </w:rPr>
            </w:rPrChange>
          </w:rPr>
          <w:t>e modifiche minori approvate dal CMS del 18/12/2020</w:t>
        </w:r>
      </w:ins>
    </w:p>
    <w:p w14:paraId="6014DABC" w14:textId="77777777" w:rsidR="0070527F" w:rsidRPr="00F6796D" w:rsidRDefault="0070527F" w:rsidP="0070527F">
      <w:pPr>
        <w:spacing w:before="60" w:after="60" w:line="360" w:lineRule="auto"/>
        <w:contextualSpacing/>
        <w:jc w:val="center"/>
        <w:rPr>
          <w:b/>
          <w:bCs/>
          <w:rPrChange w:id="50" w:author="Paola Manfre" w:date="2022-07-19T10:36:00Z">
            <w:rPr>
              <w:rFonts w:ascii="Cambria" w:hAnsi="Cambria" w:cs="Arial"/>
              <w:b/>
              <w:bCs/>
            </w:rPr>
          </w:rPrChange>
        </w:rPr>
      </w:pPr>
    </w:p>
    <w:p w14:paraId="1B184061" w14:textId="77777777" w:rsidR="00393003" w:rsidRPr="00F6796D" w:rsidRDefault="00393003" w:rsidP="0070527F">
      <w:pPr>
        <w:spacing w:before="60" w:after="60" w:line="360" w:lineRule="auto"/>
        <w:contextualSpacing/>
        <w:jc w:val="center"/>
        <w:rPr>
          <w:b/>
          <w:bCs/>
          <w:rPrChange w:id="51" w:author="Paola Manfre" w:date="2022-07-19T10:36:00Z">
            <w:rPr>
              <w:rFonts w:ascii="Cambria" w:hAnsi="Cambria" w:cs="Arial"/>
              <w:b/>
              <w:bCs/>
            </w:rPr>
          </w:rPrChange>
        </w:rPr>
      </w:pPr>
    </w:p>
    <w:p w14:paraId="0C6A9A2A" w14:textId="77777777" w:rsidR="0070527F" w:rsidRPr="00F6796D" w:rsidRDefault="00393003" w:rsidP="0070527F">
      <w:pPr>
        <w:spacing w:before="60" w:after="60" w:line="360" w:lineRule="auto"/>
        <w:contextualSpacing/>
        <w:jc w:val="center"/>
        <w:rPr>
          <w:b/>
          <w:bCs/>
          <w:rPrChange w:id="52" w:author="Paola Manfre" w:date="2022-07-19T10:36:00Z">
            <w:rPr>
              <w:rFonts w:ascii="Cambria" w:hAnsi="Cambria" w:cs="Arial"/>
              <w:b/>
              <w:bCs/>
            </w:rPr>
          </w:rPrChange>
        </w:rPr>
      </w:pPr>
      <w:bookmarkStart w:id="53" w:name="_Hlk517687550"/>
      <w:r w:rsidRPr="00F6796D">
        <w:rPr>
          <w:b/>
          <w:bCs/>
          <w:rPrChange w:id="54" w:author="Paola Manfre" w:date="2022-07-19T10:36:00Z">
            <w:rPr>
              <w:rFonts w:ascii="Cambria" w:hAnsi="Cambria" w:cs="Arial"/>
              <w:b/>
              <w:bCs/>
            </w:rPr>
          </w:rPrChange>
        </w:rPr>
        <w:t xml:space="preserve">Periodo di audit </w:t>
      </w:r>
      <w:r w:rsidR="000C2255" w:rsidRPr="00F6796D">
        <w:rPr>
          <w:b/>
          <w:bCs/>
          <w:rPrChange w:id="55" w:author="Paola Manfre" w:date="2022-07-19T10:36:00Z">
            <w:rPr>
              <w:rFonts w:ascii="Cambria" w:hAnsi="Cambria" w:cs="Arial"/>
              <w:b/>
              <w:bCs/>
            </w:rPr>
          </w:rPrChange>
        </w:rPr>
        <w:t>…………………………….</w:t>
      </w:r>
    </w:p>
    <w:bookmarkEnd w:id="53"/>
    <w:p w14:paraId="70A8F753" w14:textId="77777777" w:rsidR="0070527F" w:rsidRPr="004A7824" w:rsidRDefault="0070527F" w:rsidP="0070527F">
      <w:pPr>
        <w:spacing w:before="60" w:after="60" w:line="360" w:lineRule="auto"/>
        <w:contextualSpacing/>
        <w:jc w:val="center"/>
        <w:rPr>
          <w:rFonts w:ascii="Cambria" w:hAnsi="Cambria" w:cs="Arial"/>
          <w:b/>
          <w:bCs/>
        </w:rPr>
      </w:pPr>
    </w:p>
    <w:p w14:paraId="1D252297" w14:textId="77777777" w:rsidR="0070527F" w:rsidRDefault="0070527F" w:rsidP="0070527F"/>
    <w:p w14:paraId="34ACC303" w14:textId="77777777" w:rsidR="0070527F" w:rsidRPr="00F6796D" w:rsidRDefault="0025328C" w:rsidP="0025328C">
      <w:pPr>
        <w:pageBreakBefore/>
        <w:widowControl w:val="0"/>
        <w:numPr>
          <w:ilvl w:val="0"/>
          <w:numId w:val="18"/>
        </w:numPr>
        <w:autoSpaceDE w:val="0"/>
        <w:autoSpaceDN w:val="0"/>
        <w:adjustRightInd w:val="0"/>
        <w:spacing w:after="240" w:line="291" w:lineRule="atLeast"/>
        <w:ind w:left="714" w:hanging="357"/>
        <w:jc w:val="both"/>
        <w:rPr>
          <w:b/>
          <w:sz w:val="21"/>
          <w:szCs w:val="21"/>
          <w:rPrChange w:id="56" w:author="Paola Manfre" w:date="2022-07-19T10:36:00Z">
            <w:rPr>
              <w:rFonts w:ascii="Arial" w:hAnsi="Arial" w:cs="Arial"/>
              <w:b/>
              <w:sz w:val="21"/>
              <w:szCs w:val="21"/>
            </w:rPr>
          </w:rPrChange>
        </w:rPr>
      </w:pPr>
      <w:bookmarkStart w:id="57" w:name="_Hlk517428733"/>
      <w:r w:rsidRPr="00F6796D">
        <w:rPr>
          <w:b/>
          <w:sz w:val="21"/>
          <w:szCs w:val="21"/>
          <w:rPrChange w:id="58" w:author="Paola Manfre" w:date="2022-07-19T10:36:00Z">
            <w:rPr>
              <w:rFonts w:ascii="Arial" w:hAnsi="Arial" w:cs="Arial"/>
              <w:b/>
              <w:sz w:val="21"/>
              <w:szCs w:val="21"/>
            </w:rPr>
          </w:rPrChange>
        </w:rPr>
        <w:lastRenderedPageBreak/>
        <w:t>ANAGRAFICA</w:t>
      </w:r>
    </w:p>
    <w:p w14:paraId="62C220DB" w14:textId="77777777" w:rsidR="0025328C" w:rsidRPr="00F6796D" w:rsidRDefault="0025328C" w:rsidP="0025328C">
      <w:pPr>
        <w:widowControl w:val="0"/>
        <w:autoSpaceDE w:val="0"/>
        <w:autoSpaceDN w:val="0"/>
        <w:adjustRightInd w:val="0"/>
        <w:spacing w:after="120"/>
        <w:rPr>
          <w:b/>
          <w:sz w:val="21"/>
          <w:szCs w:val="21"/>
          <w:rPrChange w:id="59" w:author="Paola Manfre" w:date="2022-07-19T10:36:00Z">
            <w:rPr>
              <w:rFonts w:ascii="Arial" w:hAnsi="Arial" w:cs="Arial"/>
              <w:b/>
              <w:sz w:val="21"/>
              <w:szCs w:val="21"/>
            </w:rPr>
          </w:rPrChange>
        </w:rPr>
      </w:pPr>
      <w:r w:rsidRPr="00F6796D">
        <w:rPr>
          <w:b/>
          <w:sz w:val="21"/>
          <w:szCs w:val="21"/>
          <w:rPrChange w:id="60" w:author="Paola Manfre" w:date="2022-07-19T10:36:00Z">
            <w:rPr>
              <w:rFonts w:ascii="Arial" w:hAnsi="Arial" w:cs="Arial"/>
              <w:b/>
              <w:sz w:val="21"/>
              <w:szCs w:val="21"/>
            </w:rPr>
          </w:rPrChange>
        </w:rPr>
        <w:t>Dati identificativi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F6796D" w14:paraId="0014833A" w14:textId="77777777" w:rsidTr="005715B1">
        <w:trPr>
          <w:trHeight w:val="228"/>
        </w:trPr>
        <w:tc>
          <w:tcPr>
            <w:tcW w:w="9709" w:type="dxa"/>
            <w:vAlign w:val="center"/>
          </w:tcPr>
          <w:p w14:paraId="4C73586F" w14:textId="67047EAC" w:rsidR="0025328C" w:rsidRPr="00F6796D" w:rsidRDefault="0025328C" w:rsidP="00AD2290">
            <w:pPr>
              <w:widowControl w:val="0"/>
              <w:autoSpaceDE w:val="0"/>
              <w:autoSpaceDN w:val="0"/>
              <w:adjustRightInd w:val="0"/>
              <w:spacing w:before="40" w:after="40"/>
              <w:jc w:val="both"/>
              <w:rPr>
                <w:b/>
                <w:bCs/>
                <w:iCs/>
                <w:sz w:val="21"/>
                <w:szCs w:val="21"/>
                <w:rPrChange w:id="61" w:author="Paola Manfre" w:date="2022-07-19T10:36:00Z">
                  <w:rPr>
                    <w:rFonts w:ascii="Arial" w:hAnsi="Arial" w:cs="Arial"/>
                    <w:sz w:val="21"/>
                    <w:szCs w:val="21"/>
                  </w:rPr>
                </w:rPrChange>
              </w:rPr>
            </w:pPr>
            <w:del w:id="62" w:author="Paola Manfre" w:date="2022-07-19T10:26:00Z">
              <w:r w:rsidRPr="00F6796D" w:rsidDel="003D544C">
                <w:rPr>
                  <w:b/>
                  <w:bCs/>
                  <w:iCs/>
                  <w:sz w:val="21"/>
                  <w:szCs w:val="21"/>
                  <w:rPrChange w:id="63" w:author="Paola Manfre" w:date="2022-07-19T10:36:00Z">
                    <w:rPr>
                      <w:rFonts w:ascii="Arial" w:hAnsi="Arial" w:cs="Arial"/>
                      <w:i/>
                      <w:sz w:val="21"/>
                      <w:szCs w:val="21"/>
                    </w:rPr>
                  </w:rPrChange>
                </w:rPr>
                <w:delText xml:space="preserve">Programma: </w:delText>
              </w:r>
            </w:del>
            <w:r w:rsidR="00E2231D" w:rsidRPr="00F6796D">
              <w:rPr>
                <w:b/>
                <w:bCs/>
                <w:iCs/>
                <w:sz w:val="21"/>
                <w:szCs w:val="21"/>
                <w:rPrChange w:id="64" w:author="Paola Manfre" w:date="2022-07-19T10:36:00Z">
                  <w:rPr>
                    <w:rFonts w:ascii="Arial" w:hAnsi="Arial" w:cs="Arial"/>
                    <w:i/>
                    <w:sz w:val="21"/>
                    <w:szCs w:val="21"/>
                  </w:rPr>
                </w:rPrChange>
              </w:rPr>
              <w:t>Programma Operativo Congiunto Italia Tunisia 2014-2020</w:t>
            </w:r>
          </w:p>
        </w:tc>
      </w:tr>
      <w:tr w:rsidR="0025328C" w:rsidRPr="00F6796D" w14:paraId="1245E7E1" w14:textId="77777777" w:rsidTr="005715B1">
        <w:trPr>
          <w:trHeight w:val="276"/>
        </w:trPr>
        <w:tc>
          <w:tcPr>
            <w:tcW w:w="9709" w:type="dxa"/>
            <w:vAlign w:val="center"/>
          </w:tcPr>
          <w:p w14:paraId="2DFB06F0" w14:textId="0F277E0C" w:rsidR="0025328C" w:rsidRPr="00F6796D" w:rsidRDefault="0025328C" w:rsidP="006C3E26">
            <w:pPr>
              <w:widowControl w:val="0"/>
              <w:autoSpaceDE w:val="0"/>
              <w:autoSpaceDN w:val="0"/>
              <w:adjustRightInd w:val="0"/>
              <w:spacing w:before="40" w:after="40"/>
              <w:jc w:val="both"/>
              <w:rPr>
                <w:i/>
                <w:iCs/>
                <w:sz w:val="21"/>
                <w:szCs w:val="21"/>
                <w:rPrChange w:id="65" w:author="Paola Manfre" w:date="2022-07-19T10:36:00Z">
                  <w:rPr>
                    <w:rFonts w:ascii="Arial" w:hAnsi="Arial" w:cs="Arial"/>
                    <w:i/>
                    <w:iCs/>
                    <w:sz w:val="21"/>
                    <w:szCs w:val="21"/>
                  </w:rPr>
                </w:rPrChange>
              </w:rPr>
            </w:pPr>
            <w:del w:id="66" w:author="Paola Manfre" w:date="2022-07-19T10:28:00Z">
              <w:r w:rsidRPr="00F6796D" w:rsidDel="003D544C">
                <w:rPr>
                  <w:i/>
                  <w:sz w:val="21"/>
                  <w:szCs w:val="21"/>
                  <w:rPrChange w:id="67" w:author="Paola Manfre" w:date="2022-07-19T10:36:00Z">
                    <w:rPr>
                      <w:rFonts w:ascii="Arial" w:hAnsi="Arial" w:cs="Arial"/>
                      <w:i/>
                      <w:sz w:val="21"/>
                      <w:szCs w:val="21"/>
                    </w:rPr>
                  </w:rPrChange>
                </w:rPr>
                <w:delText xml:space="preserve">Approvato: </w:delText>
              </w:r>
            </w:del>
            <w:ins w:id="68" w:author="Paola Manfre" w:date="2022-07-19T10:28:00Z">
              <w:r w:rsidR="003D544C" w:rsidRPr="00F6796D">
                <w:rPr>
                  <w:i/>
                  <w:sz w:val="21"/>
                  <w:szCs w:val="21"/>
                  <w:rPrChange w:id="69" w:author="Paola Manfre" w:date="2022-07-19T10:36:00Z">
                    <w:rPr>
                      <w:rFonts w:ascii="Arial" w:hAnsi="Arial" w:cs="Arial"/>
                      <w:i/>
                      <w:sz w:val="21"/>
                      <w:szCs w:val="21"/>
                    </w:rPr>
                  </w:rPrChange>
                </w:rPr>
                <w:t xml:space="preserve">Approvato con Decisione CE n. C(2015) 9131 del 17/12/2015, con le modifiche minori approvate dal CMS del 18/12/2020 </w:t>
              </w:r>
            </w:ins>
            <w:r w:rsidR="00BE0DD7" w:rsidRPr="00F6796D">
              <w:rPr>
                <w:i/>
                <w:sz w:val="21"/>
                <w:szCs w:val="21"/>
                <w:rPrChange w:id="70" w:author="Paola Manfre" w:date="2022-07-19T10:36:00Z">
                  <w:rPr>
                    <w:rFonts w:ascii="Arial" w:hAnsi="Arial" w:cs="Arial"/>
                    <w:i/>
                    <w:sz w:val="21"/>
                    <w:szCs w:val="21"/>
                  </w:rPr>
                </w:rPrChange>
              </w:rPr>
              <w:t>(inserire eventuali aggiornamenti)</w:t>
            </w:r>
          </w:p>
        </w:tc>
      </w:tr>
      <w:tr w:rsidR="0025328C" w:rsidRPr="00F6796D" w14:paraId="2C584C9F" w14:textId="77777777" w:rsidTr="005715B1">
        <w:trPr>
          <w:trHeight w:val="266"/>
        </w:trPr>
        <w:tc>
          <w:tcPr>
            <w:tcW w:w="9709" w:type="dxa"/>
            <w:vAlign w:val="center"/>
          </w:tcPr>
          <w:p w14:paraId="1EDD56D1" w14:textId="6307D978" w:rsidR="0025328C" w:rsidRPr="00F6796D" w:rsidRDefault="0025328C" w:rsidP="006C3E26">
            <w:pPr>
              <w:widowControl w:val="0"/>
              <w:autoSpaceDE w:val="0"/>
              <w:autoSpaceDN w:val="0"/>
              <w:adjustRightInd w:val="0"/>
              <w:spacing w:before="40" w:after="40"/>
              <w:jc w:val="both"/>
              <w:rPr>
                <w:sz w:val="21"/>
                <w:szCs w:val="21"/>
                <w:rPrChange w:id="71" w:author="Paola Manfre" w:date="2022-07-19T10:36:00Z">
                  <w:rPr>
                    <w:rFonts w:ascii="Arial" w:hAnsi="Arial" w:cs="Arial"/>
                    <w:sz w:val="21"/>
                    <w:szCs w:val="21"/>
                  </w:rPr>
                </w:rPrChange>
              </w:rPr>
            </w:pPr>
            <w:r w:rsidRPr="00F6796D">
              <w:rPr>
                <w:i/>
                <w:sz w:val="21"/>
                <w:szCs w:val="21"/>
                <w:rPrChange w:id="72" w:author="Paola Manfre" w:date="2022-07-19T10:36:00Z">
                  <w:rPr>
                    <w:rFonts w:ascii="Arial" w:hAnsi="Arial" w:cs="Arial"/>
                    <w:i/>
                    <w:sz w:val="21"/>
                    <w:szCs w:val="21"/>
                  </w:rPr>
                </w:rPrChange>
              </w:rPr>
              <w:t>AG:</w:t>
            </w:r>
            <w:r w:rsidRPr="00F6796D">
              <w:rPr>
                <w:sz w:val="21"/>
                <w:szCs w:val="21"/>
                <w:rPrChange w:id="73" w:author="Paola Manfre" w:date="2022-07-19T10:36:00Z">
                  <w:rPr>
                    <w:rFonts w:ascii="Arial" w:hAnsi="Arial" w:cs="Arial"/>
                    <w:sz w:val="21"/>
                    <w:szCs w:val="21"/>
                  </w:rPr>
                </w:rPrChange>
              </w:rPr>
              <w:t xml:space="preserve"> </w:t>
            </w:r>
            <w:r w:rsidR="00E2231D" w:rsidRPr="00F6796D">
              <w:rPr>
                <w:sz w:val="21"/>
                <w:szCs w:val="21"/>
                <w:rPrChange w:id="74" w:author="Paola Manfre" w:date="2022-07-19T10:36:00Z">
                  <w:rPr>
                    <w:rFonts w:ascii="Arial" w:hAnsi="Arial" w:cs="Arial"/>
                    <w:sz w:val="21"/>
                    <w:szCs w:val="21"/>
                  </w:rPr>
                </w:rPrChange>
              </w:rPr>
              <w:t>Regione Siciliana – Presidenza – Dipartimento Regionale della Programmazione</w:t>
            </w:r>
          </w:p>
        </w:tc>
      </w:tr>
      <w:tr w:rsidR="0025328C" w:rsidRPr="00F6796D" w14:paraId="1992644D" w14:textId="77777777" w:rsidTr="00502B03">
        <w:tc>
          <w:tcPr>
            <w:tcW w:w="9709" w:type="dxa"/>
            <w:vAlign w:val="center"/>
          </w:tcPr>
          <w:p w14:paraId="5280282F" w14:textId="182CC663" w:rsidR="0025328C" w:rsidRPr="00F6796D" w:rsidRDefault="0012608F" w:rsidP="006C3E26">
            <w:pPr>
              <w:widowControl w:val="0"/>
              <w:autoSpaceDE w:val="0"/>
              <w:autoSpaceDN w:val="0"/>
              <w:adjustRightInd w:val="0"/>
              <w:spacing w:before="40" w:after="40"/>
              <w:jc w:val="both"/>
              <w:rPr>
                <w:i/>
                <w:iCs/>
                <w:sz w:val="21"/>
                <w:szCs w:val="21"/>
                <w:lang w:val="en-US"/>
                <w:rPrChange w:id="75" w:author="Paola Manfre" w:date="2022-07-19T10:36:00Z">
                  <w:rPr>
                    <w:rFonts w:ascii="Arial" w:hAnsi="Arial" w:cs="Arial"/>
                    <w:i/>
                    <w:iCs/>
                    <w:sz w:val="21"/>
                    <w:szCs w:val="21"/>
                    <w:lang w:val="en-US"/>
                  </w:rPr>
                </w:rPrChange>
              </w:rPr>
            </w:pPr>
            <w:r w:rsidRPr="00F6796D">
              <w:rPr>
                <w:sz w:val="21"/>
                <w:szCs w:val="21"/>
                <w:lang w:val="en-US"/>
                <w:rPrChange w:id="76" w:author="Paola Manfre" w:date="2022-07-19T10:36:00Z">
                  <w:rPr>
                    <w:rFonts w:ascii="Arial" w:hAnsi="Arial" w:cs="Arial"/>
                    <w:sz w:val="21"/>
                    <w:szCs w:val="21"/>
                    <w:lang w:val="en-US"/>
                  </w:rPr>
                </w:rPrChange>
              </w:rPr>
              <w:t>AN</w:t>
            </w:r>
            <w:r w:rsidR="00C15ED1" w:rsidRPr="00F6796D">
              <w:rPr>
                <w:sz w:val="21"/>
                <w:szCs w:val="21"/>
                <w:lang w:val="en-US"/>
                <w:rPrChange w:id="77" w:author="Paola Manfre" w:date="2022-07-19T10:36:00Z">
                  <w:rPr>
                    <w:rFonts w:ascii="Arial" w:hAnsi="Arial" w:cs="Arial"/>
                    <w:sz w:val="21"/>
                    <w:szCs w:val="21"/>
                    <w:lang w:val="en-US"/>
                  </w:rPr>
                </w:rPrChange>
              </w:rPr>
              <w:t>T</w:t>
            </w:r>
            <w:r w:rsidRPr="00F6796D">
              <w:rPr>
                <w:i/>
                <w:iCs/>
                <w:sz w:val="21"/>
                <w:szCs w:val="21"/>
                <w:lang w:val="en-US"/>
                <w:rPrChange w:id="78" w:author="Paola Manfre" w:date="2022-07-19T10:36:00Z">
                  <w:rPr>
                    <w:rFonts w:ascii="Arial" w:hAnsi="Arial" w:cs="Arial"/>
                    <w:i/>
                    <w:iCs/>
                    <w:sz w:val="21"/>
                    <w:szCs w:val="21"/>
                    <w:lang w:val="en-US"/>
                  </w:rPr>
                </w:rPrChange>
              </w:rPr>
              <w:t xml:space="preserve">: </w:t>
            </w:r>
            <w:proofErr w:type="spellStart"/>
            <w:r w:rsidR="00C15ED1" w:rsidRPr="00F6796D">
              <w:rPr>
                <w:i/>
                <w:iCs/>
                <w:sz w:val="21"/>
                <w:szCs w:val="21"/>
                <w:lang w:val="en-US"/>
                <w:rPrChange w:id="79" w:author="Paola Manfre" w:date="2022-07-19T10:36:00Z">
                  <w:rPr>
                    <w:rFonts w:ascii="Arial" w:hAnsi="Arial" w:cs="Arial"/>
                    <w:i/>
                    <w:iCs/>
                    <w:sz w:val="21"/>
                    <w:szCs w:val="21"/>
                    <w:lang w:val="en-US"/>
                  </w:rPr>
                </w:rPrChange>
              </w:rPr>
              <w:t>Ministére</w:t>
            </w:r>
            <w:proofErr w:type="spellEnd"/>
            <w:r w:rsidR="00C15ED1" w:rsidRPr="00F6796D">
              <w:rPr>
                <w:i/>
                <w:iCs/>
                <w:sz w:val="21"/>
                <w:szCs w:val="21"/>
                <w:lang w:val="en-US"/>
                <w:rPrChange w:id="80" w:author="Paola Manfre" w:date="2022-07-19T10:36:00Z">
                  <w:rPr>
                    <w:rFonts w:ascii="Arial" w:hAnsi="Arial" w:cs="Arial"/>
                    <w:i/>
                    <w:iCs/>
                    <w:sz w:val="21"/>
                    <w:szCs w:val="21"/>
                    <w:lang w:val="en-US"/>
                  </w:rPr>
                </w:rPrChange>
              </w:rPr>
              <w:t xml:space="preserve"> de </w:t>
            </w:r>
            <w:proofErr w:type="spellStart"/>
            <w:r w:rsidR="00C15ED1" w:rsidRPr="00F6796D">
              <w:rPr>
                <w:i/>
                <w:iCs/>
                <w:sz w:val="21"/>
                <w:szCs w:val="21"/>
                <w:lang w:val="en-US"/>
                <w:rPrChange w:id="81" w:author="Paola Manfre" w:date="2022-07-19T10:36:00Z">
                  <w:rPr>
                    <w:rFonts w:ascii="Arial" w:hAnsi="Arial" w:cs="Arial"/>
                    <w:i/>
                    <w:iCs/>
                    <w:sz w:val="21"/>
                    <w:szCs w:val="21"/>
                    <w:lang w:val="en-US"/>
                  </w:rPr>
                </w:rPrChange>
              </w:rPr>
              <w:t>l’Economie</w:t>
            </w:r>
            <w:proofErr w:type="spellEnd"/>
            <w:r w:rsidR="00C15ED1" w:rsidRPr="00F6796D">
              <w:rPr>
                <w:i/>
                <w:iCs/>
                <w:sz w:val="21"/>
                <w:szCs w:val="21"/>
                <w:lang w:val="en-US"/>
                <w:rPrChange w:id="82" w:author="Paola Manfre" w:date="2022-07-19T10:36:00Z">
                  <w:rPr>
                    <w:rFonts w:ascii="Arial" w:hAnsi="Arial" w:cs="Arial"/>
                    <w:i/>
                    <w:iCs/>
                    <w:sz w:val="21"/>
                    <w:szCs w:val="21"/>
                    <w:lang w:val="en-US"/>
                  </w:rPr>
                </w:rPrChange>
              </w:rPr>
              <w:t xml:space="preserve">, des Finances et de </w:t>
            </w:r>
            <w:proofErr w:type="spellStart"/>
            <w:r w:rsidR="00C15ED1" w:rsidRPr="00F6796D">
              <w:rPr>
                <w:i/>
                <w:iCs/>
                <w:sz w:val="21"/>
                <w:szCs w:val="21"/>
                <w:lang w:val="en-US"/>
                <w:rPrChange w:id="83" w:author="Paola Manfre" w:date="2022-07-19T10:36:00Z">
                  <w:rPr>
                    <w:rFonts w:ascii="Arial" w:hAnsi="Arial" w:cs="Arial"/>
                    <w:i/>
                    <w:iCs/>
                    <w:sz w:val="21"/>
                    <w:szCs w:val="21"/>
                    <w:lang w:val="en-US"/>
                  </w:rPr>
                </w:rPrChange>
              </w:rPr>
              <w:t>l’appui</w:t>
            </w:r>
            <w:proofErr w:type="spellEnd"/>
            <w:r w:rsidR="00C15ED1" w:rsidRPr="00F6796D">
              <w:rPr>
                <w:i/>
                <w:iCs/>
                <w:sz w:val="21"/>
                <w:szCs w:val="21"/>
                <w:lang w:val="en-US"/>
                <w:rPrChange w:id="84" w:author="Paola Manfre" w:date="2022-07-19T10:36:00Z">
                  <w:rPr>
                    <w:rFonts w:ascii="Arial" w:hAnsi="Arial" w:cs="Arial"/>
                    <w:i/>
                    <w:iCs/>
                    <w:sz w:val="21"/>
                    <w:szCs w:val="21"/>
                    <w:lang w:val="en-US"/>
                  </w:rPr>
                </w:rPrChange>
              </w:rPr>
              <w:t xml:space="preserve"> à </w:t>
            </w:r>
            <w:proofErr w:type="spellStart"/>
            <w:r w:rsidR="00C15ED1" w:rsidRPr="00F6796D">
              <w:rPr>
                <w:i/>
                <w:iCs/>
                <w:sz w:val="21"/>
                <w:szCs w:val="21"/>
                <w:lang w:val="en-US"/>
                <w:rPrChange w:id="85" w:author="Paola Manfre" w:date="2022-07-19T10:36:00Z">
                  <w:rPr>
                    <w:rFonts w:ascii="Arial" w:hAnsi="Arial" w:cs="Arial"/>
                    <w:i/>
                    <w:iCs/>
                    <w:sz w:val="21"/>
                    <w:szCs w:val="21"/>
                    <w:lang w:val="en-US"/>
                  </w:rPr>
                </w:rPrChange>
              </w:rPr>
              <w:t>l’Investissement</w:t>
            </w:r>
            <w:proofErr w:type="spellEnd"/>
            <w:r w:rsidRPr="00F6796D">
              <w:rPr>
                <w:i/>
                <w:iCs/>
                <w:sz w:val="21"/>
                <w:szCs w:val="21"/>
                <w:lang w:val="en-US"/>
                <w:rPrChange w:id="86" w:author="Paola Manfre" w:date="2022-07-19T10:36:00Z">
                  <w:rPr>
                    <w:rFonts w:ascii="Arial" w:hAnsi="Arial" w:cs="Arial"/>
                    <w:i/>
                    <w:iCs/>
                    <w:sz w:val="21"/>
                    <w:szCs w:val="21"/>
                    <w:lang w:val="en-US"/>
                  </w:rPr>
                </w:rPrChange>
              </w:rPr>
              <w:t>.</w:t>
            </w:r>
          </w:p>
        </w:tc>
      </w:tr>
    </w:tbl>
    <w:p w14:paraId="201E8D8E" w14:textId="77777777" w:rsidR="0025328C" w:rsidRPr="00F6796D" w:rsidRDefault="0025328C">
      <w:pPr>
        <w:widowControl w:val="0"/>
        <w:autoSpaceDE w:val="0"/>
        <w:autoSpaceDN w:val="0"/>
        <w:adjustRightInd w:val="0"/>
        <w:spacing w:before="40" w:after="40"/>
        <w:jc w:val="both"/>
        <w:rPr>
          <w:color w:val="000000"/>
          <w:rPrChange w:id="87" w:author="Paola Manfre" w:date="2022-07-19T10:36:00Z">
            <w:rPr>
              <w:rFonts w:ascii="BBJPJF+RAAAAA+TimesNewRoman,Bol" w:hAnsi="BBJPJF+RAAAAA+TimesNewRoman,Bol" w:cs="BBJPJF+RAAAAA+TimesNewRoman,Bol"/>
              <w:color w:val="000000"/>
            </w:rPr>
          </w:rPrChange>
        </w:rPr>
        <w:pPrChange w:id="88" w:author="Paola Manfre" w:date="2022-07-19T11:04:00Z">
          <w:pPr>
            <w:widowControl w:val="0"/>
            <w:autoSpaceDE w:val="0"/>
            <w:autoSpaceDN w:val="0"/>
            <w:adjustRightInd w:val="0"/>
            <w:spacing w:before="40" w:after="40"/>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F6796D" w14:paraId="7CB624D9" w14:textId="77777777" w:rsidTr="00502B03">
        <w:tc>
          <w:tcPr>
            <w:tcW w:w="9709" w:type="dxa"/>
          </w:tcPr>
          <w:p w14:paraId="4F29412C" w14:textId="27C3EE5B" w:rsidR="0025328C" w:rsidRPr="00F6796D" w:rsidRDefault="0025328C">
            <w:pPr>
              <w:widowControl w:val="0"/>
              <w:autoSpaceDE w:val="0"/>
              <w:autoSpaceDN w:val="0"/>
              <w:adjustRightInd w:val="0"/>
              <w:spacing w:before="40" w:after="40"/>
              <w:jc w:val="both"/>
              <w:rPr>
                <w:i/>
                <w:sz w:val="21"/>
                <w:szCs w:val="21"/>
                <w:rPrChange w:id="89" w:author="Paola Manfre" w:date="2022-07-19T10:36:00Z">
                  <w:rPr>
                    <w:rFonts w:ascii="Arial" w:hAnsi="Arial" w:cs="Arial"/>
                    <w:i/>
                    <w:sz w:val="21"/>
                    <w:szCs w:val="21"/>
                  </w:rPr>
                </w:rPrChange>
              </w:rPr>
              <w:pPrChange w:id="90" w:author="Paola Manfre" w:date="2022-07-19T11:04:00Z">
                <w:pPr>
                  <w:widowControl w:val="0"/>
                  <w:autoSpaceDE w:val="0"/>
                  <w:autoSpaceDN w:val="0"/>
                  <w:adjustRightInd w:val="0"/>
                  <w:spacing w:before="40" w:after="40"/>
                </w:pPr>
              </w:pPrChange>
            </w:pPr>
            <w:r w:rsidRPr="00F6796D">
              <w:rPr>
                <w:i/>
                <w:sz w:val="21"/>
                <w:szCs w:val="21"/>
                <w:rPrChange w:id="91" w:author="Paola Manfre" w:date="2022-07-19T10:36:00Z">
                  <w:rPr>
                    <w:rFonts w:ascii="Arial" w:hAnsi="Arial" w:cs="Arial"/>
                    <w:i/>
                    <w:sz w:val="21"/>
                    <w:szCs w:val="21"/>
                  </w:rPr>
                </w:rPrChange>
              </w:rPr>
              <w:t>Sistema di gestione e controllo adottato in data</w:t>
            </w:r>
            <w:r w:rsidR="00C161B3" w:rsidRPr="00F6796D">
              <w:rPr>
                <w:i/>
                <w:sz w:val="21"/>
                <w:szCs w:val="21"/>
                <w:rPrChange w:id="92" w:author="Paola Manfre" w:date="2022-07-19T10:36:00Z">
                  <w:rPr>
                    <w:rFonts w:ascii="Arial" w:hAnsi="Arial" w:cs="Arial"/>
                    <w:i/>
                    <w:sz w:val="21"/>
                    <w:szCs w:val="21"/>
                  </w:rPr>
                </w:rPrChange>
              </w:rPr>
              <w:t xml:space="preserve">: </w:t>
            </w:r>
            <w:r w:rsidR="00F84E62" w:rsidRPr="00F6796D">
              <w:rPr>
                <w:i/>
                <w:sz w:val="21"/>
                <w:szCs w:val="21"/>
                <w:rPrChange w:id="93" w:author="Paola Manfre" w:date="2022-07-19T10:36:00Z">
                  <w:rPr>
                    <w:rFonts w:ascii="Arial" w:hAnsi="Arial" w:cs="Arial"/>
                    <w:i/>
                    <w:sz w:val="21"/>
                    <w:szCs w:val="21"/>
                  </w:rPr>
                </w:rPrChange>
              </w:rPr>
              <w:t>(inserire eventuali aggiornamenti)</w:t>
            </w:r>
          </w:p>
        </w:tc>
      </w:tr>
      <w:tr w:rsidR="0025328C" w:rsidRPr="00F6796D" w14:paraId="7D029365" w14:textId="77777777" w:rsidTr="00502B03">
        <w:tc>
          <w:tcPr>
            <w:tcW w:w="9709" w:type="dxa"/>
          </w:tcPr>
          <w:p w14:paraId="72B0A04D" w14:textId="21A1425A" w:rsidR="0025328C" w:rsidRPr="00F6796D" w:rsidRDefault="003D544C">
            <w:pPr>
              <w:widowControl w:val="0"/>
              <w:autoSpaceDE w:val="0"/>
              <w:autoSpaceDN w:val="0"/>
              <w:adjustRightInd w:val="0"/>
              <w:spacing w:before="40" w:after="40"/>
              <w:jc w:val="both"/>
              <w:rPr>
                <w:i/>
                <w:iCs/>
                <w:sz w:val="21"/>
                <w:szCs w:val="21"/>
                <w:rPrChange w:id="94" w:author="Paola Manfre" w:date="2022-07-19T10:36:00Z">
                  <w:rPr>
                    <w:rFonts w:ascii="Arial" w:hAnsi="Arial" w:cs="Arial"/>
                    <w:i/>
                    <w:iCs/>
                    <w:sz w:val="21"/>
                    <w:szCs w:val="21"/>
                  </w:rPr>
                </w:rPrChange>
              </w:rPr>
              <w:pPrChange w:id="95" w:author="Paola Manfre" w:date="2022-07-19T11:04:00Z">
                <w:pPr>
                  <w:widowControl w:val="0"/>
                  <w:autoSpaceDE w:val="0"/>
                  <w:autoSpaceDN w:val="0"/>
                  <w:adjustRightInd w:val="0"/>
                  <w:spacing w:before="40" w:after="40"/>
                </w:pPr>
              </w:pPrChange>
            </w:pPr>
            <w:ins w:id="96" w:author="Paola Manfre" w:date="2022-07-19T10:29:00Z">
              <w:r w:rsidRPr="00F6796D">
                <w:rPr>
                  <w:i/>
                  <w:iCs/>
                  <w:sz w:val="21"/>
                  <w:szCs w:val="21"/>
                  <w:rPrChange w:id="97" w:author="Paola Manfre" w:date="2022-07-19T10:36:00Z">
                    <w:rPr>
                      <w:rFonts w:ascii="Arial" w:hAnsi="Arial" w:cs="Arial"/>
                      <w:i/>
                      <w:iCs/>
                      <w:sz w:val="21"/>
                      <w:szCs w:val="21"/>
                    </w:rPr>
                  </w:rPrChange>
                </w:rPr>
                <w:t>Versione di agosto 2019, con modifiche approvate nella seduta del Comitato Misto di Sorveglianza del 30 e 31 luglio 2019</w:t>
              </w:r>
            </w:ins>
          </w:p>
        </w:tc>
      </w:tr>
    </w:tbl>
    <w:p w14:paraId="66DD7968" w14:textId="77777777" w:rsidR="0025328C" w:rsidRPr="00F6796D" w:rsidRDefault="0025328C">
      <w:pPr>
        <w:widowControl w:val="0"/>
        <w:autoSpaceDE w:val="0"/>
        <w:autoSpaceDN w:val="0"/>
        <w:adjustRightInd w:val="0"/>
        <w:spacing w:before="40" w:after="40"/>
        <w:jc w:val="both"/>
        <w:rPr>
          <w:color w:val="000000"/>
          <w:rPrChange w:id="98" w:author="Paola Manfre" w:date="2022-07-19T10:36:00Z">
            <w:rPr>
              <w:rFonts w:ascii="BBJPJF+RAAAAA+TimesNewRoman,Bol" w:hAnsi="BBJPJF+RAAAAA+TimesNewRoman,Bol" w:cs="BBJPJF+RAAAAA+TimesNewRoman,Bol"/>
              <w:color w:val="000000"/>
            </w:rPr>
          </w:rPrChange>
        </w:rPr>
        <w:pPrChange w:id="99" w:author="Paola Manfre" w:date="2022-07-19T11:04:00Z">
          <w:pPr>
            <w:widowControl w:val="0"/>
            <w:autoSpaceDE w:val="0"/>
            <w:autoSpaceDN w:val="0"/>
            <w:adjustRightInd w:val="0"/>
            <w:spacing w:before="40" w:after="40"/>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F6796D" w14:paraId="3EEEC29A" w14:textId="77777777" w:rsidTr="00502B03">
        <w:tc>
          <w:tcPr>
            <w:tcW w:w="9709" w:type="dxa"/>
          </w:tcPr>
          <w:p w14:paraId="59878463" w14:textId="0A481231" w:rsidR="0025328C" w:rsidRPr="00F6796D" w:rsidRDefault="0025328C">
            <w:pPr>
              <w:widowControl w:val="0"/>
              <w:autoSpaceDE w:val="0"/>
              <w:autoSpaceDN w:val="0"/>
              <w:adjustRightInd w:val="0"/>
              <w:spacing w:before="40" w:after="40"/>
              <w:jc w:val="both"/>
              <w:rPr>
                <w:i/>
                <w:sz w:val="21"/>
                <w:szCs w:val="21"/>
                <w:rPrChange w:id="100" w:author="Paola Manfre" w:date="2022-07-19T10:36:00Z">
                  <w:rPr>
                    <w:rFonts w:ascii="Arial" w:hAnsi="Arial" w:cs="Arial"/>
                    <w:i/>
                    <w:sz w:val="21"/>
                    <w:szCs w:val="21"/>
                  </w:rPr>
                </w:rPrChange>
              </w:rPr>
              <w:pPrChange w:id="101" w:author="Paola Manfre" w:date="2022-07-19T11:04:00Z">
                <w:pPr>
                  <w:widowControl w:val="0"/>
                  <w:autoSpaceDE w:val="0"/>
                  <w:autoSpaceDN w:val="0"/>
                  <w:adjustRightInd w:val="0"/>
                  <w:spacing w:before="40" w:after="40"/>
                </w:pPr>
              </w:pPrChange>
            </w:pPr>
            <w:r w:rsidRPr="00F6796D">
              <w:rPr>
                <w:i/>
                <w:sz w:val="21"/>
                <w:szCs w:val="21"/>
                <w:rPrChange w:id="102" w:author="Paola Manfre" w:date="2022-07-19T10:36:00Z">
                  <w:rPr>
                    <w:rFonts w:ascii="Arial" w:hAnsi="Arial" w:cs="Arial"/>
                    <w:i/>
                    <w:sz w:val="21"/>
                    <w:szCs w:val="21"/>
                  </w:rPr>
                </w:rPrChange>
              </w:rPr>
              <w:t>Parere sulla designazione</w:t>
            </w:r>
            <w:r w:rsidR="00C161B3" w:rsidRPr="00F6796D">
              <w:rPr>
                <w:i/>
                <w:sz w:val="21"/>
                <w:szCs w:val="21"/>
                <w:rPrChange w:id="103" w:author="Paola Manfre" w:date="2022-07-19T10:36:00Z">
                  <w:rPr>
                    <w:rFonts w:ascii="Arial" w:hAnsi="Arial" w:cs="Arial"/>
                    <w:i/>
                    <w:sz w:val="21"/>
                    <w:szCs w:val="21"/>
                  </w:rPr>
                </w:rPrChange>
              </w:rPr>
              <w:t>:</w:t>
            </w:r>
          </w:p>
        </w:tc>
      </w:tr>
      <w:tr w:rsidR="0025328C" w:rsidRPr="00F6796D" w14:paraId="35E040AE" w14:textId="77777777" w:rsidTr="00502B03">
        <w:tc>
          <w:tcPr>
            <w:tcW w:w="9709" w:type="dxa"/>
          </w:tcPr>
          <w:p w14:paraId="68AC525A" w14:textId="77777777" w:rsidR="0025328C" w:rsidRPr="00F6796D" w:rsidRDefault="00444EA1">
            <w:pPr>
              <w:widowControl w:val="0"/>
              <w:autoSpaceDE w:val="0"/>
              <w:autoSpaceDN w:val="0"/>
              <w:adjustRightInd w:val="0"/>
              <w:spacing w:before="40" w:after="40"/>
              <w:jc w:val="both"/>
              <w:rPr>
                <w:i/>
                <w:iCs/>
                <w:sz w:val="21"/>
                <w:szCs w:val="21"/>
                <w:rPrChange w:id="104" w:author="Paola Manfre" w:date="2022-07-19T10:36:00Z">
                  <w:rPr>
                    <w:rFonts w:ascii="Arial" w:hAnsi="Arial" w:cs="Arial"/>
                    <w:i/>
                    <w:iCs/>
                    <w:sz w:val="21"/>
                    <w:szCs w:val="21"/>
                  </w:rPr>
                </w:rPrChange>
              </w:rPr>
              <w:pPrChange w:id="105" w:author="Paola Manfre" w:date="2022-07-19T11:04:00Z">
                <w:pPr>
                  <w:widowControl w:val="0"/>
                  <w:autoSpaceDE w:val="0"/>
                  <w:autoSpaceDN w:val="0"/>
                  <w:adjustRightInd w:val="0"/>
                  <w:spacing w:before="40" w:after="40"/>
                </w:pPr>
              </w:pPrChange>
            </w:pPr>
            <w:r w:rsidRPr="00F6796D">
              <w:rPr>
                <w:i/>
                <w:sz w:val="21"/>
                <w:szCs w:val="21"/>
                <w:rPrChange w:id="106" w:author="Paola Manfre" w:date="2022-07-19T10:36:00Z">
                  <w:rPr>
                    <w:rFonts w:ascii="Arial" w:hAnsi="Arial" w:cs="Arial"/>
                    <w:i/>
                    <w:sz w:val="21"/>
                    <w:szCs w:val="21"/>
                  </w:rPr>
                </w:rPrChange>
              </w:rPr>
              <w:t xml:space="preserve">nota </w:t>
            </w:r>
            <w:proofErr w:type="spellStart"/>
            <w:r w:rsidRPr="00F6796D">
              <w:rPr>
                <w:i/>
                <w:sz w:val="21"/>
                <w:szCs w:val="21"/>
                <w:rPrChange w:id="107" w:author="Paola Manfre" w:date="2022-07-19T10:36:00Z">
                  <w:rPr>
                    <w:rFonts w:ascii="Arial" w:hAnsi="Arial" w:cs="Arial"/>
                    <w:i/>
                    <w:sz w:val="21"/>
                    <w:szCs w:val="21"/>
                  </w:rPr>
                </w:rPrChange>
              </w:rPr>
              <w:t>AdA</w:t>
            </w:r>
            <w:proofErr w:type="spellEnd"/>
            <w:r w:rsidRPr="00F6796D">
              <w:rPr>
                <w:i/>
                <w:sz w:val="21"/>
                <w:szCs w:val="21"/>
                <w:rPrChange w:id="108" w:author="Paola Manfre" w:date="2022-07-19T10:36:00Z">
                  <w:rPr>
                    <w:rFonts w:ascii="Arial" w:hAnsi="Arial" w:cs="Arial"/>
                    <w:i/>
                    <w:sz w:val="21"/>
                    <w:szCs w:val="21"/>
                  </w:rPr>
                </w:rPrChange>
              </w:rPr>
              <w:t xml:space="preserve"> prot. n. 4493 del 31.10.2018; presa d’atto della CE Ref. Ares (2019)3452582 - 27/05/2019. (inserire eventuali aggiornamenti)</w:t>
            </w:r>
          </w:p>
        </w:tc>
      </w:tr>
    </w:tbl>
    <w:p w14:paraId="771E21F5" w14:textId="77777777" w:rsidR="0025328C" w:rsidRPr="00F6796D" w:rsidRDefault="0025328C">
      <w:pPr>
        <w:widowControl w:val="0"/>
        <w:autoSpaceDE w:val="0"/>
        <w:autoSpaceDN w:val="0"/>
        <w:adjustRightInd w:val="0"/>
        <w:spacing w:before="40" w:after="40"/>
        <w:jc w:val="both"/>
        <w:rPr>
          <w:color w:val="000000"/>
          <w:rPrChange w:id="109" w:author="Paola Manfre" w:date="2022-07-19T10:36:00Z">
            <w:rPr>
              <w:rFonts w:ascii="BBJPJF+RAAAAA+TimesNewRoman,Bol" w:hAnsi="BBJPJF+RAAAAA+TimesNewRoman,Bol" w:cs="BBJPJF+RAAAAA+TimesNewRoman,Bol"/>
              <w:color w:val="000000"/>
            </w:rPr>
          </w:rPrChange>
        </w:rPr>
        <w:pPrChange w:id="110" w:author="Paola Manfre" w:date="2022-07-19T11:04:00Z">
          <w:pPr>
            <w:widowControl w:val="0"/>
            <w:autoSpaceDE w:val="0"/>
            <w:autoSpaceDN w:val="0"/>
            <w:adjustRightInd w:val="0"/>
            <w:spacing w:before="40" w:after="40"/>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F6796D" w14:paraId="40C64D6A" w14:textId="77777777" w:rsidTr="00502B03">
        <w:tc>
          <w:tcPr>
            <w:tcW w:w="9709" w:type="dxa"/>
          </w:tcPr>
          <w:p w14:paraId="5A09B089" w14:textId="77777777" w:rsidR="0025328C" w:rsidRPr="00F6796D" w:rsidRDefault="0025328C">
            <w:pPr>
              <w:widowControl w:val="0"/>
              <w:autoSpaceDE w:val="0"/>
              <w:autoSpaceDN w:val="0"/>
              <w:adjustRightInd w:val="0"/>
              <w:spacing w:before="40" w:after="40"/>
              <w:jc w:val="both"/>
              <w:rPr>
                <w:i/>
                <w:sz w:val="21"/>
                <w:szCs w:val="21"/>
                <w:rPrChange w:id="111" w:author="Paola Manfre" w:date="2022-07-19T10:36:00Z">
                  <w:rPr>
                    <w:rFonts w:ascii="Arial" w:hAnsi="Arial" w:cs="Arial"/>
                    <w:i/>
                    <w:sz w:val="21"/>
                    <w:szCs w:val="21"/>
                  </w:rPr>
                </w:rPrChange>
              </w:rPr>
              <w:pPrChange w:id="112" w:author="Paola Manfre" w:date="2022-07-19T11:04:00Z">
                <w:pPr>
                  <w:widowControl w:val="0"/>
                  <w:autoSpaceDE w:val="0"/>
                  <w:autoSpaceDN w:val="0"/>
                  <w:adjustRightInd w:val="0"/>
                  <w:spacing w:before="40" w:after="40"/>
                </w:pPr>
              </w:pPrChange>
            </w:pPr>
            <w:r w:rsidRPr="00F6796D">
              <w:rPr>
                <w:i/>
                <w:sz w:val="21"/>
                <w:szCs w:val="21"/>
                <w:rPrChange w:id="113" w:author="Paola Manfre" w:date="2022-07-19T10:36:00Z">
                  <w:rPr>
                    <w:rFonts w:ascii="Arial" w:hAnsi="Arial" w:cs="Arial"/>
                    <w:i/>
                    <w:sz w:val="21"/>
                    <w:szCs w:val="21"/>
                  </w:rPr>
                </w:rPrChange>
              </w:rPr>
              <w:t>Descrizione eventuali riserve presenti nel parere sulla designazione</w:t>
            </w:r>
          </w:p>
        </w:tc>
      </w:tr>
      <w:tr w:rsidR="0025328C" w:rsidRPr="00F6796D" w14:paraId="6BC7A27B" w14:textId="77777777" w:rsidTr="00502B03">
        <w:tc>
          <w:tcPr>
            <w:tcW w:w="9709" w:type="dxa"/>
          </w:tcPr>
          <w:p w14:paraId="1294A697" w14:textId="55915BDC" w:rsidR="0025328C" w:rsidRPr="00F6796D" w:rsidRDefault="00C161B3">
            <w:pPr>
              <w:widowControl w:val="0"/>
              <w:autoSpaceDE w:val="0"/>
              <w:autoSpaceDN w:val="0"/>
              <w:adjustRightInd w:val="0"/>
              <w:spacing w:before="40" w:after="40"/>
              <w:jc w:val="both"/>
              <w:rPr>
                <w:sz w:val="21"/>
                <w:szCs w:val="21"/>
                <w:rPrChange w:id="114" w:author="Paola Manfre" w:date="2022-07-19T10:36:00Z">
                  <w:rPr>
                    <w:rFonts w:ascii="Arial" w:hAnsi="Arial" w:cs="Arial"/>
                    <w:sz w:val="21"/>
                    <w:szCs w:val="21"/>
                  </w:rPr>
                </w:rPrChange>
              </w:rPr>
              <w:pPrChange w:id="115" w:author="Paola Manfre" w:date="2022-07-19T11:04:00Z">
                <w:pPr>
                  <w:widowControl w:val="0"/>
                  <w:autoSpaceDE w:val="0"/>
                  <w:autoSpaceDN w:val="0"/>
                  <w:adjustRightInd w:val="0"/>
                  <w:spacing w:before="40" w:after="40"/>
                </w:pPr>
              </w:pPrChange>
            </w:pPr>
            <w:r w:rsidRPr="00F6796D">
              <w:rPr>
                <w:sz w:val="21"/>
                <w:szCs w:val="21"/>
                <w:rPrChange w:id="116" w:author="Paola Manfre" w:date="2022-07-19T10:36:00Z">
                  <w:rPr>
                    <w:rFonts w:ascii="Arial" w:hAnsi="Arial" w:cs="Arial"/>
                    <w:sz w:val="21"/>
                    <w:szCs w:val="21"/>
                  </w:rPr>
                </w:rPrChange>
              </w:rPr>
              <w:t>Parere senza riserve</w:t>
            </w:r>
            <w:r w:rsidR="00B10F5A" w:rsidRPr="00F6796D">
              <w:rPr>
                <w:sz w:val="21"/>
                <w:szCs w:val="21"/>
                <w:rPrChange w:id="117" w:author="Paola Manfre" w:date="2022-07-19T10:36:00Z">
                  <w:rPr>
                    <w:rFonts w:ascii="Arial" w:hAnsi="Arial" w:cs="Arial"/>
                    <w:sz w:val="21"/>
                    <w:szCs w:val="21"/>
                  </w:rPr>
                </w:rPrChange>
              </w:rPr>
              <w:t>; previsto dalla CE nella presa d’atto della CE Ref. Ares</w:t>
            </w:r>
            <w:r w:rsidR="00C96000" w:rsidRPr="00F6796D">
              <w:rPr>
                <w:sz w:val="21"/>
                <w:szCs w:val="21"/>
                <w:rPrChange w:id="118" w:author="Paola Manfre" w:date="2022-07-19T10:36:00Z">
                  <w:rPr>
                    <w:rFonts w:ascii="Arial" w:hAnsi="Arial" w:cs="Arial"/>
                    <w:sz w:val="21"/>
                    <w:szCs w:val="21"/>
                  </w:rPr>
                </w:rPrChange>
              </w:rPr>
              <w:t xml:space="preserve"> </w:t>
            </w:r>
            <w:r w:rsidR="00B10F5A" w:rsidRPr="00F6796D">
              <w:rPr>
                <w:sz w:val="21"/>
                <w:szCs w:val="21"/>
                <w:rPrChange w:id="119" w:author="Paola Manfre" w:date="2022-07-19T10:36:00Z">
                  <w:rPr>
                    <w:rFonts w:ascii="Arial" w:hAnsi="Arial" w:cs="Arial"/>
                    <w:sz w:val="21"/>
                    <w:szCs w:val="21"/>
                  </w:rPr>
                </w:rPrChange>
              </w:rPr>
              <w:t xml:space="preserve">(2019)3452582 - </w:t>
            </w:r>
            <w:del w:id="120" w:author="Antonino Pumo" w:date="2022-07-20T11:14:00Z">
              <w:r w:rsidR="00B10F5A" w:rsidRPr="00F6796D" w:rsidDel="004F51C1">
                <w:rPr>
                  <w:sz w:val="21"/>
                  <w:szCs w:val="21"/>
                  <w:rPrChange w:id="121" w:author="Paola Manfre" w:date="2022-07-19T10:36:00Z">
                    <w:rPr>
                      <w:rFonts w:ascii="Arial" w:hAnsi="Arial" w:cs="Arial"/>
                      <w:sz w:val="21"/>
                      <w:szCs w:val="21"/>
                    </w:rPr>
                  </w:rPrChange>
                </w:rPr>
                <w:delText>27/05/2019 cronoprogramma da rispettare, verificato da Ernst Young per conto della DG NEAR</w:delText>
              </w:r>
              <w:r w:rsidR="00C96000" w:rsidRPr="00F6796D" w:rsidDel="004F51C1">
                <w:rPr>
                  <w:sz w:val="21"/>
                  <w:szCs w:val="21"/>
                  <w:rPrChange w:id="122" w:author="Paola Manfre" w:date="2022-07-19T10:36:00Z">
                    <w:rPr>
                      <w:rFonts w:ascii="Arial" w:hAnsi="Arial" w:cs="Arial"/>
                      <w:sz w:val="21"/>
                      <w:szCs w:val="21"/>
                    </w:rPr>
                  </w:rPrChange>
                </w:rPr>
                <w:delText xml:space="preserve"> </w:delText>
              </w:r>
              <w:r w:rsidR="00F84E62" w:rsidRPr="00F6796D" w:rsidDel="004F51C1">
                <w:rPr>
                  <w:i/>
                  <w:sz w:val="21"/>
                  <w:szCs w:val="21"/>
                  <w:rPrChange w:id="123" w:author="Paola Manfre" w:date="2022-07-19T10:36:00Z">
                    <w:rPr>
                      <w:rFonts w:ascii="Arial" w:hAnsi="Arial" w:cs="Arial"/>
                      <w:i/>
                      <w:sz w:val="21"/>
                      <w:szCs w:val="21"/>
                    </w:rPr>
                  </w:rPrChange>
                </w:rPr>
                <w:delText>(inserire eventuali aggiornamenti)</w:delText>
              </w:r>
            </w:del>
          </w:p>
        </w:tc>
      </w:tr>
    </w:tbl>
    <w:p w14:paraId="64B1284A" w14:textId="77777777" w:rsidR="0025328C" w:rsidRPr="00F6796D" w:rsidRDefault="0025328C">
      <w:pPr>
        <w:widowControl w:val="0"/>
        <w:autoSpaceDE w:val="0"/>
        <w:autoSpaceDN w:val="0"/>
        <w:adjustRightInd w:val="0"/>
        <w:spacing w:before="40" w:after="40"/>
        <w:jc w:val="both"/>
        <w:rPr>
          <w:b/>
          <w:bCs/>
          <w:sz w:val="21"/>
          <w:szCs w:val="21"/>
          <w:rPrChange w:id="124" w:author="Paola Manfre" w:date="2022-07-19T10:36:00Z">
            <w:rPr>
              <w:rFonts w:ascii="Arial" w:hAnsi="Arial" w:cs="Arial"/>
              <w:b/>
              <w:bCs/>
              <w:sz w:val="21"/>
              <w:szCs w:val="21"/>
            </w:rPr>
          </w:rPrChange>
        </w:rPr>
        <w:pPrChange w:id="125" w:author="Paola Manfre" w:date="2022-07-19T11:04:00Z">
          <w:pPr>
            <w:widowControl w:val="0"/>
            <w:autoSpaceDE w:val="0"/>
            <w:autoSpaceDN w:val="0"/>
            <w:adjustRightInd w:val="0"/>
            <w:spacing w:before="40" w:after="40"/>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F6796D" w14:paraId="368D6FAB" w14:textId="77777777" w:rsidTr="00502B03">
        <w:tc>
          <w:tcPr>
            <w:tcW w:w="9709" w:type="dxa"/>
          </w:tcPr>
          <w:p w14:paraId="7B639664" w14:textId="77777777" w:rsidR="0025328C" w:rsidRPr="00F6796D" w:rsidRDefault="0025328C">
            <w:pPr>
              <w:widowControl w:val="0"/>
              <w:autoSpaceDE w:val="0"/>
              <w:autoSpaceDN w:val="0"/>
              <w:adjustRightInd w:val="0"/>
              <w:spacing w:before="40" w:after="40"/>
              <w:jc w:val="both"/>
              <w:rPr>
                <w:bCs/>
                <w:i/>
                <w:sz w:val="21"/>
                <w:szCs w:val="21"/>
                <w:rPrChange w:id="126" w:author="Paola Manfre" w:date="2022-07-19T10:36:00Z">
                  <w:rPr>
                    <w:rFonts w:ascii="Arial" w:hAnsi="Arial" w:cs="Arial"/>
                    <w:bCs/>
                    <w:i/>
                    <w:sz w:val="21"/>
                    <w:szCs w:val="21"/>
                  </w:rPr>
                </w:rPrChange>
              </w:rPr>
              <w:pPrChange w:id="127" w:author="Paola Manfre" w:date="2022-07-19T11:04:00Z">
                <w:pPr>
                  <w:widowControl w:val="0"/>
                  <w:autoSpaceDE w:val="0"/>
                  <w:autoSpaceDN w:val="0"/>
                  <w:adjustRightInd w:val="0"/>
                  <w:spacing w:before="40" w:after="40"/>
                </w:pPr>
              </w:pPrChange>
            </w:pPr>
            <w:r w:rsidRPr="00F6796D">
              <w:rPr>
                <w:bCs/>
                <w:i/>
                <w:sz w:val="21"/>
                <w:szCs w:val="21"/>
                <w:rPrChange w:id="128" w:author="Paola Manfre" w:date="2022-07-19T10:36:00Z">
                  <w:rPr>
                    <w:rFonts w:ascii="Arial" w:hAnsi="Arial" w:cs="Arial"/>
                    <w:bCs/>
                    <w:i/>
                    <w:sz w:val="21"/>
                    <w:szCs w:val="21"/>
                  </w:rPr>
                </w:rPrChange>
              </w:rPr>
              <w:t xml:space="preserve">Precedenti controlli effettuati da organismi nazionali o comunitari e relativo esito </w:t>
            </w:r>
          </w:p>
        </w:tc>
      </w:tr>
      <w:tr w:rsidR="0025328C" w:rsidRPr="00F6796D" w14:paraId="3BFBEF40" w14:textId="77777777" w:rsidTr="005715B1">
        <w:trPr>
          <w:trHeight w:val="337"/>
        </w:trPr>
        <w:tc>
          <w:tcPr>
            <w:tcW w:w="9709" w:type="dxa"/>
          </w:tcPr>
          <w:p w14:paraId="15BD7F2E" w14:textId="77777777" w:rsidR="0025328C" w:rsidRPr="00F6796D" w:rsidRDefault="00C161B3">
            <w:pPr>
              <w:widowControl w:val="0"/>
              <w:autoSpaceDE w:val="0"/>
              <w:autoSpaceDN w:val="0"/>
              <w:adjustRightInd w:val="0"/>
              <w:jc w:val="both"/>
              <w:rPr>
                <w:i/>
                <w:iCs/>
                <w:sz w:val="21"/>
                <w:szCs w:val="21"/>
                <w:rPrChange w:id="129" w:author="Paola Manfre" w:date="2022-07-19T10:36:00Z">
                  <w:rPr>
                    <w:rFonts w:ascii="Arial" w:hAnsi="Arial" w:cs="Arial"/>
                    <w:i/>
                    <w:iCs/>
                    <w:sz w:val="21"/>
                    <w:szCs w:val="21"/>
                  </w:rPr>
                </w:rPrChange>
              </w:rPr>
              <w:pPrChange w:id="130" w:author="Paola Manfre" w:date="2022-07-19T11:04:00Z">
                <w:pPr>
                  <w:widowControl w:val="0"/>
                  <w:autoSpaceDE w:val="0"/>
                  <w:autoSpaceDN w:val="0"/>
                  <w:adjustRightInd w:val="0"/>
                </w:pPr>
              </w:pPrChange>
            </w:pPr>
            <w:r w:rsidRPr="00F6796D">
              <w:rPr>
                <w:i/>
                <w:iCs/>
                <w:sz w:val="21"/>
                <w:szCs w:val="21"/>
                <w:rPrChange w:id="131" w:author="Paola Manfre" w:date="2022-07-19T10:36:00Z">
                  <w:rPr>
                    <w:rFonts w:ascii="Arial" w:hAnsi="Arial" w:cs="Arial"/>
                    <w:i/>
                    <w:iCs/>
                    <w:sz w:val="21"/>
                    <w:szCs w:val="21"/>
                  </w:rPr>
                </w:rPrChange>
              </w:rPr>
              <w:t>Controllo effettuato da Ernst Young per conto della DG NEAR per verifica adempimento osservazioni designazione</w:t>
            </w:r>
            <w:r w:rsidR="00444EA1" w:rsidRPr="00F6796D">
              <w:rPr>
                <w:i/>
                <w:iCs/>
                <w:sz w:val="21"/>
                <w:szCs w:val="21"/>
                <w:rPrChange w:id="132" w:author="Paola Manfre" w:date="2022-07-19T10:36:00Z">
                  <w:rPr>
                    <w:rFonts w:ascii="Arial" w:hAnsi="Arial" w:cs="Arial"/>
                    <w:i/>
                    <w:iCs/>
                    <w:sz w:val="21"/>
                    <w:szCs w:val="21"/>
                  </w:rPr>
                </w:rPrChange>
              </w:rPr>
              <w:t>, con esito positivo</w:t>
            </w:r>
            <w:r w:rsidR="00435387" w:rsidRPr="00F6796D">
              <w:rPr>
                <w:i/>
                <w:iCs/>
                <w:sz w:val="21"/>
                <w:szCs w:val="21"/>
                <w:rPrChange w:id="133" w:author="Paola Manfre" w:date="2022-07-19T10:36:00Z">
                  <w:rPr>
                    <w:rFonts w:ascii="Arial" w:hAnsi="Arial" w:cs="Arial"/>
                    <w:i/>
                    <w:iCs/>
                    <w:sz w:val="21"/>
                    <w:szCs w:val="21"/>
                  </w:rPr>
                </w:rPrChange>
              </w:rPr>
              <w:t>;</w:t>
            </w:r>
          </w:p>
          <w:p w14:paraId="6B01B7FA" w14:textId="19623B1E" w:rsidR="00435387" w:rsidRPr="00F6796D" w:rsidRDefault="00435387">
            <w:pPr>
              <w:widowControl w:val="0"/>
              <w:autoSpaceDE w:val="0"/>
              <w:autoSpaceDN w:val="0"/>
              <w:adjustRightInd w:val="0"/>
              <w:jc w:val="both"/>
              <w:rPr>
                <w:i/>
                <w:iCs/>
                <w:sz w:val="21"/>
                <w:szCs w:val="21"/>
                <w:rPrChange w:id="134" w:author="Paola Manfre" w:date="2022-07-19T10:36:00Z">
                  <w:rPr>
                    <w:rFonts w:ascii="Arial" w:hAnsi="Arial" w:cs="Arial"/>
                    <w:i/>
                    <w:iCs/>
                    <w:sz w:val="21"/>
                    <w:szCs w:val="21"/>
                  </w:rPr>
                </w:rPrChange>
              </w:rPr>
              <w:pPrChange w:id="135" w:author="Paola Manfre" w:date="2022-07-19T11:04:00Z">
                <w:pPr>
                  <w:widowControl w:val="0"/>
                  <w:autoSpaceDE w:val="0"/>
                  <w:autoSpaceDN w:val="0"/>
                  <w:adjustRightInd w:val="0"/>
                </w:pPr>
              </w:pPrChange>
            </w:pPr>
            <w:r w:rsidRPr="00F6796D">
              <w:rPr>
                <w:i/>
                <w:sz w:val="21"/>
                <w:szCs w:val="21"/>
                <w:rPrChange w:id="136" w:author="Paola Manfre" w:date="2022-07-19T10:36:00Z">
                  <w:rPr>
                    <w:rFonts w:ascii="Arial" w:hAnsi="Arial" w:cs="Arial"/>
                    <w:i/>
                    <w:sz w:val="21"/>
                    <w:szCs w:val="21"/>
                  </w:rPr>
                </w:rPrChange>
              </w:rPr>
              <w:t>(inserire eventuali aggiornamenti)</w:t>
            </w:r>
          </w:p>
        </w:tc>
      </w:tr>
    </w:tbl>
    <w:p w14:paraId="4B1646C9" w14:textId="77777777" w:rsidR="0025328C" w:rsidRPr="00F6796D" w:rsidRDefault="0025328C" w:rsidP="0025328C">
      <w:pPr>
        <w:widowControl w:val="0"/>
        <w:autoSpaceDE w:val="0"/>
        <w:autoSpaceDN w:val="0"/>
        <w:adjustRightInd w:val="0"/>
        <w:spacing w:line="288" w:lineRule="auto"/>
        <w:jc w:val="both"/>
        <w:rPr>
          <w:b/>
          <w:color w:val="000000"/>
          <w:sz w:val="21"/>
          <w:szCs w:val="21"/>
          <w:rPrChange w:id="137" w:author="Paola Manfre" w:date="2022-07-19T10:36:00Z">
            <w:rPr>
              <w:rFonts w:ascii="Arial" w:hAnsi="Arial" w:cs="Arial"/>
              <w:b/>
              <w:color w:val="000000"/>
              <w:sz w:val="21"/>
              <w:szCs w:val="21"/>
            </w:rPr>
          </w:rPrChange>
        </w:rPr>
      </w:pPr>
    </w:p>
    <w:p w14:paraId="30A6735F" w14:textId="77777777" w:rsidR="0070527F" w:rsidRPr="00F6796D" w:rsidRDefault="00A931D6" w:rsidP="0070527F">
      <w:pPr>
        <w:widowControl w:val="0"/>
        <w:numPr>
          <w:ilvl w:val="0"/>
          <w:numId w:val="18"/>
        </w:numPr>
        <w:autoSpaceDE w:val="0"/>
        <w:autoSpaceDN w:val="0"/>
        <w:adjustRightInd w:val="0"/>
        <w:spacing w:before="120" w:after="120" w:line="288" w:lineRule="auto"/>
        <w:ind w:left="714" w:hanging="357"/>
        <w:jc w:val="both"/>
        <w:rPr>
          <w:b/>
          <w:sz w:val="21"/>
          <w:szCs w:val="21"/>
          <w:rPrChange w:id="138" w:author="Paola Manfre" w:date="2022-07-19T10:35:00Z">
            <w:rPr>
              <w:rFonts w:ascii="Arial" w:hAnsi="Arial" w:cs="Arial"/>
              <w:b/>
              <w:sz w:val="21"/>
              <w:szCs w:val="21"/>
            </w:rPr>
          </w:rPrChange>
        </w:rPr>
      </w:pPr>
      <w:r w:rsidRPr="00F6796D">
        <w:rPr>
          <w:b/>
          <w:sz w:val="21"/>
          <w:szCs w:val="21"/>
          <w:rPrChange w:id="139" w:author="Paola Manfre" w:date="2022-07-19T10:35:00Z">
            <w:rPr>
              <w:rFonts w:ascii="Arial" w:hAnsi="Arial" w:cs="Arial"/>
              <w:b/>
              <w:sz w:val="21"/>
              <w:szCs w:val="21"/>
            </w:rPr>
          </w:rPrChange>
        </w:rPr>
        <w:t>OBIETTIVI DEL MEMORANDUM</w:t>
      </w:r>
    </w:p>
    <w:p w14:paraId="2259E353" w14:textId="34600D1C" w:rsidR="005C4B4F" w:rsidRPr="003E3F9B" w:rsidRDefault="0025328C">
      <w:pPr>
        <w:widowControl w:val="0"/>
        <w:autoSpaceDE w:val="0"/>
        <w:autoSpaceDN w:val="0"/>
        <w:adjustRightInd w:val="0"/>
        <w:spacing w:after="120" w:line="288" w:lineRule="auto"/>
        <w:jc w:val="both"/>
        <w:rPr>
          <w:ins w:id="140" w:author="Paola Manfre" w:date="2022-07-19T10:31:00Z"/>
          <w:sz w:val="22"/>
          <w:szCs w:val="22"/>
        </w:rPr>
        <w:pPrChange w:id="141" w:author="Paola Manfre" w:date="2022-07-19T10:31:00Z">
          <w:pPr>
            <w:widowControl w:val="0"/>
            <w:autoSpaceDE w:val="0"/>
            <w:autoSpaceDN w:val="0"/>
            <w:adjustRightInd w:val="0"/>
            <w:spacing w:after="60" w:line="276" w:lineRule="auto"/>
            <w:jc w:val="both"/>
          </w:pPr>
        </w:pPrChange>
      </w:pPr>
      <w:del w:id="142" w:author="Paola Manfre" w:date="2022-07-19T10:31:00Z">
        <w:r w:rsidRPr="00F6796D" w:rsidDel="005C4B4F">
          <w:rPr>
            <w:sz w:val="21"/>
            <w:szCs w:val="21"/>
            <w:rPrChange w:id="143" w:author="Paola Manfre" w:date="2022-07-19T10:35:00Z">
              <w:rPr>
                <w:rFonts w:ascii="Arial" w:hAnsi="Arial" w:cs="Arial"/>
                <w:sz w:val="21"/>
                <w:szCs w:val="21"/>
              </w:rPr>
            </w:rPrChange>
          </w:rPr>
          <w:delText>L’Audit Planning Memorandum (APM) ha lo scopo di definire la programmazione periodica delle attività di controllo dell’AA all’interno della Strategia di audit adottata, con lo scopo di delineare, in maniera più dettagliata, la pianificazione delle attività di ciascun componente del Gruppo di revisori.</w:delText>
        </w:r>
      </w:del>
      <w:ins w:id="144" w:author="Paola Manfre" w:date="2022-07-19T10:31:00Z">
        <w:r w:rsidR="005C4B4F" w:rsidRPr="00F6796D">
          <w:rPr>
            <w:sz w:val="22"/>
            <w:szCs w:val="22"/>
          </w:rPr>
          <w:t xml:space="preserve">Ai sensi dell’articolo 28 del Regolamento (UE) n. 897/2014 e </w:t>
        </w:r>
        <w:proofErr w:type="spellStart"/>
        <w:r w:rsidR="005C4B4F" w:rsidRPr="00F6796D">
          <w:rPr>
            <w:sz w:val="22"/>
            <w:szCs w:val="22"/>
          </w:rPr>
          <w:t>ss.mm.ii</w:t>
        </w:r>
        <w:proofErr w:type="spellEnd"/>
        <w:r w:rsidR="005C4B4F" w:rsidRPr="00F6796D">
          <w:rPr>
            <w:sz w:val="22"/>
            <w:szCs w:val="22"/>
          </w:rPr>
          <w:t>., l’AA è incaricata di predisporre e</w:t>
        </w:r>
        <w:r w:rsidR="005C4B4F" w:rsidRPr="003E3F9B">
          <w:rPr>
            <w:sz w:val="22"/>
            <w:szCs w:val="22"/>
          </w:rPr>
          <w:t xml:space="preserve"> aggiornare annualmente la Strategia di audit per lo svolgimento delle attività di competenza.</w:t>
        </w:r>
      </w:ins>
    </w:p>
    <w:p w14:paraId="6D72A4D1" w14:textId="77777777" w:rsidR="005C4B4F" w:rsidRPr="003E3F9B" w:rsidRDefault="005C4B4F" w:rsidP="005C4B4F">
      <w:pPr>
        <w:widowControl w:val="0"/>
        <w:autoSpaceDE w:val="0"/>
        <w:autoSpaceDN w:val="0"/>
        <w:adjustRightInd w:val="0"/>
        <w:spacing w:after="60" w:line="276" w:lineRule="auto"/>
        <w:jc w:val="both"/>
        <w:rPr>
          <w:ins w:id="145" w:author="Paola Manfre" w:date="2022-07-19T10:31:00Z"/>
          <w:sz w:val="22"/>
          <w:szCs w:val="22"/>
        </w:rPr>
      </w:pPr>
      <w:ins w:id="146" w:author="Paola Manfre" w:date="2022-07-19T10:31:00Z">
        <w:r w:rsidRPr="003E3F9B">
          <w:rPr>
            <w:sz w:val="22"/>
            <w:szCs w:val="22"/>
          </w:rPr>
          <w:t>La Strategia definisce la metodologia di audit, il metodo di campionamento per le attività di audit sulle operazioni e la pianificazione delle attività di audit in relazione al</w:t>
        </w:r>
        <w:r>
          <w:rPr>
            <w:sz w:val="22"/>
            <w:szCs w:val="22"/>
          </w:rPr>
          <w:t>l’esercizio</w:t>
        </w:r>
        <w:r w:rsidRPr="003E3F9B">
          <w:rPr>
            <w:sz w:val="22"/>
            <w:szCs w:val="22"/>
          </w:rPr>
          <w:t xml:space="preserve"> contabile corrente e ai due successivi.</w:t>
        </w:r>
      </w:ins>
    </w:p>
    <w:p w14:paraId="6229D292" w14:textId="77777777" w:rsidR="005C4B4F" w:rsidRPr="003E3F9B" w:rsidRDefault="005C4B4F" w:rsidP="005C4B4F">
      <w:pPr>
        <w:widowControl w:val="0"/>
        <w:autoSpaceDE w:val="0"/>
        <w:autoSpaceDN w:val="0"/>
        <w:adjustRightInd w:val="0"/>
        <w:spacing w:after="60" w:line="276" w:lineRule="auto"/>
        <w:jc w:val="both"/>
        <w:rPr>
          <w:ins w:id="147" w:author="Paola Manfre" w:date="2022-07-19T10:31:00Z"/>
          <w:sz w:val="22"/>
          <w:szCs w:val="22"/>
        </w:rPr>
      </w:pPr>
      <w:ins w:id="148" w:author="Paola Manfre" w:date="2022-07-19T10:31:00Z">
        <w:r w:rsidRPr="00577940">
          <w:rPr>
            <w:sz w:val="22"/>
            <w:szCs w:val="22"/>
          </w:rPr>
          <w:t>L’Audit Planning Memorandum (APM) ha lo scopo di definire la programmazione periodica delle attività di controllo dell’AA all’interno della Strategia di audit adottata, con lo scopo di delineare, in maniera più dettagliata, la pianificazione delle attività di ciascun componente del Gruppo di revisori</w:t>
        </w:r>
        <w:r>
          <w:rPr>
            <w:sz w:val="22"/>
            <w:szCs w:val="22"/>
          </w:rPr>
          <w:t xml:space="preserve"> (</w:t>
        </w:r>
        <w:proofErr w:type="spellStart"/>
        <w:r>
          <w:rPr>
            <w:sz w:val="22"/>
            <w:szCs w:val="22"/>
          </w:rPr>
          <w:t>GdR</w:t>
        </w:r>
        <w:proofErr w:type="spellEnd"/>
        <w:r>
          <w:rPr>
            <w:sz w:val="22"/>
            <w:szCs w:val="22"/>
          </w:rPr>
          <w:t>)</w:t>
        </w:r>
        <w:r w:rsidRPr="00577940">
          <w:rPr>
            <w:sz w:val="22"/>
            <w:szCs w:val="22"/>
          </w:rPr>
          <w:t>.</w:t>
        </w:r>
      </w:ins>
    </w:p>
    <w:p w14:paraId="79801390" w14:textId="66DD1D27" w:rsidR="005C4B4F" w:rsidRPr="003E3F9B" w:rsidRDefault="005C4B4F" w:rsidP="005C4B4F">
      <w:pPr>
        <w:widowControl w:val="0"/>
        <w:autoSpaceDE w:val="0"/>
        <w:autoSpaceDN w:val="0"/>
        <w:adjustRightInd w:val="0"/>
        <w:spacing w:after="60" w:line="276" w:lineRule="auto"/>
        <w:jc w:val="both"/>
        <w:rPr>
          <w:ins w:id="149" w:author="Paola Manfre" w:date="2022-07-19T10:31:00Z"/>
          <w:sz w:val="22"/>
          <w:szCs w:val="22"/>
        </w:rPr>
      </w:pPr>
      <w:ins w:id="150" w:author="Paola Manfre" w:date="2022-07-19T10:31:00Z">
        <w:r w:rsidRPr="003E3F9B">
          <w:rPr>
            <w:sz w:val="22"/>
            <w:szCs w:val="22"/>
          </w:rPr>
          <w:lastRenderedPageBreak/>
          <w:t xml:space="preserve">Il presente documento riporta nel dettaglio le attività di audit pianificate per il </w:t>
        </w:r>
        <w:r>
          <w:rPr>
            <w:sz w:val="22"/>
            <w:szCs w:val="22"/>
          </w:rPr>
          <w:t xml:space="preserve">periodo contabile </w:t>
        </w:r>
        <w:proofErr w:type="spellStart"/>
        <w:r>
          <w:rPr>
            <w:sz w:val="22"/>
            <w:szCs w:val="22"/>
          </w:rPr>
          <w:t>xxxx</w:t>
        </w:r>
        <w:proofErr w:type="spellEnd"/>
        <w:r>
          <w:rPr>
            <w:sz w:val="22"/>
            <w:szCs w:val="22"/>
          </w:rPr>
          <w:t xml:space="preserve">. </w:t>
        </w:r>
      </w:ins>
    </w:p>
    <w:p w14:paraId="417B6410" w14:textId="77777777" w:rsidR="005C4B4F" w:rsidRPr="003E3F9B" w:rsidRDefault="005C4B4F" w:rsidP="005C4B4F">
      <w:pPr>
        <w:widowControl w:val="0"/>
        <w:autoSpaceDE w:val="0"/>
        <w:autoSpaceDN w:val="0"/>
        <w:adjustRightInd w:val="0"/>
        <w:spacing w:after="60" w:line="276" w:lineRule="auto"/>
        <w:jc w:val="both"/>
        <w:rPr>
          <w:ins w:id="151" w:author="Paola Manfre" w:date="2022-07-19T10:31:00Z"/>
          <w:sz w:val="22"/>
          <w:szCs w:val="22"/>
        </w:rPr>
      </w:pPr>
      <w:ins w:id="152" w:author="Paola Manfre" w:date="2022-07-19T10:31:00Z">
        <w:r w:rsidRPr="003E3F9B">
          <w:rPr>
            <w:sz w:val="22"/>
            <w:szCs w:val="22"/>
          </w:rPr>
          <w:t>L’APM riporta, altresì, una sintesi degli audit realizzati dall’AA nel</w:t>
        </w:r>
        <w:r>
          <w:rPr>
            <w:sz w:val="22"/>
            <w:szCs w:val="22"/>
          </w:rPr>
          <w:t>l’esercizio</w:t>
        </w:r>
        <w:r w:rsidRPr="003E3F9B">
          <w:rPr>
            <w:sz w:val="22"/>
            <w:szCs w:val="22"/>
          </w:rPr>
          <w:t xml:space="preserve"> contabile precedente allo scopo di mettere in luce eventuali criticità/aree di rischio non ancora risolte. </w:t>
        </w:r>
      </w:ins>
    </w:p>
    <w:p w14:paraId="35BA9141" w14:textId="77777777" w:rsidR="005C4B4F" w:rsidRPr="003E3F9B" w:rsidRDefault="005C4B4F" w:rsidP="005C4B4F">
      <w:pPr>
        <w:widowControl w:val="0"/>
        <w:autoSpaceDE w:val="0"/>
        <w:autoSpaceDN w:val="0"/>
        <w:adjustRightInd w:val="0"/>
        <w:spacing w:after="60" w:line="276" w:lineRule="auto"/>
        <w:jc w:val="both"/>
        <w:rPr>
          <w:ins w:id="153" w:author="Paola Manfre" w:date="2022-07-19T10:31:00Z"/>
          <w:sz w:val="22"/>
          <w:szCs w:val="22"/>
        </w:rPr>
      </w:pPr>
      <w:ins w:id="154" w:author="Paola Manfre" w:date="2022-07-19T10:31:00Z">
        <w:r w:rsidRPr="003E3F9B">
          <w:rPr>
            <w:sz w:val="22"/>
            <w:szCs w:val="22"/>
          </w:rPr>
          <w:t>Successivamente alla presentazione della RA</w:t>
        </w:r>
        <w:r>
          <w:rPr>
            <w:sz w:val="22"/>
            <w:szCs w:val="22"/>
          </w:rPr>
          <w:t>A</w:t>
        </w:r>
        <w:r w:rsidRPr="003E3F9B">
          <w:rPr>
            <w:sz w:val="22"/>
            <w:szCs w:val="22"/>
          </w:rPr>
          <w:t xml:space="preserve"> relativa al precedente </w:t>
        </w:r>
        <w:r>
          <w:rPr>
            <w:sz w:val="22"/>
            <w:szCs w:val="22"/>
          </w:rPr>
          <w:t>esercizio</w:t>
        </w:r>
        <w:r w:rsidRPr="003E3F9B">
          <w:rPr>
            <w:sz w:val="22"/>
            <w:szCs w:val="22"/>
          </w:rPr>
          <w:t xml:space="preserve"> contabile, l’AA avvia le attività legate all’aggiornamento degli strumenti di lavoro (</w:t>
        </w:r>
        <w:r>
          <w:rPr>
            <w:sz w:val="22"/>
            <w:szCs w:val="22"/>
          </w:rPr>
          <w:t xml:space="preserve">Strategia di audit, </w:t>
        </w:r>
        <w:r w:rsidRPr="003E3F9B">
          <w:rPr>
            <w:sz w:val="22"/>
            <w:szCs w:val="22"/>
          </w:rPr>
          <w:t>Manuale delle procedure di audit dell’AA e relativi Allegati) ed alla stesura dell’Audit Planning Memorandum, al fine di programmare e pianificare le attività di audit in relazione al</w:t>
        </w:r>
        <w:r>
          <w:rPr>
            <w:sz w:val="22"/>
            <w:szCs w:val="22"/>
          </w:rPr>
          <w:t xml:space="preserve">l’esercizio </w:t>
        </w:r>
        <w:r w:rsidRPr="003E3F9B">
          <w:rPr>
            <w:sz w:val="22"/>
            <w:szCs w:val="22"/>
          </w:rPr>
          <w:t xml:space="preserve">contabile corrente e ai due successivi. </w:t>
        </w:r>
      </w:ins>
    </w:p>
    <w:p w14:paraId="5163437A" w14:textId="484EF515" w:rsidR="005C4B4F" w:rsidRDefault="005C4B4F" w:rsidP="005C4B4F">
      <w:pPr>
        <w:widowControl w:val="0"/>
        <w:autoSpaceDE w:val="0"/>
        <w:autoSpaceDN w:val="0"/>
        <w:adjustRightInd w:val="0"/>
        <w:spacing w:after="60" w:line="276" w:lineRule="auto"/>
        <w:jc w:val="both"/>
        <w:rPr>
          <w:ins w:id="155" w:author="Paola Manfre" w:date="2022-07-19T11:04:00Z"/>
          <w:sz w:val="22"/>
          <w:szCs w:val="22"/>
        </w:rPr>
      </w:pPr>
      <w:ins w:id="156" w:author="Paola Manfre" w:date="2022-07-19T10:31:00Z">
        <w:r>
          <w:rPr>
            <w:sz w:val="22"/>
            <w:szCs w:val="22"/>
          </w:rPr>
          <w:t>Pertanto, i</w:t>
        </w:r>
        <w:r w:rsidRPr="003E3F9B">
          <w:rPr>
            <w:sz w:val="22"/>
            <w:szCs w:val="22"/>
          </w:rPr>
          <w:t>l presente Audit Planning Memorandum riguarderà le seguenti attività:</w:t>
        </w:r>
      </w:ins>
    </w:p>
    <w:p w14:paraId="181D12C1" w14:textId="2C0A2BB5" w:rsidR="006C3E26" w:rsidRDefault="006C3E26" w:rsidP="005C4B4F">
      <w:pPr>
        <w:widowControl w:val="0"/>
        <w:autoSpaceDE w:val="0"/>
        <w:autoSpaceDN w:val="0"/>
        <w:adjustRightInd w:val="0"/>
        <w:spacing w:after="60" w:line="276" w:lineRule="auto"/>
        <w:jc w:val="both"/>
        <w:rPr>
          <w:ins w:id="157" w:author="Paola Manfre" w:date="2022-07-19T10:31:00Z"/>
          <w:sz w:val="22"/>
          <w:szCs w:val="22"/>
        </w:rPr>
      </w:pPr>
      <w:ins w:id="158" w:author="Paola Manfre" w:date="2022-07-19T11:05:00Z">
        <w:r>
          <w:rPr>
            <w:sz w:val="22"/>
            <w:szCs w:val="22"/>
          </w:rPr>
          <w:t>(</w:t>
        </w:r>
        <w:r w:rsidRPr="006C3E26">
          <w:rPr>
            <w:i/>
            <w:iCs/>
            <w:sz w:val="22"/>
            <w:szCs w:val="22"/>
            <w:rPrChange w:id="159" w:author="Paola Manfre" w:date="2022-07-19T11:05:00Z">
              <w:rPr>
                <w:sz w:val="22"/>
                <w:szCs w:val="22"/>
              </w:rPr>
            </w:rPrChange>
          </w:rPr>
          <w:t>esempio</w:t>
        </w:r>
        <w:r>
          <w:rPr>
            <w:sz w:val="22"/>
            <w:szCs w:val="22"/>
          </w:rPr>
          <w:t>)</w:t>
        </w:r>
      </w:ins>
    </w:p>
    <w:tbl>
      <w:tblPr>
        <w:tblStyle w:val="Grigliatabella"/>
        <w:tblW w:w="0" w:type="auto"/>
        <w:tblLook w:val="04A0" w:firstRow="1" w:lastRow="0" w:firstColumn="1" w:lastColumn="0" w:noHBand="0" w:noVBand="1"/>
      </w:tblPr>
      <w:tblGrid>
        <w:gridCol w:w="2547"/>
        <w:gridCol w:w="1890"/>
        <w:gridCol w:w="5191"/>
      </w:tblGrid>
      <w:tr w:rsidR="005C4B4F" w:rsidRPr="00AC0A01" w14:paraId="553EED9A" w14:textId="77777777" w:rsidTr="00577940">
        <w:trPr>
          <w:trHeight w:val="283"/>
          <w:ins w:id="160" w:author="Paola Manfre" w:date="2022-07-19T10:31:00Z"/>
        </w:trPr>
        <w:tc>
          <w:tcPr>
            <w:tcW w:w="2547" w:type="dxa"/>
            <w:shd w:val="clear" w:color="auto" w:fill="DBE5F1" w:themeFill="accent1" w:themeFillTint="33"/>
            <w:vAlign w:val="center"/>
          </w:tcPr>
          <w:p w14:paraId="6820897E" w14:textId="77777777" w:rsidR="005C4B4F" w:rsidRPr="00AC0A01" w:rsidRDefault="005C4B4F" w:rsidP="00577940">
            <w:pPr>
              <w:ind w:left="-109" w:right="-107"/>
              <w:jc w:val="center"/>
              <w:rPr>
                <w:ins w:id="161" w:author="Paola Manfre" w:date="2022-07-19T10:31:00Z"/>
                <w:b/>
                <w:sz w:val="22"/>
                <w:szCs w:val="22"/>
              </w:rPr>
            </w:pPr>
            <w:ins w:id="162" w:author="Paola Manfre" w:date="2022-07-19T10:31:00Z">
              <w:r>
                <w:rPr>
                  <w:b/>
                  <w:sz w:val="22"/>
                  <w:szCs w:val="22"/>
                </w:rPr>
                <w:t>Esercizio</w:t>
              </w:r>
              <w:r w:rsidRPr="00AC0A01">
                <w:rPr>
                  <w:b/>
                  <w:sz w:val="22"/>
                  <w:szCs w:val="22"/>
                </w:rPr>
                <w:t xml:space="preserve"> contabile</w:t>
              </w:r>
            </w:ins>
          </w:p>
        </w:tc>
        <w:tc>
          <w:tcPr>
            <w:tcW w:w="1890" w:type="dxa"/>
            <w:shd w:val="clear" w:color="auto" w:fill="DBE5F1" w:themeFill="accent1" w:themeFillTint="33"/>
            <w:vAlign w:val="center"/>
          </w:tcPr>
          <w:p w14:paraId="43478F60" w14:textId="77777777" w:rsidR="005C4B4F" w:rsidRPr="00AC0A01" w:rsidRDefault="005C4B4F" w:rsidP="00577940">
            <w:pPr>
              <w:jc w:val="center"/>
              <w:rPr>
                <w:ins w:id="163" w:author="Paola Manfre" w:date="2022-07-19T10:31:00Z"/>
                <w:b/>
                <w:sz w:val="22"/>
                <w:szCs w:val="22"/>
              </w:rPr>
            </w:pPr>
            <w:ins w:id="164" w:author="Paola Manfre" w:date="2022-07-19T10:31:00Z">
              <w:r w:rsidRPr="00AC0A01">
                <w:rPr>
                  <w:b/>
                  <w:sz w:val="22"/>
                  <w:szCs w:val="22"/>
                </w:rPr>
                <w:t>Periodo di riferimento</w:t>
              </w:r>
            </w:ins>
          </w:p>
        </w:tc>
        <w:tc>
          <w:tcPr>
            <w:tcW w:w="5191" w:type="dxa"/>
            <w:shd w:val="clear" w:color="auto" w:fill="DBE5F1" w:themeFill="accent1" w:themeFillTint="33"/>
            <w:vAlign w:val="center"/>
          </w:tcPr>
          <w:p w14:paraId="2B541F3B" w14:textId="77777777" w:rsidR="005C4B4F" w:rsidRPr="00AC0A01" w:rsidRDefault="005C4B4F" w:rsidP="00577940">
            <w:pPr>
              <w:jc w:val="center"/>
              <w:rPr>
                <w:ins w:id="165" w:author="Paola Manfre" w:date="2022-07-19T10:31:00Z"/>
                <w:b/>
                <w:sz w:val="22"/>
                <w:szCs w:val="22"/>
              </w:rPr>
            </w:pPr>
            <w:ins w:id="166" w:author="Paola Manfre" w:date="2022-07-19T10:31:00Z">
              <w:r w:rsidRPr="00AC0A01">
                <w:rPr>
                  <w:b/>
                  <w:sz w:val="22"/>
                  <w:szCs w:val="22"/>
                </w:rPr>
                <w:t>Attività di audit</w:t>
              </w:r>
            </w:ins>
          </w:p>
        </w:tc>
      </w:tr>
      <w:tr w:rsidR="005C4B4F" w:rsidRPr="00AC0A01" w14:paraId="7AD70601" w14:textId="77777777" w:rsidTr="00577940">
        <w:trPr>
          <w:trHeight w:hRule="exact" w:val="397"/>
          <w:ins w:id="167" w:author="Paola Manfre" w:date="2022-07-19T10:31:00Z"/>
        </w:trPr>
        <w:tc>
          <w:tcPr>
            <w:tcW w:w="2547" w:type="dxa"/>
            <w:vMerge w:val="restart"/>
            <w:shd w:val="clear" w:color="auto" w:fill="EAF1DD" w:themeFill="accent3" w:themeFillTint="33"/>
            <w:vAlign w:val="center"/>
          </w:tcPr>
          <w:p w14:paraId="6A2E1E9C" w14:textId="77777777" w:rsidR="005C4B4F" w:rsidRPr="00AC0A01" w:rsidRDefault="005C4B4F" w:rsidP="00577940">
            <w:pPr>
              <w:ind w:left="-109" w:right="-107"/>
              <w:jc w:val="center"/>
              <w:rPr>
                <w:ins w:id="168" w:author="Paola Manfre" w:date="2022-07-19T10:31:00Z"/>
                <w:sz w:val="22"/>
                <w:szCs w:val="22"/>
              </w:rPr>
            </w:pPr>
            <w:ins w:id="169" w:author="Paola Manfre" w:date="2022-07-19T10:31:00Z">
              <w:r w:rsidRPr="00AC0A01">
                <w:rPr>
                  <w:sz w:val="22"/>
                  <w:szCs w:val="22"/>
                </w:rPr>
                <w:t>01/07/2021 – 30/06/2022</w:t>
              </w:r>
            </w:ins>
          </w:p>
        </w:tc>
        <w:tc>
          <w:tcPr>
            <w:tcW w:w="1890" w:type="dxa"/>
            <w:vMerge w:val="restart"/>
            <w:vAlign w:val="center"/>
          </w:tcPr>
          <w:p w14:paraId="06593592" w14:textId="77777777" w:rsidR="005C4B4F" w:rsidRPr="00AC0A01" w:rsidRDefault="005C4B4F" w:rsidP="00577940">
            <w:pPr>
              <w:jc w:val="center"/>
              <w:rPr>
                <w:ins w:id="170" w:author="Paola Manfre" w:date="2022-07-19T10:31:00Z"/>
                <w:sz w:val="22"/>
                <w:szCs w:val="22"/>
              </w:rPr>
            </w:pPr>
            <w:ins w:id="171" w:author="Paola Manfre" w:date="2022-07-19T10:31:00Z">
              <w:r w:rsidRPr="00AC0A01">
                <w:rPr>
                  <w:sz w:val="22"/>
                  <w:szCs w:val="22"/>
                </w:rPr>
                <w:t>primo semestre 2022</w:t>
              </w:r>
            </w:ins>
          </w:p>
        </w:tc>
        <w:tc>
          <w:tcPr>
            <w:tcW w:w="5191" w:type="dxa"/>
            <w:vAlign w:val="center"/>
          </w:tcPr>
          <w:p w14:paraId="2768CEEC" w14:textId="77777777" w:rsidR="005C4B4F" w:rsidRPr="00577940" w:rsidRDefault="005C4B4F" w:rsidP="00577940">
            <w:pPr>
              <w:jc w:val="center"/>
              <w:rPr>
                <w:ins w:id="172" w:author="Paola Manfre" w:date="2022-07-19T10:31:00Z"/>
                <w:sz w:val="20"/>
                <w:szCs w:val="20"/>
              </w:rPr>
            </w:pPr>
            <w:ins w:id="173" w:author="Paola Manfre" w:date="2022-07-19T10:31:00Z">
              <w:r w:rsidRPr="00577940">
                <w:rPr>
                  <w:sz w:val="20"/>
                  <w:szCs w:val="20"/>
                </w:rPr>
                <w:t>Audit dei conti 20-21 + RAA + Parere di audit 2022</w:t>
              </w:r>
            </w:ins>
          </w:p>
        </w:tc>
      </w:tr>
      <w:tr w:rsidR="005C4B4F" w:rsidRPr="00AC0A01" w14:paraId="050DFA56" w14:textId="77777777" w:rsidTr="00577940">
        <w:trPr>
          <w:trHeight w:hRule="exact" w:val="397"/>
          <w:ins w:id="174" w:author="Paola Manfre" w:date="2022-07-19T10:31:00Z"/>
        </w:trPr>
        <w:tc>
          <w:tcPr>
            <w:tcW w:w="2547" w:type="dxa"/>
            <w:vMerge/>
            <w:shd w:val="clear" w:color="auto" w:fill="EAF1DD" w:themeFill="accent3" w:themeFillTint="33"/>
            <w:vAlign w:val="center"/>
          </w:tcPr>
          <w:p w14:paraId="260E3F23" w14:textId="77777777" w:rsidR="005C4B4F" w:rsidRPr="00AC0A01" w:rsidRDefault="005C4B4F" w:rsidP="00577940">
            <w:pPr>
              <w:ind w:left="-109" w:right="-107"/>
              <w:jc w:val="center"/>
              <w:rPr>
                <w:ins w:id="175" w:author="Paola Manfre" w:date="2022-07-19T10:31:00Z"/>
                <w:sz w:val="22"/>
                <w:szCs w:val="22"/>
              </w:rPr>
            </w:pPr>
          </w:p>
        </w:tc>
        <w:tc>
          <w:tcPr>
            <w:tcW w:w="1890" w:type="dxa"/>
            <w:vMerge/>
            <w:vAlign w:val="center"/>
          </w:tcPr>
          <w:p w14:paraId="0B98F56A" w14:textId="77777777" w:rsidR="005C4B4F" w:rsidRPr="00AC0A01" w:rsidRDefault="005C4B4F" w:rsidP="00577940">
            <w:pPr>
              <w:jc w:val="center"/>
              <w:rPr>
                <w:ins w:id="176" w:author="Paola Manfre" w:date="2022-07-19T10:31:00Z"/>
                <w:sz w:val="22"/>
                <w:szCs w:val="22"/>
              </w:rPr>
            </w:pPr>
          </w:p>
        </w:tc>
        <w:tc>
          <w:tcPr>
            <w:tcW w:w="5191" w:type="dxa"/>
            <w:vAlign w:val="center"/>
          </w:tcPr>
          <w:p w14:paraId="060B92DE" w14:textId="77777777" w:rsidR="005C4B4F" w:rsidRPr="00577940" w:rsidRDefault="005C4B4F" w:rsidP="00577940">
            <w:pPr>
              <w:jc w:val="center"/>
              <w:rPr>
                <w:ins w:id="177" w:author="Paola Manfre" w:date="2022-07-19T10:31:00Z"/>
                <w:sz w:val="20"/>
                <w:szCs w:val="20"/>
              </w:rPr>
            </w:pPr>
            <w:ins w:id="178" w:author="Paola Manfre" w:date="2022-07-19T10:31:00Z">
              <w:r>
                <w:rPr>
                  <w:sz w:val="20"/>
                  <w:szCs w:val="20"/>
                </w:rPr>
                <w:t>A</w:t>
              </w:r>
              <w:r w:rsidRPr="00577940">
                <w:rPr>
                  <w:sz w:val="20"/>
                  <w:szCs w:val="20"/>
                </w:rPr>
                <w:t>udit di sistema 2021-2022</w:t>
              </w:r>
            </w:ins>
          </w:p>
        </w:tc>
      </w:tr>
      <w:tr w:rsidR="005C4B4F" w:rsidRPr="00AC0A01" w14:paraId="06476C73" w14:textId="77777777" w:rsidTr="00577940">
        <w:trPr>
          <w:trHeight w:hRule="exact" w:val="766"/>
          <w:ins w:id="179" w:author="Paola Manfre" w:date="2022-07-19T10:31:00Z"/>
        </w:trPr>
        <w:tc>
          <w:tcPr>
            <w:tcW w:w="2547" w:type="dxa"/>
            <w:vMerge/>
            <w:shd w:val="clear" w:color="auto" w:fill="EAF1DD" w:themeFill="accent3" w:themeFillTint="33"/>
            <w:vAlign w:val="center"/>
          </w:tcPr>
          <w:p w14:paraId="044964C0" w14:textId="77777777" w:rsidR="005C4B4F" w:rsidRPr="00AC0A01" w:rsidRDefault="005C4B4F" w:rsidP="00577940">
            <w:pPr>
              <w:ind w:left="-109" w:right="-107"/>
              <w:jc w:val="center"/>
              <w:rPr>
                <w:ins w:id="180" w:author="Paola Manfre" w:date="2022-07-19T10:31:00Z"/>
                <w:sz w:val="22"/>
                <w:szCs w:val="22"/>
              </w:rPr>
            </w:pPr>
          </w:p>
        </w:tc>
        <w:tc>
          <w:tcPr>
            <w:tcW w:w="1890" w:type="dxa"/>
            <w:vMerge w:val="restart"/>
            <w:vAlign w:val="center"/>
          </w:tcPr>
          <w:p w14:paraId="0EAAD360" w14:textId="77777777" w:rsidR="005C4B4F" w:rsidRPr="00AC0A01" w:rsidRDefault="005C4B4F" w:rsidP="00577940">
            <w:pPr>
              <w:jc w:val="center"/>
              <w:rPr>
                <w:ins w:id="181" w:author="Paola Manfre" w:date="2022-07-19T10:31:00Z"/>
                <w:sz w:val="22"/>
                <w:szCs w:val="22"/>
              </w:rPr>
            </w:pPr>
            <w:ins w:id="182" w:author="Paola Manfre" w:date="2022-07-19T10:31:00Z">
              <w:r w:rsidRPr="00AC0A01">
                <w:rPr>
                  <w:sz w:val="22"/>
                  <w:szCs w:val="22"/>
                </w:rPr>
                <w:t>secondo semestre 2022</w:t>
              </w:r>
            </w:ins>
          </w:p>
        </w:tc>
        <w:tc>
          <w:tcPr>
            <w:tcW w:w="5191" w:type="dxa"/>
            <w:vAlign w:val="center"/>
          </w:tcPr>
          <w:p w14:paraId="4A7BB123" w14:textId="77777777" w:rsidR="005C4B4F" w:rsidRPr="00577940" w:rsidRDefault="005C4B4F" w:rsidP="00577940">
            <w:pPr>
              <w:jc w:val="center"/>
              <w:rPr>
                <w:ins w:id="183" w:author="Paola Manfre" w:date="2022-07-19T10:31:00Z"/>
                <w:sz w:val="20"/>
                <w:szCs w:val="20"/>
              </w:rPr>
            </w:pPr>
            <w:ins w:id="184" w:author="Paola Manfre" w:date="2022-07-19T10:31:00Z">
              <w:r w:rsidRPr="00577940">
                <w:rPr>
                  <w:sz w:val="20"/>
                  <w:szCs w:val="20"/>
                </w:rPr>
                <w:t>Audit delle operazioni sulle spese sostenute ed inserite nella bozza dei conti alla chiusura dell’esercizio contabile</w:t>
              </w:r>
            </w:ins>
          </w:p>
        </w:tc>
      </w:tr>
      <w:tr w:rsidR="005C4B4F" w:rsidRPr="00AC0A01" w14:paraId="250A9F73" w14:textId="77777777" w:rsidTr="00577940">
        <w:trPr>
          <w:trHeight w:hRule="exact" w:val="397"/>
          <w:ins w:id="185" w:author="Paola Manfre" w:date="2022-07-19T10:31:00Z"/>
        </w:trPr>
        <w:tc>
          <w:tcPr>
            <w:tcW w:w="2547" w:type="dxa"/>
            <w:vMerge w:val="restart"/>
            <w:shd w:val="clear" w:color="auto" w:fill="E5DFEC" w:themeFill="accent4" w:themeFillTint="33"/>
            <w:vAlign w:val="center"/>
          </w:tcPr>
          <w:p w14:paraId="7D183E5B" w14:textId="77777777" w:rsidR="005C4B4F" w:rsidRPr="00AC0A01" w:rsidRDefault="005C4B4F" w:rsidP="00577940">
            <w:pPr>
              <w:ind w:left="-109" w:right="-107"/>
              <w:jc w:val="center"/>
              <w:rPr>
                <w:ins w:id="186" w:author="Paola Manfre" w:date="2022-07-19T10:31:00Z"/>
                <w:sz w:val="22"/>
                <w:szCs w:val="22"/>
              </w:rPr>
            </w:pPr>
            <w:ins w:id="187" w:author="Paola Manfre" w:date="2022-07-19T10:31:00Z">
              <w:r w:rsidRPr="00AC0A01">
                <w:rPr>
                  <w:sz w:val="22"/>
                  <w:szCs w:val="22"/>
                </w:rPr>
                <w:t>01/07/2022 – 30/06/2023</w:t>
              </w:r>
            </w:ins>
          </w:p>
        </w:tc>
        <w:tc>
          <w:tcPr>
            <w:tcW w:w="1890" w:type="dxa"/>
            <w:vMerge/>
            <w:vAlign w:val="center"/>
          </w:tcPr>
          <w:p w14:paraId="261D2D4F" w14:textId="77777777" w:rsidR="005C4B4F" w:rsidRPr="00AC0A01" w:rsidRDefault="005C4B4F" w:rsidP="00577940">
            <w:pPr>
              <w:jc w:val="center"/>
              <w:rPr>
                <w:ins w:id="188" w:author="Paola Manfre" w:date="2022-07-19T10:31:00Z"/>
                <w:sz w:val="22"/>
                <w:szCs w:val="22"/>
              </w:rPr>
            </w:pPr>
          </w:p>
        </w:tc>
        <w:tc>
          <w:tcPr>
            <w:tcW w:w="5191" w:type="dxa"/>
            <w:vAlign w:val="center"/>
          </w:tcPr>
          <w:p w14:paraId="485FFA1A" w14:textId="77777777" w:rsidR="005C4B4F" w:rsidRPr="00577940" w:rsidRDefault="005C4B4F" w:rsidP="00577940">
            <w:pPr>
              <w:jc w:val="center"/>
              <w:rPr>
                <w:ins w:id="189" w:author="Paola Manfre" w:date="2022-07-19T10:31:00Z"/>
                <w:sz w:val="20"/>
                <w:szCs w:val="20"/>
              </w:rPr>
            </w:pPr>
            <w:ins w:id="190" w:author="Paola Manfre" w:date="2022-07-19T10:31:00Z">
              <w:r>
                <w:rPr>
                  <w:sz w:val="20"/>
                  <w:szCs w:val="20"/>
                </w:rPr>
                <w:t>A</w:t>
              </w:r>
              <w:r w:rsidRPr="00577940">
                <w:rPr>
                  <w:sz w:val="20"/>
                  <w:szCs w:val="20"/>
                </w:rPr>
                <w:t>udit sulla bozza dei conti</w:t>
              </w:r>
            </w:ins>
          </w:p>
        </w:tc>
      </w:tr>
      <w:tr w:rsidR="005C4B4F" w:rsidRPr="00AC0A01" w14:paraId="28C84B1D" w14:textId="77777777" w:rsidTr="00577940">
        <w:trPr>
          <w:trHeight w:hRule="exact" w:val="397"/>
          <w:ins w:id="191" w:author="Paola Manfre" w:date="2022-07-19T10:31:00Z"/>
        </w:trPr>
        <w:tc>
          <w:tcPr>
            <w:tcW w:w="2547" w:type="dxa"/>
            <w:vMerge/>
            <w:shd w:val="clear" w:color="auto" w:fill="E5DFEC" w:themeFill="accent4" w:themeFillTint="33"/>
            <w:vAlign w:val="center"/>
          </w:tcPr>
          <w:p w14:paraId="2393B6C0" w14:textId="77777777" w:rsidR="005C4B4F" w:rsidRPr="00AC0A01" w:rsidRDefault="005C4B4F" w:rsidP="00577940">
            <w:pPr>
              <w:ind w:left="-109" w:right="-107"/>
              <w:jc w:val="center"/>
              <w:rPr>
                <w:ins w:id="192" w:author="Paola Manfre" w:date="2022-07-19T10:31:00Z"/>
                <w:sz w:val="22"/>
                <w:szCs w:val="22"/>
              </w:rPr>
            </w:pPr>
          </w:p>
        </w:tc>
        <w:tc>
          <w:tcPr>
            <w:tcW w:w="1890" w:type="dxa"/>
            <w:vMerge w:val="restart"/>
            <w:vAlign w:val="center"/>
          </w:tcPr>
          <w:p w14:paraId="74D6B186" w14:textId="77777777" w:rsidR="005C4B4F" w:rsidRPr="00AC0A01" w:rsidRDefault="005C4B4F" w:rsidP="00577940">
            <w:pPr>
              <w:jc w:val="center"/>
              <w:rPr>
                <w:ins w:id="193" w:author="Paola Manfre" w:date="2022-07-19T10:31:00Z"/>
                <w:sz w:val="22"/>
                <w:szCs w:val="22"/>
              </w:rPr>
            </w:pPr>
            <w:ins w:id="194" w:author="Paola Manfre" w:date="2022-07-19T10:31:00Z">
              <w:r w:rsidRPr="00AC0A01">
                <w:rPr>
                  <w:sz w:val="22"/>
                  <w:szCs w:val="22"/>
                </w:rPr>
                <w:t>primo semestre 2023</w:t>
              </w:r>
            </w:ins>
          </w:p>
        </w:tc>
        <w:tc>
          <w:tcPr>
            <w:tcW w:w="5191" w:type="dxa"/>
            <w:vAlign w:val="center"/>
          </w:tcPr>
          <w:p w14:paraId="6B655059" w14:textId="77777777" w:rsidR="005C4B4F" w:rsidRPr="00577940" w:rsidRDefault="005C4B4F" w:rsidP="00577940">
            <w:pPr>
              <w:jc w:val="center"/>
              <w:rPr>
                <w:ins w:id="195" w:author="Paola Manfre" w:date="2022-07-19T10:31:00Z"/>
                <w:sz w:val="20"/>
                <w:szCs w:val="20"/>
              </w:rPr>
            </w:pPr>
            <w:ins w:id="196" w:author="Paola Manfre" w:date="2022-07-19T10:31:00Z">
              <w:r w:rsidRPr="00577940">
                <w:rPr>
                  <w:sz w:val="20"/>
                  <w:szCs w:val="20"/>
                </w:rPr>
                <w:t>Audit dei conti 2</w:t>
              </w:r>
              <w:r w:rsidRPr="00AC0A01">
                <w:rPr>
                  <w:sz w:val="20"/>
                  <w:szCs w:val="20"/>
                </w:rPr>
                <w:t>1</w:t>
              </w:r>
              <w:r w:rsidRPr="00577940">
                <w:rPr>
                  <w:sz w:val="20"/>
                  <w:szCs w:val="20"/>
                </w:rPr>
                <w:t>-2</w:t>
              </w:r>
              <w:r w:rsidRPr="00AC0A01">
                <w:rPr>
                  <w:sz w:val="20"/>
                  <w:szCs w:val="20"/>
                </w:rPr>
                <w:t>2</w:t>
              </w:r>
              <w:r w:rsidRPr="00577940">
                <w:rPr>
                  <w:sz w:val="20"/>
                  <w:szCs w:val="20"/>
                </w:rPr>
                <w:t>+ RA</w:t>
              </w:r>
              <w:r w:rsidRPr="00AC0A01">
                <w:rPr>
                  <w:sz w:val="20"/>
                  <w:szCs w:val="20"/>
                </w:rPr>
                <w:t>A</w:t>
              </w:r>
              <w:r w:rsidRPr="00577940">
                <w:rPr>
                  <w:sz w:val="20"/>
                  <w:szCs w:val="20"/>
                </w:rPr>
                <w:t xml:space="preserve"> + </w:t>
              </w:r>
              <w:r w:rsidRPr="00AC0A01">
                <w:rPr>
                  <w:sz w:val="20"/>
                  <w:szCs w:val="20"/>
                </w:rPr>
                <w:t xml:space="preserve">Parere </w:t>
              </w:r>
              <w:r w:rsidRPr="00577940">
                <w:rPr>
                  <w:sz w:val="20"/>
                  <w:szCs w:val="20"/>
                </w:rPr>
                <w:t>di audit 202</w:t>
              </w:r>
              <w:r w:rsidRPr="00AC0A01">
                <w:rPr>
                  <w:sz w:val="20"/>
                  <w:szCs w:val="20"/>
                </w:rPr>
                <w:t>3</w:t>
              </w:r>
            </w:ins>
          </w:p>
        </w:tc>
      </w:tr>
      <w:tr w:rsidR="005C4B4F" w:rsidRPr="00AC0A01" w14:paraId="04298AB3" w14:textId="77777777" w:rsidTr="00577940">
        <w:trPr>
          <w:trHeight w:hRule="exact" w:val="397"/>
          <w:ins w:id="197" w:author="Paola Manfre" w:date="2022-07-19T10:31:00Z"/>
        </w:trPr>
        <w:tc>
          <w:tcPr>
            <w:tcW w:w="2547" w:type="dxa"/>
            <w:vMerge/>
            <w:shd w:val="clear" w:color="auto" w:fill="E5DFEC" w:themeFill="accent4" w:themeFillTint="33"/>
            <w:vAlign w:val="center"/>
          </w:tcPr>
          <w:p w14:paraId="26F656DA" w14:textId="77777777" w:rsidR="005C4B4F" w:rsidRPr="00AC0A01" w:rsidRDefault="005C4B4F" w:rsidP="00577940">
            <w:pPr>
              <w:ind w:left="-109" w:right="-107"/>
              <w:jc w:val="center"/>
              <w:rPr>
                <w:ins w:id="198" w:author="Paola Manfre" w:date="2022-07-19T10:31:00Z"/>
                <w:sz w:val="22"/>
                <w:szCs w:val="22"/>
              </w:rPr>
            </w:pPr>
          </w:p>
        </w:tc>
        <w:tc>
          <w:tcPr>
            <w:tcW w:w="1890" w:type="dxa"/>
            <w:vMerge/>
            <w:vAlign w:val="center"/>
          </w:tcPr>
          <w:p w14:paraId="536EAF54" w14:textId="77777777" w:rsidR="005C4B4F" w:rsidRPr="00AC0A01" w:rsidRDefault="005C4B4F" w:rsidP="00577940">
            <w:pPr>
              <w:jc w:val="center"/>
              <w:rPr>
                <w:ins w:id="199" w:author="Paola Manfre" w:date="2022-07-19T10:31:00Z"/>
                <w:sz w:val="22"/>
                <w:szCs w:val="22"/>
              </w:rPr>
            </w:pPr>
          </w:p>
        </w:tc>
        <w:tc>
          <w:tcPr>
            <w:tcW w:w="5191" w:type="dxa"/>
            <w:vAlign w:val="center"/>
          </w:tcPr>
          <w:p w14:paraId="584903F4" w14:textId="77777777" w:rsidR="005C4B4F" w:rsidRPr="00577940" w:rsidRDefault="005C4B4F" w:rsidP="00577940">
            <w:pPr>
              <w:jc w:val="center"/>
              <w:rPr>
                <w:ins w:id="200" w:author="Paola Manfre" w:date="2022-07-19T10:31:00Z"/>
                <w:sz w:val="20"/>
                <w:szCs w:val="20"/>
              </w:rPr>
            </w:pPr>
            <w:ins w:id="201" w:author="Paola Manfre" w:date="2022-07-19T10:31:00Z">
              <w:r w:rsidRPr="00577940">
                <w:rPr>
                  <w:sz w:val="20"/>
                  <w:szCs w:val="20"/>
                </w:rPr>
                <w:t>Audit di Sistema 202</w:t>
              </w:r>
              <w:r w:rsidRPr="00AC0A01">
                <w:rPr>
                  <w:sz w:val="20"/>
                  <w:szCs w:val="20"/>
                </w:rPr>
                <w:t>2</w:t>
              </w:r>
              <w:r w:rsidRPr="00577940">
                <w:rPr>
                  <w:sz w:val="20"/>
                  <w:szCs w:val="20"/>
                </w:rPr>
                <w:t>-202</w:t>
              </w:r>
              <w:r w:rsidRPr="00AC0A01">
                <w:rPr>
                  <w:sz w:val="20"/>
                  <w:szCs w:val="20"/>
                </w:rPr>
                <w:t>3</w:t>
              </w:r>
            </w:ins>
          </w:p>
        </w:tc>
      </w:tr>
      <w:tr w:rsidR="005C4B4F" w:rsidRPr="00AC0A01" w14:paraId="5D76FB80" w14:textId="77777777" w:rsidTr="00577940">
        <w:trPr>
          <w:trHeight w:hRule="exact" w:val="510"/>
          <w:ins w:id="202" w:author="Paola Manfre" w:date="2022-07-19T10:31:00Z"/>
        </w:trPr>
        <w:tc>
          <w:tcPr>
            <w:tcW w:w="2547" w:type="dxa"/>
            <w:vMerge/>
            <w:shd w:val="clear" w:color="auto" w:fill="E5DFEC" w:themeFill="accent4" w:themeFillTint="33"/>
            <w:vAlign w:val="center"/>
          </w:tcPr>
          <w:p w14:paraId="48BAAD73" w14:textId="77777777" w:rsidR="005C4B4F" w:rsidRPr="00AC0A01" w:rsidRDefault="005C4B4F" w:rsidP="00577940">
            <w:pPr>
              <w:ind w:left="-109" w:right="-107"/>
              <w:jc w:val="center"/>
              <w:rPr>
                <w:ins w:id="203" w:author="Paola Manfre" w:date="2022-07-19T10:31:00Z"/>
                <w:sz w:val="22"/>
                <w:szCs w:val="22"/>
              </w:rPr>
            </w:pPr>
          </w:p>
        </w:tc>
        <w:tc>
          <w:tcPr>
            <w:tcW w:w="1890" w:type="dxa"/>
            <w:vMerge w:val="restart"/>
            <w:vAlign w:val="center"/>
          </w:tcPr>
          <w:p w14:paraId="3C9CE600" w14:textId="77777777" w:rsidR="005C4B4F" w:rsidRPr="00AC0A01" w:rsidRDefault="005C4B4F" w:rsidP="00577940">
            <w:pPr>
              <w:jc w:val="center"/>
              <w:rPr>
                <w:ins w:id="204" w:author="Paola Manfre" w:date="2022-07-19T10:31:00Z"/>
                <w:sz w:val="22"/>
                <w:szCs w:val="22"/>
              </w:rPr>
            </w:pPr>
            <w:ins w:id="205" w:author="Paola Manfre" w:date="2022-07-19T10:31:00Z">
              <w:r w:rsidRPr="00AC0A01">
                <w:rPr>
                  <w:sz w:val="22"/>
                  <w:szCs w:val="22"/>
                </w:rPr>
                <w:t>secondo semestre 2023</w:t>
              </w:r>
            </w:ins>
          </w:p>
        </w:tc>
        <w:tc>
          <w:tcPr>
            <w:tcW w:w="5191" w:type="dxa"/>
            <w:vAlign w:val="center"/>
          </w:tcPr>
          <w:p w14:paraId="6A3063F1" w14:textId="77777777" w:rsidR="005C4B4F" w:rsidRPr="00577940" w:rsidRDefault="005C4B4F" w:rsidP="00577940">
            <w:pPr>
              <w:jc w:val="center"/>
              <w:rPr>
                <w:ins w:id="206" w:author="Paola Manfre" w:date="2022-07-19T10:31:00Z"/>
                <w:sz w:val="20"/>
                <w:szCs w:val="20"/>
              </w:rPr>
            </w:pPr>
            <w:ins w:id="207" w:author="Paola Manfre" w:date="2022-07-19T10:31:00Z">
              <w:r w:rsidRPr="00AC0A01">
                <w:rPr>
                  <w:sz w:val="20"/>
                  <w:szCs w:val="20"/>
                </w:rPr>
                <w:t>Audit delle operazioni sulle spese sostenute ed inserite nella bozza dei conti alla chiusura dell’esercizio contabile</w:t>
              </w:r>
            </w:ins>
          </w:p>
        </w:tc>
      </w:tr>
      <w:tr w:rsidR="005C4B4F" w:rsidRPr="00AC0A01" w14:paraId="2ECA63EA" w14:textId="77777777" w:rsidTr="00577940">
        <w:trPr>
          <w:trHeight w:hRule="exact" w:val="397"/>
          <w:ins w:id="208" w:author="Paola Manfre" w:date="2022-07-19T10:31:00Z"/>
        </w:trPr>
        <w:tc>
          <w:tcPr>
            <w:tcW w:w="2547" w:type="dxa"/>
            <w:vMerge w:val="restart"/>
            <w:shd w:val="clear" w:color="auto" w:fill="DAEEF3" w:themeFill="accent5" w:themeFillTint="33"/>
            <w:vAlign w:val="center"/>
          </w:tcPr>
          <w:p w14:paraId="389B4D5E" w14:textId="77777777" w:rsidR="005C4B4F" w:rsidRPr="00AC0A01" w:rsidRDefault="005C4B4F" w:rsidP="00577940">
            <w:pPr>
              <w:ind w:left="-109" w:right="-107"/>
              <w:jc w:val="center"/>
              <w:rPr>
                <w:ins w:id="209" w:author="Paola Manfre" w:date="2022-07-19T10:31:00Z"/>
                <w:sz w:val="22"/>
                <w:szCs w:val="22"/>
              </w:rPr>
            </w:pPr>
            <w:ins w:id="210" w:author="Paola Manfre" w:date="2022-07-19T10:31:00Z">
              <w:r w:rsidRPr="00AC0A01">
                <w:rPr>
                  <w:sz w:val="22"/>
                  <w:szCs w:val="22"/>
                </w:rPr>
                <w:t>01/07/2023 – 30/09/2024</w:t>
              </w:r>
            </w:ins>
          </w:p>
        </w:tc>
        <w:tc>
          <w:tcPr>
            <w:tcW w:w="1890" w:type="dxa"/>
            <w:vMerge/>
            <w:vAlign w:val="center"/>
          </w:tcPr>
          <w:p w14:paraId="38F3F042" w14:textId="77777777" w:rsidR="005C4B4F" w:rsidRPr="00AC0A01" w:rsidRDefault="005C4B4F" w:rsidP="00577940">
            <w:pPr>
              <w:jc w:val="center"/>
              <w:rPr>
                <w:ins w:id="211" w:author="Paola Manfre" w:date="2022-07-19T10:31:00Z"/>
                <w:sz w:val="22"/>
                <w:szCs w:val="22"/>
              </w:rPr>
            </w:pPr>
          </w:p>
        </w:tc>
        <w:tc>
          <w:tcPr>
            <w:tcW w:w="5191" w:type="dxa"/>
            <w:vAlign w:val="center"/>
          </w:tcPr>
          <w:p w14:paraId="0154D70B" w14:textId="77777777" w:rsidR="005C4B4F" w:rsidRPr="00577940" w:rsidRDefault="005C4B4F" w:rsidP="00577940">
            <w:pPr>
              <w:jc w:val="center"/>
              <w:rPr>
                <w:ins w:id="212" w:author="Paola Manfre" w:date="2022-07-19T10:31:00Z"/>
                <w:sz w:val="20"/>
                <w:szCs w:val="20"/>
              </w:rPr>
            </w:pPr>
            <w:ins w:id="213" w:author="Paola Manfre" w:date="2022-07-19T10:31:00Z">
              <w:r>
                <w:rPr>
                  <w:sz w:val="20"/>
                  <w:szCs w:val="20"/>
                </w:rPr>
                <w:t>A</w:t>
              </w:r>
              <w:r w:rsidRPr="00577940">
                <w:rPr>
                  <w:sz w:val="20"/>
                  <w:szCs w:val="20"/>
                </w:rPr>
                <w:t>udit sulla bozza dei conti</w:t>
              </w:r>
            </w:ins>
          </w:p>
        </w:tc>
      </w:tr>
      <w:tr w:rsidR="005C4B4F" w:rsidRPr="00AC0A01" w14:paraId="5278A627" w14:textId="77777777" w:rsidTr="00577940">
        <w:trPr>
          <w:trHeight w:hRule="exact" w:val="397"/>
          <w:ins w:id="214" w:author="Paola Manfre" w:date="2022-07-19T10:31:00Z"/>
        </w:trPr>
        <w:tc>
          <w:tcPr>
            <w:tcW w:w="2547" w:type="dxa"/>
            <w:vMerge/>
            <w:shd w:val="clear" w:color="auto" w:fill="DAEEF3" w:themeFill="accent5" w:themeFillTint="33"/>
            <w:vAlign w:val="center"/>
          </w:tcPr>
          <w:p w14:paraId="2567D437" w14:textId="77777777" w:rsidR="005C4B4F" w:rsidRPr="00AC0A01" w:rsidRDefault="005C4B4F" w:rsidP="00577940">
            <w:pPr>
              <w:ind w:left="-109" w:right="-107"/>
              <w:jc w:val="center"/>
              <w:rPr>
                <w:ins w:id="215" w:author="Paola Manfre" w:date="2022-07-19T10:31:00Z"/>
                <w:sz w:val="22"/>
                <w:szCs w:val="22"/>
              </w:rPr>
            </w:pPr>
          </w:p>
        </w:tc>
        <w:tc>
          <w:tcPr>
            <w:tcW w:w="1890" w:type="dxa"/>
            <w:vMerge w:val="restart"/>
            <w:vAlign w:val="center"/>
          </w:tcPr>
          <w:p w14:paraId="1B44F68C" w14:textId="77777777" w:rsidR="005C4B4F" w:rsidRPr="00AC0A01" w:rsidRDefault="005C4B4F" w:rsidP="00577940">
            <w:pPr>
              <w:jc w:val="center"/>
              <w:rPr>
                <w:ins w:id="216" w:author="Paola Manfre" w:date="2022-07-19T10:31:00Z"/>
                <w:sz w:val="22"/>
                <w:szCs w:val="22"/>
              </w:rPr>
            </w:pPr>
            <w:ins w:id="217" w:author="Paola Manfre" w:date="2022-07-19T10:31:00Z">
              <w:r w:rsidRPr="00AC0A01">
                <w:rPr>
                  <w:sz w:val="22"/>
                  <w:szCs w:val="22"/>
                </w:rPr>
                <w:t>primo semestre 2024</w:t>
              </w:r>
            </w:ins>
          </w:p>
        </w:tc>
        <w:tc>
          <w:tcPr>
            <w:tcW w:w="5191" w:type="dxa"/>
            <w:vAlign w:val="center"/>
          </w:tcPr>
          <w:p w14:paraId="3FB3094D" w14:textId="77777777" w:rsidR="005C4B4F" w:rsidRPr="00577940" w:rsidRDefault="005C4B4F" w:rsidP="00577940">
            <w:pPr>
              <w:jc w:val="center"/>
              <w:rPr>
                <w:ins w:id="218" w:author="Paola Manfre" w:date="2022-07-19T10:31:00Z"/>
                <w:sz w:val="20"/>
                <w:szCs w:val="20"/>
              </w:rPr>
            </w:pPr>
            <w:ins w:id="219" w:author="Paola Manfre" w:date="2022-07-19T10:31:00Z">
              <w:r w:rsidRPr="00577940">
                <w:rPr>
                  <w:sz w:val="20"/>
                  <w:szCs w:val="20"/>
                </w:rPr>
                <w:t>Audit dei conti 2</w:t>
              </w:r>
              <w:r w:rsidRPr="00AC0A01">
                <w:rPr>
                  <w:sz w:val="20"/>
                  <w:szCs w:val="20"/>
                </w:rPr>
                <w:t>2</w:t>
              </w:r>
              <w:r w:rsidRPr="00577940">
                <w:rPr>
                  <w:sz w:val="20"/>
                  <w:szCs w:val="20"/>
                </w:rPr>
                <w:t>-2</w:t>
              </w:r>
              <w:r w:rsidRPr="00AC0A01">
                <w:rPr>
                  <w:sz w:val="20"/>
                  <w:szCs w:val="20"/>
                </w:rPr>
                <w:t>3</w:t>
              </w:r>
              <w:r w:rsidRPr="00577940">
                <w:rPr>
                  <w:sz w:val="20"/>
                  <w:szCs w:val="20"/>
                </w:rPr>
                <w:t xml:space="preserve"> + RA</w:t>
              </w:r>
              <w:r w:rsidRPr="00AC0A01">
                <w:rPr>
                  <w:sz w:val="20"/>
                  <w:szCs w:val="20"/>
                </w:rPr>
                <w:t>A</w:t>
              </w:r>
              <w:r w:rsidRPr="00577940">
                <w:rPr>
                  <w:sz w:val="20"/>
                  <w:szCs w:val="20"/>
                </w:rPr>
                <w:t xml:space="preserve"> + </w:t>
              </w:r>
              <w:r w:rsidRPr="00AC0A01">
                <w:rPr>
                  <w:sz w:val="20"/>
                  <w:szCs w:val="20"/>
                </w:rPr>
                <w:t xml:space="preserve">Parere </w:t>
              </w:r>
              <w:r w:rsidRPr="00577940">
                <w:rPr>
                  <w:sz w:val="20"/>
                  <w:szCs w:val="20"/>
                </w:rPr>
                <w:t>di audit 202</w:t>
              </w:r>
              <w:r w:rsidRPr="00AC0A01">
                <w:rPr>
                  <w:sz w:val="20"/>
                  <w:szCs w:val="20"/>
                </w:rPr>
                <w:t>4</w:t>
              </w:r>
            </w:ins>
          </w:p>
        </w:tc>
      </w:tr>
      <w:tr w:rsidR="005C4B4F" w:rsidRPr="00AC0A01" w14:paraId="55D0AAAE" w14:textId="77777777" w:rsidTr="00577940">
        <w:trPr>
          <w:trHeight w:hRule="exact" w:val="397"/>
          <w:ins w:id="220" w:author="Paola Manfre" w:date="2022-07-19T10:31:00Z"/>
        </w:trPr>
        <w:tc>
          <w:tcPr>
            <w:tcW w:w="2547" w:type="dxa"/>
            <w:vMerge/>
            <w:shd w:val="clear" w:color="auto" w:fill="DAEEF3" w:themeFill="accent5" w:themeFillTint="33"/>
            <w:vAlign w:val="center"/>
          </w:tcPr>
          <w:p w14:paraId="798AF9C9" w14:textId="77777777" w:rsidR="005C4B4F" w:rsidRPr="00AC0A01" w:rsidRDefault="005C4B4F" w:rsidP="00577940">
            <w:pPr>
              <w:ind w:left="-109" w:right="-107"/>
              <w:jc w:val="center"/>
              <w:rPr>
                <w:ins w:id="221" w:author="Paola Manfre" w:date="2022-07-19T10:31:00Z"/>
                <w:sz w:val="22"/>
                <w:szCs w:val="22"/>
              </w:rPr>
            </w:pPr>
          </w:p>
        </w:tc>
        <w:tc>
          <w:tcPr>
            <w:tcW w:w="1890" w:type="dxa"/>
            <w:vMerge/>
            <w:vAlign w:val="center"/>
          </w:tcPr>
          <w:p w14:paraId="639D8921" w14:textId="77777777" w:rsidR="005C4B4F" w:rsidRPr="00AC0A01" w:rsidRDefault="005C4B4F" w:rsidP="00577940">
            <w:pPr>
              <w:jc w:val="center"/>
              <w:rPr>
                <w:ins w:id="222" w:author="Paola Manfre" w:date="2022-07-19T10:31:00Z"/>
                <w:sz w:val="22"/>
                <w:szCs w:val="22"/>
              </w:rPr>
            </w:pPr>
          </w:p>
        </w:tc>
        <w:tc>
          <w:tcPr>
            <w:tcW w:w="5191" w:type="dxa"/>
            <w:vAlign w:val="center"/>
          </w:tcPr>
          <w:p w14:paraId="2DA2B398" w14:textId="77777777" w:rsidR="005C4B4F" w:rsidRPr="00577940" w:rsidRDefault="005C4B4F" w:rsidP="00577940">
            <w:pPr>
              <w:jc w:val="center"/>
              <w:rPr>
                <w:ins w:id="223" w:author="Paola Manfre" w:date="2022-07-19T10:31:00Z"/>
                <w:sz w:val="20"/>
                <w:szCs w:val="20"/>
              </w:rPr>
            </w:pPr>
            <w:ins w:id="224" w:author="Paola Manfre" w:date="2022-07-19T10:31:00Z">
              <w:r w:rsidRPr="00577940">
                <w:rPr>
                  <w:sz w:val="20"/>
                  <w:szCs w:val="20"/>
                </w:rPr>
                <w:t>Audit di Sistema 202</w:t>
              </w:r>
              <w:r w:rsidRPr="00AC0A01">
                <w:rPr>
                  <w:sz w:val="20"/>
                  <w:szCs w:val="20"/>
                </w:rPr>
                <w:t>3</w:t>
              </w:r>
              <w:r w:rsidRPr="00577940">
                <w:rPr>
                  <w:sz w:val="20"/>
                  <w:szCs w:val="20"/>
                </w:rPr>
                <w:t>-202</w:t>
              </w:r>
              <w:r w:rsidRPr="00AC0A01">
                <w:rPr>
                  <w:sz w:val="20"/>
                  <w:szCs w:val="20"/>
                </w:rPr>
                <w:t>4</w:t>
              </w:r>
            </w:ins>
          </w:p>
        </w:tc>
      </w:tr>
      <w:tr w:rsidR="005C4B4F" w:rsidRPr="00AC0A01" w14:paraId="7CA8FDDB" w14:textId="77777777" w:rsidTr="00577940">
        <w:trPr>
          <w:trHeight w:hRule="exact" w:val="510"/>
          <w:ins w:id="225" w:author="Paola Manfre" w:date="2022-07-19T10:31:00Z"/>
        </w:trPr>
        <w:tc>
          <w:tcPr>
            <w:tcW w:w="2547" w:type="dxa"/>
            <w:vMerge/>
            <w:shd w:val="clear" w:color="auto" w:fill="DAEEF3" w:themeFill="accent5" w:themeFillTint="33"/>
            <w:vAlign w:val="center"/>
          </w:tcPr>
          <w:p w14:paraId="4130B498" w14:textId="77777777" w:rsidR="005C4B4F" w:rsidRPr="00AC0A01" w:rsidRDefault="005C4B4F" w:rsidP="00577940">
            <w:pPr>
              <w:ind w:left="-109" w:right="-107"/>
              <w:jc w:val="center"/>
              <w:rPr>
                <w:ins w:id="226" w:author="Paola Manfre" w:date="2022-07-19T10:31:00Z"/>
                <w:sz w:val="22"/>
                <w:szCs w:val="22"/>
              </w:rPr>
            </w:pPr>
          </w:p>
        </w:tc>
        <w:tc>
          <w:tcPr>
            <w:tcW w:w="1890" w:type="dxa"/>
            <w:vMerge w:val="restart"/>
            <w:vAlign w:val="center"/>
          </w:tcPr>
          <w:p w14:paraId="048D0DD4" w14:textId="77777777" w:rsidR="005C4B4F" w:rsidRPr="00AC0A01" w:rsidRDefault="005C4B4F" w:rsidP="00577940">
            <w:pPr>
              <w:tabs>
                <w:tab w:val="left" w:pos="269"/>
                <w:tab w:val="center" w:pos="1097"/>
              </w:tabs>
              <w:jc w:val="center"/>
              <w:rPr>
                <w:ins w:id="227" w:author="Paola Manfre" w:date="2022-07-19T10:31:00Z"/>
                <w:sz w:val="22"/>
                <w:szCs w:val="22"/>
              </w:rPr>
            </w:pPr>
            <w:ins w:id="228" w:author="Paola Manfre" w:date="2022-07-19T10:31:00Z">
              <w:r w:rsidRPr="00AC0A01">
                <w:rPr>
                  <w:sz w:val="22"/>
                  <w:szCs w:val="22"/>
                </w:rPr>
                <w:t>secondo semestre 2024</w:t>
              </w:r>
            </w:ins>
          </w:p>
        </w:tc>
        <w:tc>
          <w:tcPr>
            <w:tcW w:w="5191" w:type="dxa"/>
            <w:vAlign w:val="center"/>
          </w:tcPr>
          <w:p w14:paraId="325832FE" w14:textId="77777777" w:rsidR="005C4B4F" w:rsidRPr="00577940" w:rsidRDefault="005C4B4F" w:rsidP="00577940">
            <w:pPr>
              <w:jc w:val="center"/>
              <w:rPr>
                <w:ins w:id="229" w:author="Paola Manfre" w:date="2022-07-19T10:31:00Z"/>
                <w:sz w:val="20"/>
                <w:szCs w:val="20"/>
              </w:rPr>
            </w:pPr>
            <w:ins w:id="230" w:author="Paola Manfre" w:date="2022-07-19T10:31:00Z">
              <w:r w:rsidRPr="00AC0A01">
                <w:rPr>
                  <w:sz w:val="20"/>
                  <w:szCs w:val="20"/>
                </w:rPr>
                <w:t>Audit delle operazioni sulle spese sostenute ed inserite nella bozza dei conti alla chiusura dell’esercizio contabile</w:t>
              </w:r>
            </w:ins>
          </w:p>
        </w:tc>
      </w:tr>
      <w:tr w:rsidR="005C4B4F" w:rsidRPr="00AC0A01" w14:paraId="7544D28A" w14:textId="77777777" w:rsidTr="00577940">
        <w:trPr>
          <w:trHeight w:hRule="exact" w:val="397"/>
          <w:ins w:id="231" w:author="Paola Manfre" w:date="2022-07-19T10:31:00Z"/>
        </w:trPr>
        <w:tc>
          <w:tcPr>
            <w:tcW w:w="2547" w:type="dxa"/>
            <w:vMerge/>
            <w:vAlign w:val="center"/>
          </w:tcPr>
          <w:p w14:paraId="7A1FB49D" w14:textId="77777777" w:rsidR="005C4B4F" w:rsidRPr="00AC0A01" w:rsidRDefault="005C4B4F" w:rsidP="00577940">
            <w:pPr>
              <w:ind w:left="-109" w:right="-107"/>
              <w:jc w:val="center"/>
              <w:rPr>
                <w:ins w:id="232" w:author="Paola Manfre" w:date="2022-07-19T10:31:00Z"/>
                <w:sz w:val="22"/>
                <w:szCs w:val="22"/>
              </w:rPr>
            </w:pPr>
          </w:p>
        </w:tc>
        <w:tc>
          <w:tcPr>
            <w:tcW w:w="1890" w:type="dxa"/>
            <w:vMerge/>
            <w:vAlign w:val="center"/>
          </w:tcPr>
          <w:p w14:paraId="2D60E731" w14:textId="77777777" w:rsidR="005C4B4F" w:rsidRPr="00AC0A01" w:rsidRDefault="005C4B4F" w:rsidP="00577940">
            <w:pPr>
              <w:tabs>
                <w:tab w:val="left" w:pos="269"/>
                <w:tab w:val="center" w:pos="1097"/>
              </w:tabs>
              <w:jc w:val="center"/>
              <w:rPr>
                <w:ins w:id="233" w:author="Paola Manfre" w:date="2022-07-19T10:31:00Z"/>
                <w:sz w:val="22"/>
                <w:szCs w:val="22"/>
              </w:rPr>
            </w:pPr>
          </w:p>
        </w:tc>
        <w:tc>
          <w:tcPr>
            <w:tcW w:w="5191" w:type="dxa"/>
            <w:vAlign w:val="center"/>
          </w:tcPr>
          <w:p w14:paraId="79921BE3" w14:textId="77777777" w:rsidR="005C4B4F" w:rsidRPr="00577940" w:rsidRDefault="005C4B4F" w:rsidP="00577940">
            <w:pPr>
              <w:jc w:val="center"/>
              <w:rPr>
                <w:ins w:id="234" w:author="Paola Manfre" w:date="2022-07-19T10:31:00Z"/>
                <w:sz w:val="20"/>
                <w:szCs w:val="20"/>
              </w:rPr>
            </w:pPr>
            <w:ins w:id="235" w:author="Paola Manfre" w:date="2022-07-19T10:31:00Z">
              <w:r>
                <w:rPr>
                  <w:sz w:val="20"/>
                  <w:szCs w:val="20"/>
                </w:rPr>
                <w:t>A</w:t>
              </w:r>
              <w:r w:rsidRPr="00577940">
                <w:rPr>
                  <w:sz w:val="20"/>
                  <w:szCs w:val="20"/>
                </w:rPr>
                <w:t>udit sulla bozza dei conti</w:t>
              </w:r>
            </w:ins>
          </w:p>
        </w:tc>
      </w:tr>
    </w:tbl>
    <w:p w14:paraId="1AD67DED" w14:textId="77777777" w:rsidR="005C4B4F" w:rsidRPr="00F6796D" w:rsidRDefault="005C4B4F" w:rsidP="0025328C">
      <w:pPr>
        <w:widowControl w:val="0"/>
        <w:autoSpaceDE w:val="0"/>
        <w:autoSpaceDN w:val="0"/>
        <w:adjustRightInd w:val="0"/>
        <w:spacing w:after="120" w:line="288" w:lineRule="auto"/>
        <w:jc w:val="both"/>
        <w:rPr>
          <w:sz w:val="21"/>
          <w:szCs w:val="21"/>
          <w:rPrChange w:id="236" w:author="Paola Manfre" w:date="2022-07-19T10:35:00Z">
            <w:rPr>
              <w:rFonts w:ascii="Arial" w:hAnsi="Arial" w:cs="Arial"/>
              <w:sz w:val="21"/>
              <w:szCs w:val="21"/>
            </w:rPr>
          </w:rPrChange>
        </w:rPr>
      </w:pPr>
    </w:p>
    <w:p w14:paraId="5C7ECF59" w14:textId="060760DA" w:rsidR="0070527F" w:rsidRPr="00F6796D" w:rsidRDefault="0025328C" w:rsidP="0070527F">
      <w:pPr>
        <w:widowControl w:val="0"/>
        <w:numPr>
          <w:ilvl w:val="0"/>
          <w:numId w:val="18"/>
        </w:numPr>
        <w:autoSpaceDE w:val="0"/>
        <w:autoSpaceDN w:val="0"/>
        <w:adjustRightInd w:val="0"/>
        <w:spacing w:before="240" w:after="120" w:line="288" w:lineRule="auto"/>
        <w:ind w:left="714" w:hanging="357"/>
        <w:jc w:val="both"/>
        <w:rPr>
          <w:ins w:id="237" w:author="Paola Manfre" w:date="2022-07-19T10:32:00Z"/>
          <w:b/>
          <w:sz w:val="21"/>
          <w:szCs w:val="21"/>
          <w:rPrChange w:id="238" w:author="Paola Manfre" w:date="2022-07-19T10:35:00Z">
            <w:rPr>
              <w:ins w:id="239" w:author="Paola Manfre" w:date="2022-07-19T10:32:00Z"/>
              <w:rFonts w:ascii="Arial" w:hAnsi="Arial" w:cs="Arial"/>
              <w:b/>
              <w:sz w:val="21"/>
              <w:szCs w:val="21"/>
            </w:rPr>
          </w:rPrChange>
        </w:rPr>
      </w:pPr>
      <w:r w:rsidRPr="00F6796D">
        <w:rPr>
          <w:b/>
          <w:sz w:val="21"/>
          <w:szCs w:val="21"/>
          <w:rPrChange w:id="240" w:author="Paola Manfre" w:date="2022-07-19T10:35:00Z">
            <w:rPr>
              <w:rFonts w:ascii="Arial" w:hAnsi="Arial" w:cs="Arial"/>
              <w:b/>
              <w:sz w:val="21"/>
              <w:szCs w:val="21"/>
            </w:rPr>
          </w:rPrChange>
        </w:rPr>
        <w:t>PRINCIPI DELL’AUTORITÀ DI AUDIT</w:t>
      </w:r>
    </w:p>
    <w:p w14:paraId="1DBD49E9" w14:textId="77777777" w:rsidR="005C4B4F" w:rsidRPr="003E3F9B" w:rsidRDefault="005C4B4F" w:rsidP="005C4B4F">
      <w:pPr>
        <w:widowControl w:val="0"/>
        <w:autoSpaceDE w:val="0"/>
        <w:autoSpaceDN w:val="0"/>
        <w:adjustRightInd w:val="0"/>
        <w:spacing w:after="60" w:line="276" w:lineRule="auto"/>
        <w:jc w:val="both"/>
        <w:rPr>
          <w:ins w:id="241" w:author="Paola Manfre" w:date="2022-07-19T10:32:00Z"/>
          <w:sz w:val="22"/>
          <w:szCs w:val="22"/>
        </w:rPr>
      </w:pPr>
      <w:ins w:id="242" w:author="Paola Manfre" w:date="2022-07-19T10:32:00Z">
        <w:r w:rsidRPr="00577940">
          <w:rPr>
            <w:sz w:val="22"/>
            <w:szCs w:val="22"/>
          </w:rPr>
          <w:t>Nel rispetto del principio della separazione delle funzioni</w:t>
        </w:r>
        <w:r>
          <w:rPr>
            <w:sz w:val="22"/>
            <w:szCs w:val="22"/>
          </w:rPr>
          <w:t xml:space="preserve">, di cui </w:t>
        </w:r>
        <w:r w:rsidRPr="00577940">
          <w:rPr>
            <w:sz w:val="22"/>
            <w:szCs w:val="22"/>
          </w:rPr>
          <w:t>all’</w:t>
        </w:r>
        <w:r w:rsidRPr="003E3F9B">
          <w:rPr>
            <w:sz w:val="22"/>
            <w:szCs w:val="22"/>
          </w:rPr>
          <w:t>a</w:t>
        </w:r>
        <w:r w:rsidRPr="00577940">
          <w:rPr>
            <w:sz w:val="22"/>
            <w:szCs w:val="22"/>
          </w:rPr>
          <w:t xml:space="preserve">rt. 30 del Reg. (UE) n. 897/2014, al fine di garantire l’efficace ed efficiente attuazione del Programma di cooperazione attraverso il corretto funzionamento del </w:t>
        </w:r>
        <w:proofErr w:type="spellStart"/>
        <w:r>
          <w:rPr>
            <w:sz w:val="22"/>
            <w:szCs w:val="22"/>
          </w:rPr>
          <w:t>Si.Ge.Co</w:t>
        </w:r>
        <w:proofErr w:type="spellEnd"/>
        <w:r>
          <w:rPr>
            <w:sz w:val="22"/>
            <w:szCs w:val="22"/>
          </w:rPr>
          <w:t>.</w:t>
        </w:r>
        <w:r w:rsidRPr="00577940">
          <w:rPr>
            <w:sz w:val="22"/>
            <w:szCs w:val="22"/>
          </w:rPr>
          <w:t>, l’AA esercita le sue funzioni in piena indipendenza dall’Autorità di Gestione, determinando autonomamente la propria strategia, la programmazione dell’attività, la pianificazione delle singole missioni di audit, la comunicazione degli esiti e l'attuazione delle missioni di follow-up</w:t>
        </w:r>
        <w:r w:rsidRPr="003E3F9B">
          <w:rPr>
            <w:sz w:val="22"/>
            <w:szCs w:val="22"/>
          </w:rPr>
          <w:t xml:space="preserve">. </w:t>
        </w:r>
      </w:ins>
    </w:p>
    <w:p w14:paraId="01C93C60" w14:textId="77777777" w:rsidR="005C4B4F" w:rsidRPr="00577940" w:rsidRDefault="005C4B4F" w:rsidP="005C4B4F">
      <w:pPr>
        <w:widowControl w:val="0"/>
        <w:autoSpaceDE w:val="0"/>
        <w:autoSpaceDN w:val="0"/>
        <w:adjustRightInd w:val="0"/>
        <w:spacing w:after="60" w:line="276" w:lineRule="auto"/>
        <w:jc w:val="both"/>
        <w:rPr>
          <w:ins w:id="243" w:author="Paola Manfre" w:date="2022-07-19T10:32:00Z"/>
          <w:sz w:val="22"/>
          <w:szCs w:val="22"/>
        </w:rPr>
      </w:pPr>
      <w:ins w:id="244" w:author="Paola Manfre" w:date="2022-07-19T10:32:00Z">
        <w:r w:rsidRPr="003E3F9B">
          <w:rPr>
            <w:sz w:val="22"/>
            <w:szCs w:val="22"/>
          </w:rPr>
          <w:t>Inoltre,</w:t>
        </w:r>
        <w:r>
          <w:rPr>
            <w:sz w:val="22"/>
            <w:szCs w:val="22"/>
          </w:rPr>
          <w:t xml:space="preserve"> </w:t>
        </w:r>
        <w:proofErr w:type="spellStart"/>
        <w:r>
          <w:rPr>
            <w:sz w:val="22"/>
            <w:szCs w:val="22"/>
          </w:rPr>
          <w:t>l’AdA</w:t>
        </w:r>
        <w:proofErr w:type="spellEnd"/>
        <w:r w:rsidRPr="003E3F9B">
          <w:rPr>
            <w:sz w:val="22"/>
            <w:szCs w:val="22"/>
          </w:rPr>
          <w:t xml:space="preserve"> </w:t>
        </w:r>
        <w:r w:rsidRPr="00577940">
          <w:rPr>
            <w:sz w:val="22"/>
            <w:szCs w:val="22"/>
          </w:rPr>
          <w:t>assicura che le verifiche, effettuate attraverso il Gruppo di revisori, siano eseguite conformemente agli standard internazionali di audit, garantendo, inoltre, che i soggetti coinvolti nelle attività siano indipendenti ed esenti da qualsiasi rischio di conflitto di interessi.</w:t>
        </w:r>
      </w:ins>
    </w:p>
    <w:p w14:paraId="201DE25A" w14:textId="77777777" w:rsidR="005C4B4F" w:rsidRPr="00577940" w:rsidRDefault="005C4B4F" w:rsidP="005C4B4F">
      <w:pPr>
        <w:widowControl w:val="0"/>
        <w:autoSpaceDE w:val="0"/>
        <w:autoSpaceDN w:val="0"/>
        <w:adjustRightInd w:val="0"/>
        <w:spacing w:after="60" w:line="276" w:lineRule="auto"/>
        <w:jc w:val="both"/>
        <w:rPr>
          <w:ins w:id="245" w:author="Paola Manfre" w:date="2022-07-19T10:32:00Z"/>
          <w:sz w:val="22"/>
          <w:szCs w:val="22"/>
        </w:rPr>
      </w:pPr>
      <w:ins w:id="246" w:author="Paola Manfre" w:date="2022-07-19T10:32:00Z">
        <w:r w:rsidRPr="00577940">
          <w:rPr>
            <w:sz w:val="22"/>
            <w:szCs w:val="22"/>
          </w:rPr>
          <w:lastRenderedPageBreak/>
          <w:t>In particolare, i principi ai quali il Gruppo di revisori ed il personale dell’AA coinvolto nel Programma deve ispirarsi sono:</w:t>
        </w:r>
      </w:ins>
    </w:p>
    <w:p w14:paraId="3581685F" w14:textId="77777777" w:rsidR="005C4B4F" w:rsidRPr="00577940" w:rsidRDefault="005C4B4F" w:rsidP="005C4B4F">
      <w:pPr>
        <w:widowControl w:val="0"/>
        <w:numPr>
          <w:ilvl w:val="0"/>
          <w:numId w:val="19"/>
        </w:numPr>
        <w:autoSpaceDE w:val="0"/>
        <w:autoSpaceDN w:val="0"/>
        <w:adjustRightInd w:val="0"/>
        <w:spacing w:after="60" w:line="276" w:lineRule="auto"/>
        <w:ind w:left="426" w:hanging="207"/>
        <w:jc w:val="both"/>
        <w:rPr>
          <w:ins w:id="247" w:author="Paola Manfre" w:date="2022-07-19T10:32:00Z"/>
          <w:sz w:val="22"/>
          <w:szCs w:val="22"/>
        </w:rPr>
      </w:pPr>
      <w:ins w:id="248" w:author="Paola Manfre" w:date="2022-07-19T10:32:00Z">
        <w:r w:rsidRPr="00577940">
          <w:rPr>
            <w:b/>
            <w:bCs/>
            <w:sz w:val="22"/>
            <w:szCs w:val="22"/>
          </w:rPr>
          <w:t>comportamento etico</w:t>
        </w:r>
        <w:r w:rsidRPr="00577940">
          <w:rPr>
            <w:sz w:val="22"/>
            <w:szCs w:val="22"/>
          </w:rPr>
          <w:t xml:space="preserve"> - fiducia, integrità e riservatezza;</w:t>
        </w:r>
      </w:ins>
    </w:p>
    <w:p w14:paraId="408DCE8B" w14:textId="77777777" w:rsidR="005C4B4F" w:rsidRPr="00577940" w:rsidRDefault="005C4B4F" w:rsidP="005C4B4F">
      <w:pPr>
        <w:widowControl w:val="0"/>
        <w:numPr>
          <w:ilvl w:val="0"/>
          <w:numId w:val="19"/>
        </w:numPr>
        <w:autoSpaceDE w:val="0"/>
        <w:autoSpaceDN w:val="0"/>
        <w:adjustRightInd w:val="0"/>
        <w:spacing w:after="60" w:line="276" w:lineRule="auto"/>
        <w:ind w:left="426" w:hanging="207"/>
        <w:jc w:val="both"/>
        <w:rPr>
          <w:ins w:id="249" w:author="Paola Manfre" w:date="2022-07-19T10:32:00Z"/>
          <w:sz w:val="22"/>
          <w:szCs w:val="22"/>
        </w:rPr>
      </w:pPr>
      <w:ins w:id="250" w:author="Paola Manfre" w:date="2022-07-19T10:32:00Z">
        <w:r w:rsidRPr="00577940">
          <w:rPr>
            <w:b/>
            <w:bCs/>
            <w:sz w:val="22"/>
            <w:szCs w:val="22"/>
          </w:rPr>
          <w:t>presentazione</w:t>
        </w:r>
        <w:r w:rsidRPr="00577940">
          <w:rPr>
            <w:bCs/>
            <w:sz w:val="22"/>
            <w:szCs w:val="22"/>
          </w:rPr>
          <w:t xml:space="preserve"> </w:t>
        </w:r>
        <w:r w:rsidRPr="00577940">
          <w:rPr>
            <w:b/>
            <w:bCs/>
            <w:sz w:val="22"/>
            <w:szCs w:val="22"/>
          </w:rPr>
          <w:t>imparziale</w:t>
        </w:r>
        <w:r w:rsidRPr="00577940">
          <w:rPr>
            <w:bCs/>
            <w:sz w:val="22"/>
            <w:szCs w:val="22"/>
          </w:rPr>
          <w:t xml:space="preserve"> </w:t>
        </w:r>
        <w:r w:rsidRPr="00577940">
          <w:rPr>
            <w:sz w:val="22"/>
            <w:szCs w:val="22"/>
          </w:rPr>
          <w:t>- le risultanze, le conclusioni ed i rapporti di audit riflettono fedelmente ed accuratamente le attività di audit;</w:t>
        </w:r>
      </w:ins>
    </w:p>
    <w:p w14:paraId="1B396FA8" w14:textId="77777777" w:rsidR="005C4B4F" w:rsidRPr="00577940" w:rsidRDefault="005C4B4F" w:rsidP="005C4B4F">
      <w:pPr>
        <w:widowControl w:val="0"/>
        <w:numPr>
          <w:ilvl w:val="0"/>
          <w:numId w:val="19"/>
        </w:numPr>
        <w:autoSpaceDE w:val="0"/>
        <w:autoSpaceDN w:val="0"/>
        <w:adjustRightInd w:val="0"/>
        <w:spacing w:after="60" w:line="276" w:lineRule="auto"/>
        <w:ind w:left="426" w:hanging="207"/>
        <w:jc w:val="both"/>
        <w:rPr>
          <w:ins w:id="251" w:author="Paola Manfre" w:date="2022-07-19T10:32:00Z"/>
          <w:sz w:val="22"/>
          <w:szCs w:val="22"/>
        </w:rPr>
      </w:pPr>
      <w:ins w:id="252" w:author="Paola Manfre" w:date="2022-07-19T10:32:00Z">
        <w:r w:rsidRPr="00577940">
          <w:rPr>
            <w:b/>
            <w:bCs/>
            <w:sz w:val="22"/>
            <w:szCs w:val="22"/>
          </w:rPr>
          <w:t>adeguata professionalità</w:t>
        </w:r>
        <w:r w:rsidRPr="00577940">
          <w:rPr>
            <w:bCs/>
            <w:sz w:val="22"/>
            <w:szCs w:val="22"/>
          </w:rPr>
          <w:t xml:space="preserve"> </w:t>
        </w:r>
        <w:r w:rsidRPr="00577940">
          <w:rPr>
            <w:sz w:val="22"/>
            <w:szCs w:val="22"/>
          </w:rPr>
          <w:t>- gli auditors pongono un adeguato livello di attenzione al compito che svolgono;</w:t>
        </w:r>
      </w:ins>
    </w:p>
    <w:p w14:paraId="057D4C9D" w14:textId="77777777" w:rsidR="005C4B4F" w:rsidRPr="00577940" w:rsidRDefault="005C4B4F" w:rsidP="005C4B4F">
      <w:pPr>
        <w:widowControl w:val="0"/>
        <w:numPr>
          <w:ilvl w:val="0"/>
          <w:numId w:val="19"/>
        </w:numPr>
        <w:autoSpaceDE w:val="0"/>
        <w:autoSpaceDN w:val="0"/>
        <w:adjustRightInd w:val="0"/>
        <w:spacing w:after="60" w:line="276" w:lineRule="auto"/>
        <w:ind w:left="426" w:hanging="207"/>
        <w:jc w:val="both"/>
        <w:rPr>
          <w:ins w:id="253" w:author="Paola Manfre" w:date="2022-07-19T10:32:00Z"/>
          <w:sz w:val="22"/>
          <w:szCs w:val="22"/>
        </w:rPr>
      </w:pPr>
      <w:ins w:id="254" w:author="Paola Manfre" w:date="2022-07-19T10:32:00Z">
        <w:r w:rsidRPr="00577940">
          <w:rPr>
            <w:b/>
            <w:bCs/>
            <w:sz w:val="22"/>
            <w:szCs w:val="22"/>
          </w:rPr>
          <w:t>indipendenza</w:t>
        </w:r>
        <w:r w:rsidRPr="00577940">
          <w:rPr>
            <w:bCs/>
            <w:sz w:val="22"/>
            <w:szCs w:val="22"/>
          </w:rPr>
          <w:t xml:space="preserve"> </w:t>
        </w:r>
        <w:r w:rsidRPr="00577940">
          <w:rPr>
            <w:sz w:val="22"/>
            <w:szCs w:val="22"/>
          </w:rPr>
          <w:t>- gli auditors sono indipendenti dall’attività oggetto di audit, conservano uno stato di obiettività e non hanno conflitti di interesse;</w:t>
        </w:r>
      </w:ins>
    </w:p>
    <w:p w14:paraId="32F0C893" w14:textId="7A495A42" w:rsidR="005C4B4F" w:rsidRPr="00F6796D" w:rsidRDefault="005C4B4F" w:rsidP="005C4B4F">
      <w:pPr>
        <w:widowControl w:val="0"/>
        <w:numPr>
          <w:ilvl w:val="0"/>
          <w:numId w:val="19"/>
        </w:numPr>
        <w:autoSpaceDE w:val="0"/>
        <w:autoSpaceDN w:val="0"/>
        <w:adjustRightInd w:val="0"/>
        <w:spacing w:after="60" w:line="276" w:lineRule="auto"/>
        <w:ind w:left="426" w:hanging="207"/>
        <w:jc w:val="both"/>
        <w:rPr>
          <w:ins w:id="255" w:author="Paola Manfre" w:date="2022-07-19T10:33:00Z"/>
          <w:sz w:val="22"/>
          <w:szCs w:val="22"/>
        </w:rPr>
      </w:pPr>
      <w:ins w:id="256" w:author="Paola Manfre" w:date="2022-07-19T10:32:00Z">
        <w:r w:rsidRPr="00F6796D">
          <w:rPr>
            <w:b/>
            <w:bCs/>
            <w:sz w:val="22"/>
            <w:szCs w:val="22"/>
          </w:rPr>
          <w:t>approccio basato sull’evidenza</w:t>
        </w:r>
        <w:r w:rsidRPr="00F6796D">
          <w:rPr>
            <w:bCs/>
            <w:sz w:val="22"/>
            <w:szCs w:val="22"/>
          </w:rPr>
          <w:t xml:space="preserve"> </w:t>
        </w:r>
        <w:r w:rsidRPr="00F6796D">
          <w:rPr>
            <w:sz w:val="22"/>
            <w:szCs w:val="22"/>
          </w:rPr>
          <w:t>- le evidenze dell’audit devono essere verificabili.</w:t>
        </w:r>
      </w:ins>
    </w:p>
    <w:p w14:paraId="6B189CC5" w14:textId="77777777" w:rsidR="005C4B4F" w:rsidRPr="00F6796D" w:rsidRDefault="005C4B4F">
      <w:pPr>
        <w:widowControl w:val="0"/>
        <w:autoSpaceDE w:val="0"/>
        <w:autoSpaceDN w:val="0"/>
        <w:adjustRightInd w:val="0"/>
        <w:spacing w:after="60" w:line="276" w:lineRule="auto"/>
        <w:ind w:left="426"/>
        <w:jc w:val="both"/>
        <w:rPr>
          <w:ins w:id="257" w:author="Paola Manfre" w:date="2022-07-19T10:32:00Z"/>
          <w:sz w:val="22"/>
          <w:szCs w:val="22"/>
        </w:rPr>
        <w:pPrChange w:id="258" w:author="Paola Manfre" w:date="2022-07-19T10:33:00Z">
          <w:pPr>
            <w:widowControl w:val="0"/>
            <w:numPr>
              <w:numId w:val="19"/>
            </w:numPr>
            <w:autoSpaceDE w:val="0"/>
            <w:autoSpaceDN w:val="0"/>
            <w:adjustRightInd w:val="0"/>
            <w:spacing w:after="60" w:line="276" w:lineRule="auto"/>
            <w:ind w:left="426" w:hanging="207"/>
            <w:jc w:val="both"/>
          </w:pPr>
        </w:pPrChange>
      </w:pPr>
    </w:p>
    <w:p w14:paraId="3E7AE48F" w14:textId="325161EB" w:rsidR="005C4B4F" w:rsidRPr="00F6796D" w:rsidDel="005C4B4F" w:rsidRDefault="005C4B4F">
      <w:pPr>
        <w:widowControl w:val="0"/>
        <w:autoSpaceDE w:val="0"/>
        <w:autoSpaceDN w:val="0"/>
        <w:adjustRightInd w:val="0"/>
        <w:spacing w:before="240" w:after="120" w:line="288" w:lineRule="auto"/>
        <w:jc w:val="both"/>
        <w:rPr>
          <w:del w:id="259" w:author="Paola Manfre" w:date="2022-07-19T10:33:00Z"/>
          <w:b/>
          <w:sz w:val="21"/>
          <w:szCs w:val="21"/>
          <w:rPrChange w:id="260" w:author="Paola Manfre" w:date="2022-07-19T10:35:00Z">
            <w:rPr>
              <w:del w:id="261" w:author="Paola Manfre" w:date="2022-07-19T10:33:00Z"/>
              <w:rFonts w:ascii="Arial" w:hAnsi="Arial" w:cs="Arial"/>
              <w:b/>
              <w:sz w:val="21"/>
              <w:szCs w:val="21"/>
            </w:rPr>
          </w:rPrChange>
        </w:rPr>
        <w:pPrChange w:id="262" w:author="Paola Manfre" w:date="2022-07-19T10:32:00Z">
          <w:pPr>
            <w:widowControl w:val="0"/>
            <w:numPr>
              <w:numId w:val="18"/>
            </w:numPr>
            <w:autoSpaceDE w:val="0"/>
            <w:autoSpaceDN w:val="0"/>
            <w:adjustRightInd w:val="0"/>
            <w:spacing w:before="240" w:after="120" w:line="288" w:lineRule="auto"/>
            <w:ind w:left="714" w:hanging="357"/>
            <w:jc w:val="both"/>
          </w:pPr>
        </w:pPrChange>
      </w:pPr>
    </w:p>
    <w:p w14:paraId="07FD4AEF" w14:textId="1C425045" w:rsidR="009C5FD6" w:rsidRPr="00F6796D" w:rsidDel="005C4B4F" w:rsidRDefault="0025328C" w:rsidP="00466A9C">
      <w:pPr>
        <w:pStyle w:val="Paragrafoelenco"/>
        <w:widowControl w:val="0"/>
        <w:numPr>
          <w:ilvl w:val="0"/>
          <w:numId w:val="29"/>
        </w:numPr>
        <w:autoSpaceDE w:val="0"/>
        <w:autoSpaceDN w:val="0"/>
        <w:adjustRightInd w:val="0"/>
        <w:spacing w:line="288" w:lineRule="auto"/>
        <w:ind w:left="567" w:hanging="304"/>
        <w:jc w:val="both"/>
        <w:rPr>
          <w:del w:id="263" w:author="Paola Manfre" w:date="2022-07-19T10:32:00Z"/>
          <w:sz w:val="21"/>
          <w:szCs w:val="21"/>
          <w:rPrChange w:id="264" w:author="Paola Manfre" w:date="2022-07-19T10:35:00Z">
            <w:rPr>
              <w:del w:id="265" w:author="Paola Manfre" w:date="2022-07-19T10:32:00Z"/>
              <w:rFonts w:ascii="Arial" w:hAnsi="Arial" w:cs="Arial"/>
              <w:sz w:val="21"/>
              <w:szCs w:val="21"/>
            </w:rPr>
          </w:rPrChange>
        </w:rPr>
      </w:pPr>
      <w:del w:id="266" w:author="Paola Manfre" w:date="2022-07-19T10:32:00Z">
        <w:r w:rsidRPr="00F6796D" w:rsidDel="005C4B4F">
          <w:rPr>
            <w:sz w:val="21"/>
            <w:szCs w:val="21"/>
            <w:rPrChange w:id="267" w:author="Paola Manfre" w:date="2022-07-19T10:35:00Z">
              <w:rPr>
                <w:rFonts w:ascii="Arial" w:hAnsi="Arial" w:cs="Arial"/>
                <w:sz w:val="21"/>
                <w:szCs w:val="21"/>
              </w:rPr>
            </w:rPrChange>
          </w:rPr>
          <w:delText xml:space="preserve">Nel rispetto del principio della separazione delle funzioni </w:delText>
        </w:r>
        <w:r w:rsidR="00B52E66" w:rsidRPr="00F6796D" w:rsidDel="005C4B4F">
          <w:rPr>
            <w:sz w:val="21"/>
            <w:szCs w:val="21"/>
            <w:rPrChange w:id="268" w:author="Paola Manfre" w:date="2022-07-19T10:35:00Z">
              <w:rPr>
                <w:rFonts w:ascii="Arial" w:hAnsi="Arial" w:cs="Arial"/>
                <w:sz w:val="21"/>
                <w:szCs w:val="21"/>
              </w:rPr>
            </w:rPrChange>
          </w:rPr>
          <w:delText>richiamato</w:delText>
        </w:r>
        <w:r w:rsidRPr="00F6796D" w:rsidDel="005C4B4F">
          <w:rPr>
            <w:sz w:val="21"/>
            <w:szCs w:val="21"/>
            <w:rPrChange w:id="269" w:author="Paola Manfre" w:date="2022-07-19T10:35:00Z">
              <w:rPr>
                <w:rFonts w:ascii="Arial" w:hAnsi="Arial" w:cs="Arial"/>
                <w:sz w:val="21"/>
                <w:szCs w:val="21"/>
              </w:rPr>
            </w:rPrChange>
          </w:rPr>
          <w:delText xml:space="preserve"> all’Art. </w:delText>
        </w:r>
        <w:r w:rsidR="00B52E66" w:rsidRPr="00F6796D" w:rsidDel="005C4B4F">
          <w:rPr>
            <w:sz w:val="21"/>
            <w:szCs w:val="21"/>
            <w:rPrChange w:id="270" w:author="Paola Manfre" w:date="2022-07-19T10:35:00Z">
              <w:rPr>
                <w:rFonts w:ascii="Arial" w:hAnsi="Arial" w:cs="Arial"/>
                <w:sz w:val="21"/>
                <w:szCs w:val="21"/>
              </w:rPr>
            </w:rPrChange>
          </w:rPr>
          <w:delText>30</w:delText>
        </w:r>
        <w:r w:rsidRPr="00F6796D" w:rsidDel="005C4B4F">
          <w:rPr>
            <w:sz w:val="21"/>
            <w:szCs w:val="21"/>
            <w:rPrChange w:id="271" w:author="Paola Manfre" w:date="2022-07-19T10:35:00Z">
              <w:rPr>
                <w:rFonts w:ascii="Arial" w:hAnsi="Arial" w:cs="Arial"/>
                <w:sz w:val="21"/>
                <w:szCs w:val="21"/>
              </w:rPr>
            </w:rPrChange>
          </w:rPr>
          <w:delText xml:space="preserve"> del Reg. (UE) </w:delText>
        </w:r>
        <w:r w:rsidR="00E43E08" w:rsidRPr="00F6796D" w:rsidDel="005C4B4F">
          <w:rPr>
            <w:sz w:val="21"/>
            <w:szCs w:val="21"/>
            <w:rPrChange w:id="272" w:author="Paola Manfre" w:date="2022-07-19T10:35:00Z">
              <w:rPr>
                <w:rFonts w:ascii="Arial" w:hAnsi="Arial" w:cs="Arial"/>
                <w:sz w:val="21"/>
                <w:szCs w:val="21"/>
              </w:rPr>
            </w:rPrChange>
          </w:rPr>
          <w:br/>
        </w:r>
        <w:r w:rsidRPr="00F6796D" w:rsidDel="005C4B4F">
          <w:rPr>
            <w:sz w:val="21"/>
            <w:szCs w:val="21"/>
            <w:rPrChange w:id="273" w:author="Paola Manfre" w:date="2022-07-19T10:35:00Z">
              <w:rPr>
                <w:rFonts w:ascii="Arial" w:hAnsi="Arial" w:cs="Arial"/>
                <w:sz w:val="21"/>
                <w:szCs w:val="21"/>
              </w:rPr>
            </w:rPrChange>
          </w:rPr>
          <w:delText xml:space="preserve">n. </w:delText>
        </w:r>
        <w:r w:rsidR="00B52E66" w:rsidRPr="00F6796D" w:rsidDel="005C4B4F">
          <w:rPr>
            <w:sz w:val="21"/>
            <w:szCs w:val="21"/>
            <w:rPrChange w:id="274" w:author="Paola Manfre" w:date="2022-07-19T10:35:00Z">
              <w:rPr>
                <w:rFonts w:ascii="Arial" w:hAnsi="Arial" w:cs="Arial"/>
                <w:sz w:val="21"/>
                <w:szCs w:val="21"/>
              </w:rPr>
            </w:rPrChange>
          </w:rPr>
          <w:delText>897</w:delText>
        </w:r>
        <w:r w:rsidRPr="00F6796D" w:rsidDel="005C4B4F">
          <w:rPr>
            <w:sz w:val="21"/>
            <w:szCs w:val="21"/>
            <w:rPrChange w:id="275" w:author="Paola Manfre" w:date="2022-07-19T10:35:00Z">
              <w:rPr>
                <w:rFonts w:ascii="Arial" w:hAnsi="Arial" w:cs="Arial"/>
                <w:sz w:val="21"/>
                <w:szCs w:val="21"/>
              </w:rPr>
            </w:rPrChange>
          </w:rPr>
          <w:delText>/201</w:delText>
        </w:r>
        <w:r w:rsidR="00B52E66" w:rsidRPr="00F6796D" w:rsidDel="005C4B4F">
          <w:rPr>
            <w:sz w:val="21"/>
            <w:szCs w:val="21"/>
            <w:rPrChange w:id="276" w:author="Paola Manfre" w:date="2022-07-19T10:35:00Z">
              <w:rPr>
                <w:rFonts w:ascii="Arial" w:hAnsi="Arial" w:cs="Arial"/>
                <w:sz w:val="21"/>
                <w:szCs w:val="21"/>
              </w:rPr>
            </w:rPrChange>
          </w:rPr>
          <w:delText>4</w:delText>
        </w:r>
        <w:r w:rsidRPr="00F6796D" w:rsidDel="005C4B4F">
          <w:rPr>
            <w:sz w:val="21"/>
            <w:szCs w:val="21"/>
            <w:rPrChange w:id="277" w:author="Paola Manfre" w:date="2022-07-19T10:35:00Z">
              <w:rPr>
                <w:rFonts w:ascii="Arial" w:hAnsi="Arial" w:cs="Arial"/>
                <w:sz w:val="21"/>
                <w:szCs w:val="21"/>
              </w:rPr>
            </w:rPrChange>
          </w:rPr>
          <w:delText xml:space="preserve">, al fine di garantire l’efficace ed efficiente attuazione del Programma di </w:delText>
        </w:r>
        <w:r w:rsidR="00B52E66" w:rsidRPr="00F6796D" w:rsidDel="005C4B4F">
          <w:rPr>
            <w:sz w:val="21"/>
            <w:szCs w:val="21"/>
            <w:rPrChange w:id="278" w:author="Paola Manfre" w:date="2022-07-19T10:35:00Z">
              <w:rPr>
                <w:rFonts w:ascii="Arial" w:hAnsi="Arial" w:cs="Arial"/>
                <w:sz w:val="21"/>
                <w:szCs w:val="21"/>
              </w:rPr>
            </w:rPrChange>
          </w:rPr>
          <w:delText>c</w:delText>
        </w:r>
        <w:r w:rsidRPr="00F6796D" w:rsidDel="005C4B4F">
          <w:rPr>
            <w:sz w:val="21"/>
            <w:szCs w:val="21"/>
            <w:rPrChange w:id="279" w:author="Paola Manfre" w:date="2022-07-19T10:35:00Z">
              <w:rPr>
                <w:rFonts w:ascii="Arial" w:hAnsi="Arial" w:cs="Arial"/>
                <w:sz w:val="21"/>
                <w:szCs w:val="21"/>
              </w:rPr>
            </w:rPrChange>
          </w:rPr>
          <w:delText xml:space="preserve">ooperazione attraverso il corretto funzionamento del </w:delText>
        </w:r>
        <w:r w:rsidR="008101A4" w:rsidRPr="00F6796D" w:rsidDel="005C4B4F">
          <w:rPr>
            <w:sz w:val="21"/>
            <w:szCs w:val="21"/>
            <w:rPrChange w:id="280" w:author="Paola Manfre" w:date="2022-07-19T10:35:00Z">
              <w:rPr>
                <w:rFonts w:ascii="Arial" w:hAnsi="Arial" w:cs="Arial"/>
                <w:sz w:val="21"/>
                <w:szCs w:val="21"/>
              </w:rPr>
            </w:rPrChange>
          </w:rPr>
          <w:delText>D</w:delText>
        </w:r>
        <w:r w:rsidR="00E43E08" w:rsidRPr="00F6796D" w:rsidDel="005C4B4F">
          <w:rPr>
            <w:sz w:val="21"/>
            <w:szCs w:val="21"/>
            <w:rPrChange w:id="281" w:author="Paola Manfre" w:date="2022-07-19T10:35:00Z">
              <w:rPr>
                <w:rFonts w:ascii="Arial" w:hAnsi="Arial" w:cs="Arial"/>
                <w:sz w:val="21"/>
                <w:szCs w:val="21"/>
              </w:rPr>
            </w:rPrChange>
          </w:rPr>
          <w:delText>SGC</w:delText>
        </w:r>
        <w:r w:rsidRPr="00F6796D" w:rsidDel="005C4B4F">
          <w:rPr>
            <w:sz w:val="21"/>
            <w:szCs w:val="21"/>
            <w:rPrChange w:id="282" w:author="Paola Manfre" w:date="2022-07-19T10:35:00Z">
              <w:rPr>
                <w:rFonts w:ascii="Arial" w:hAnsi="Arial" w:cs="Arial"/>
                <w:sz w:val="21"/>
                <w:szCs w:val="21"/>
              </w:rPr>
            </w:rPrChange>
          </w:rPr>
          <w:delText>, l’A</w:delText>
        </w:r>
        <w:r w:rsidR="00B10F5A" w:rsidRPr="00F6796D" w:rsidDel="005C4B4F">
          <w:rPr>
            <w:sz w:val="21"/>
            <w:szCs w:val="21"/>
            <w:rPrChange w:id="283" w:author="Paola Manfre" w:date="2022-07-19T10:35:00Z">
              <w:rPr>
                <w:rFonts w:ascii="Arial" w:hAnsi="Arial" w:cs="Arial"/>
                <w:sz w:val="21"/>
                <w:szCs w:val="21"/>
              </w:rPr>
            </w:rPrChange>
          </w:rPr>
          <w:delText>A</w:delText>
        </w:r>
        <w:r w:rsidR="009C5FD6" w:rsidRPr="00F6796D" w:rsidDel="005C4B4F">
          <w:rPr>
            <w:sz w:val="21"/>
            <w:szCs w:val="21"/>
            <w:rPrChange w:id="284" w:author="Paola Manfre" w:date="2022-07-19T10:35:00Z">
              <w:rPr>
                <w:rFonts w:ascii="Arial" w:hAnsi="Arial" w:cs="Arial"/>
                <w:sz w:val="21"/>
                <w:szCs w:val="21"/>
              </w:rPr>
            </w:rPrChange>
          </w:rPr>
          <w:delText>:</w:delText>
        </w:r>
        <w:r w:rsidR="00EC1EB0" w:rsidRPr="00F6796D" w:rsidDel="005C4B4F">
          <w:rPr>
            <w:sz w:val="21"/>
            <w:szCs w:val="21"/>
            <w:rPrChange w:id="285" w:author="Paola Manfre" w:date="2022-07-19T10:35:00Z">
              <w:rPr>
                <w:rFonts w:ascii="Arial" w:hAnsi="Arial" w:cs="Arial"/>
                <w:sz w:val="21"/>
                <w:szCs w:val="21"/>
              </w:rPr>
            </w:rPrChange>
          </w:rPr>
          <w:delText xml:space="preserve"> </w:delText>
        </w:r>
        <w:r w:rsidRPr="00F6796D" w:rsidDel="005C4B4F">
          <w:rPr>
            <w:sz w:val="21"/>
            <w:szCs w:val="21"/>
            <w:rPrChange w:id="286" w:author="Paola Manfre" w:date="2022-07-19T10:35:00Z">
              <w:rPr>
                <w:rFonts w:ascii="Arial" w:hAnsi="Arial" w:cs="Arial"/>
                <w:sz w:val="21"/>
                <w:szCs w:val="21"/>
              </w:rPr>
            </w:rPrChange>
          </w:rPr>
          <w:delText>esercita le sue funzioni in piena indipendenza dall’Autorità di Gestione, determinando autonomamente la propria strategia, la programmazione dell’attività, la pianificazione delle singole missioni di audit, la comunicazione degli esiti e l'attuazione delle missioni di follow-up</w:delText>
        </w:r>
        <w:r w:rsidR="009C5FD6" w:rsidRPr="00F6796D" w:rsidDel="005C4B4F">
          <w:rPr>
            <w:sz w:val="21"/>
            <w:szCs w:val="21"/>
            <w:rPrChange w:id="287" w:author="Paola Manfre" w:date="2022-07-19T10:35:00Z">
              <w:rPr>
                <w:rFonts w:ascii="Arial" w:hAnsi="Arial" w:cs="Arial"/>
                <w:sz w:val="21"/>
                <w:szCs w:val="21"/>
              </w:rPr>
            </w:rPrChange>
          </w:rPr>
          <w:delText>;</w:delText>
        </w:r>
      </w:del>
    </w:p>
    <w:p w14:paraId="1B30640E" w14:textId="51B8F8DC" w:rsidR="0025328C" w:rsidRPr="00F6796D" w:rsidDel="005C4B4F" w:rsidRDefault="009C5FD6" w:rsidP="00466A9C">
      <w:pPr>
        <w:pStyle w:val="Paragrafoelenco"/>
        <w:widowControl w:val="0"/>
        <w:numPr>
          <w:ilvl w:val="0"/>
          <w:numId w:val="29"/>
        </w:numPr>
        <w:autoSpaceDE w:val="0"/>
        <w:autoSpaceDN w:val="0"/>
        <w:adjustRightInd w:val="0"/>
        <w:spacing w:line="288" w:lineRule="auto"/>
        <w:ind w:left="567" w:hanging="304"/>
        <w:jc w:val="both"/>
        <w:rPr>
          <w:del w:id="288" w:author="Paola Manfre" w:date="2022-07-19T10:32:00Z"/>
          <w:sz w:val="21"/>
          <w:szCs w:val="21"/>
          <w:rPrChange w:id="289" w:author="Paola Manfre" w:date="2022-07-19T10:35:00Z">
            <w:rPr>
              <w:del w:id="290" w:author="Paola Manfre" w:date="2022-07-19T10:32:00Z"/>
              <w:rFonts w:ascii="Arial" w:hAnsi="Arial" w:cs="Arial"/>
              <w:sz w:val="21"/>
              <w:szCs w:val="21"/>
            </w:rPr>
          </w:rPrChange>
        </w:rPr>
      </w:pPr>
      <w:del w:id="291" w:author="Paola Manfre" w:date="2022-07-19T10:32:00Z">
        <w:r w:rsidRPr="00F6796D" w:rsidDel="005C4B4F">
          <w:rPr>
            <w:sz w:val="21"/>
            <w:szCs w:val="21"/>
            <w:rPrChange w:id="292" w:author="Paola Manfre" w:date="2022-07-19T10:35:00Z">
              <w:rPr>
                <w:rFonts w:ascii="Arial" w:hAnsi="Arial" w:cs="Arial"/>
                <w:sz w:val="21"/>
                <w:szCs w:val="21"/>
              </w:rPr>
            </w:rPrChange>
          </w:rPr>
          <w:delText>assicura che le verifiche, effettuate attraverso il Gruppo di revisori, siano eseguite conformemente agli standard internazionali di audit, garantendo, inoltre, che i soggetti coinvolti nelle attività siano indipendenti ed esenti da qualsiasi rischio di conflitto di interessi</w:delText>
        </w:r>
        <w:r w:rsidR="006A304D" w:rsidRPr="00F6796D" w:rsidDel="005C4B4F">
          <w:rPr>
            <w:sz w:val="21"/>
            <w:szCs w:val="21"/>
            <w:rPrChange w:id="293" w:author="Paola Manfre" w:date="2022-07-19T10:35:00Z">
              <w:rPr>
                <w:rFonts w:ascii="Arial" w:hAnsi="Arial" w:cs="Arial"/>
                <w:sz w:val="21"/>
                <w:szCs w:val="21"/>
              </w:rPr>
            </w:rPrChange>
          </w:rPr>
          <w:delText>.</w:delText>
        </w:r>
      </w:del>
    </w:p>
    <w:p w14:paraId="2A7B2D87" w14:textId="39CD67E4" w:rsidR="0025328C" w:rsidRPr="00F6796D" w:rsidDel="005C4B4F" w:rsidRDefault="0025328C" w:rsidP="0025328C">
      <w:pPr>
        <w:widowControl w:val="0"/>
        <w:autoSpaceDE w:val="0"/>
        <w:autoSpaceDN w:val="0"/>
        <w:adjustRightInd w:val="0"/>
        <w:spacing w:after="60" w:line="288" w:lineRule="auto"/>
        <w:jc w:val="both"/>
        <w:rPr>
          <w:del w:id="294" w:author="Paola Manfre" w:date="2022-07-19T10:32:00Z"/>
          <w:sz w:val="21"/>
          <w:szCs w:val="21"/>
          <w:rPrChange w:id="295" w:author="Paola Manfre" w:date="2022-07-19T10:35:00Z">
            <w:rPr>
              <w:del w:id="296" w:author="Paola Manfre" w:date="2022-07-19T10:32:00Z"/>
              <w:rFonts w:ascii="Arial" w:hAnsi="Arial" w:cs="Arial"/>
              <w:sz w:val="21"/>
              <w:szCs w:val="21"/>
            </w:rPr>
          </w:rPrChange>
        </w:rPr>
      </w:pPr>
      <w:del w:id="297" w:author="Paola Manfre" w:date="2022-07-19T10:32:00Z">
        <w:r w:rsidRPr="00F6796D" w:rsidDel="005C4B4F">
          <w:rPr>
            <w:sz w:val="21"/>
            <w:szCs w:val="21"/>
            <w:rPrChange w:id="298" w:author="Paola Manfre" w:date="2022-07-19T10:35:00Z">
              <w:rPr>
                <w:rFonts w:ascii="Arial" w:hAnsi="Arial" w:cs="Arial"/>
                <w:sz w:val="21"/>
                <w:szCs w:val="21"/>
              </w:rPr>
            </w:rPrChange>
          </w:rPr>
          <w:delText>.</w:delText>
        </w:r>
      </w:del>
    </w:p>
    <w:p w14:paraId="528E4F9C" w14:textId="3D6CDDBF" w:rsidR="0025328C" w:rsidRPr="00F6796D" w:rsidDel="005C4B4F" w:rsidRDefault="0025328C" w:rsidP="0025328C">
      <w:pPr>
        <w:widowControl w:val="0"/>
        <w:autoSpaceDE w:val="0"/>
        <w:autoSpaceDN w:val="0"/>
        <w:adjustRightInd w:val="0"/>
        <w:spacing w:line="288" w:lineRule="auto"/>
        <w:jc w:val="both"/>
        <w:rPr>
          <w:del w:id="299" w:author="Paola Manfre" w:date="2022-07-19T10:32:00Z"/>
          <w:sz w:val="21"/>
          <w:szCs w:val="21"/>
          <w:rPrChange w:id="300" w:author="Paola Manfre" w:date="2022-07-19T10:35:00Z">
            <w:rPr>
              <w:del w:id="301" w:author="Paola Manfre" w:date="2022-07-19T10:32:00Z"/>
              <w:rFonts w:ascii="Arial" w:hAnsi="Arial" w:cs="Arial"/>
              <w:sz w:val="21"/>
              <w:szCs w:val="21"/>
            </w:rPr>
          </w:rPrChange>
        </w:rPr>
      </w:pPr>
      <w:del w:id="302" w:author="Paola Manfre" w:date="2022-07-19T10:32:00Z">
        <w:r w:rsidRPr="00F6796D" w:rsidDel="005C4B4F">
          <w:rPr>
            <w:sz w:val="21"/>
            <w:szCs w:val="21"/>
            <w:rPrChange w:id="303" w:author="Paola Manfre" w:date="2022-07-19T10:35:00Z">
              <w:rPr>
                <w:rFonts w:ascii="Arial" w:hAnsi="Arial" w:cs="Arial"/>
                <w:sz w:val="21"/>
                <w:szCs w:val="21"/>
              </w:rPr>
            </w:rPrChange>
          </w:rPr>
          <w:delText>In particolare, i principi ai quali il Gruppo di revisori ed il personale dell’AA coinvolto nel Programma deve ispirarsi sono:</w:delText>
        </w:r>
      </w:del>
    </w:p>
    <w:p w14:paraId="3890FD06" w14:textId="273749C2" w:rsidR="0025328C" w:rsidRPr="00F6796D" w:rsidDel="005C4B4F" w:rsidRDefault="0025328C" w:rsidP="009C5FD6">
      <w:pPr>
        <w:widowControl w:val="0"/>
        <w:numPr>
          <w:ilvl w:val="0"/>
          <w:numId w:val="19"/>
        </w:numPr>
        <w:autoSpaceDE w:val="0"/>
        <w:autoSpaceDN w:val="0"/>
        <w:adjustRightInd w:val="0"/>
        <w:spacing w:line="288" w:lineRule="auto"/>
        <w:ind w:left="426" w:hanging="207"/>
        <w:jc w:val="both"/>
        <w:rPr>
          <w:del w:id="304" w:author="Paola Manfre" w:date="2022-07-19T10:32:00Z"/>
          <w:sz w:val="21"/>
          <w:szCs w:val="21"/>
          <w:rPrChange w:id="305" w:author="Paola Manfre" w:date="2022-07-19T10:35:00Z">
            <w:rPr>
              <w:del w:id="306" w:author="Paola Manfre" w:date="2022-07-19T10:32:00Z"/>
              <w:rFonts w:ascii="Arial" w:hAnsi="Arial" w:cs="Arial"/>
              <w:sz w:val="21"/>
              <w:szCs w:val="21"/>
            </w:rPr>
          </w:rPrChange>
        </w:rPr>
      </w:pPr>
      <w:del w:id="307" w:author="Paola Manfre" w:date="2022-07-19T10:32:00Z">
        <w:r w:rsidRPr="00F6796D" w:rsidDel="005C4B4F">
          <w:rPr>
            <w:b/>
            <w:bCs/>
            <w:sz w:val="21"/>
            <w:szCs w:val="21"/>
            <w:rPrChange w:id="308" w:author="Paola Manfre" w:date="2022-07-19T10:35:00Z">
              <w:rPr>
                <w:rFonts w:ascii="Arial" w:hAnsi="Arial" w:cs="Arial"/>
                <w:b/>
                <w:bCs/>
                <w:sz w:val="21"/>
                <w:szCs w:val="21"/>
              </w:rPr>
            </w:rPrChange>
          </w:rPr>
          <w:delText>comportamento etico</w:delText>
        </w:r>
        <w:r w:rsidRPr="00F6796D" w:rsidDel="005C4B4F">
          <w:rPr>
            <w:sz w:val="21"/>
            <w:szCs w:val="21"/>
            <w:rPrChange w:id="309" w:author="Paola Manfre" w:date="2022-07-19T10:35:00Z">
              <w:rPr>
                <w:rFonts w:ascii="Arial" w:hAnsi="Arial" w:cs="Arial"/>
                <w:sz w:val="21"/>
                <w:szCs w:val="21"/>
              </w:rPr>
            </w:rPrChange>
          </w:rPr>
          <w:delText xml:space="preserve"> - fiducia, integrità e riservatezza;</w:delText>
        </w:r>
      </w:del>
    </w:p>
    <w:p w14:paraId="2D47917E" w14:textId="72C1FF2B" w:rsidR="0025328C" w:rsidRPr="00F6796D" w:rsidDel="005C4B4F" w:rsidRDefault="0025328C" w:rsidP="009C5FD6">
      <w:pPr>
        <w:widowControl w:val="0"/>
        <w:numPr>
          <w:ilvl w:val="0"/>
          <w:numId w:val="19"/>
        </w:numPr>
        <w:autoSpaceDE w:val="0"/>
        <w:autoSpaceDN w:val="0"/>
        <w:adjustRightInd w:val="0"/>
        <w:spacing w:line="288" w:lineRule="auto"/>
        <w:ind w:left="426" w:hanging="207"/>
        <w:jc w:val="both"/>
        <w:rPr>
          <w:del w:id="310" w:author="Paola Manfre" w:date="2022-07-19T10:32:00Z"/>
          <w:sz w:val="21"/>
          <w:szCs w:val="21"/>
          <w:rPrChange w:id="311" w:author="Paola Manfre" w:date="2022-07-19T10:35:00Z">
            <w:rPr>
              <w:del w:id="312" w:author="Paola Manfre" w:date="2022-07-19T10:32:00Z"/>
              <w:rFonts w:ascii="Arial" w:hAnsi="Arial" w:cs="Arial"/>
              <w:sz w:val="21"/>
              <w:szCs w:val="21"/>
            </w:rPr>
          </w:rPrChange>
        </w:rPr>
      </w:pPr>
      <w:del w:id="313" w:author="Paola Manfre" w:date="2022-07-19T10:32:00Z">
        <w:r w:rsidRPr="00F6796D" w:rsidDel="005C4B4F">
          <w:rPr>
            <w:b/>
            <w:bCs/>
            <w:sz w:val="21"/>
            <w:szCs w:val="21"/>
            <w:rPrChange w:id="314" w:author="Paola Manfre" w:date="2022-07-19T10:35:00Z">
              <w:rPr>
                <w:rFonts w:ascii="Arial" w:hAnsi="Arial" w:cs="Arial"/>
                <w:b/>
                <w:bCs/>
                <w:sz w:val="21"/>
                <w:szCs w:val="21"/>
              </w:rPr>
            </w:rPrChange>
          </w:rPr>
          <w:delText>presentazione</w:delText>
        </w:r>
        <w:r w:rsidRPr="00F6796D" w:rsidDel="005C4B4F">
          <w:rPr>
            <w:bCs/>
            <w:sz w:val="21"/>
            <w:szCs w:val="21"/>
            <w:rPrChange w:id="315" w:author="Paola Manfre" w:date="2022-07-19T10:35:00Z">
              <w:rPr>
                <w:rFonts w:ascii="Arial" w:hAnsi="Arial" w:cs="Arial"/>
                <w:bCs/>
                <w:sz w:val="21"/>
                <w:szCs w:val="21"/>
              </w:rPr>
            </w:rPrChange>
          </w:rPr>
          <w:delText xml:space="preserve"> </w:delText>
        </w:r>
        <w:r w:rsidRPr="00F6796D" w:rsidDel="005C4B4F">
          <w:rPr>
            <w:b/>
            <w:bCs/>
            <w:sz w:val="21"/>
            <w:szCs w:val="21"/>
            <w:rPrChange w:id="316" w:author="Paola Manfre" w:date="2022-07-19T10:35:00Z">
              <w:rPr>
                <w:rFonts w:ascii="Arial" w:hAnsi="Arial" w:cs="Arial"/>
                <w:b/>
                <w:bCs/>
                <w:sz w:val="21"/>
                <w:szCs w:val="21"/>
              </w:rPr>
            </w:rPrChange>
          </w:rPr>
          <w:delText>imparziale</w:delText>
        </w:r>
        <w:r w:rsidRPr="00F6796D" w:rsidDel="005C4B4F">
          <w:rPr>
            <w:bCs/>
            <w:sz w:val="21"/>
            <w:szCs w:val="21"/>
            <w:rPrChange w:id="317" w:author="Paola Manfre" w:date="2022-07-19T10:35:00Z">
              <w:rPr>
                <w:rFonts w:ascii="Arial" w:hAnsi="Arial" w:cs="Arial"/>
                <w:bCs/>
                <w:sz w:val="21"/>
                <w:szCs w:val="21"/>
              </w:rPr>
            </w:rPrChange>
          </w:rPr>
          <w:delText xml:space="preserve"> </w:delText>
        </w:r>
        <w:r w:rsidRPr="00F6796D" w:rsidDel="005C4B4F">
          <w:rPr>
            <w:sz w:val="21"/>
            <w:szCs w:val="21"/>
            <w:rPrChange w:id="318" w:author="Paola Manfre" w:date="2022-07-19T10:35:00Z">
              <w:rPr>
                <w:rFonts w:ascii="Arial" w:hAnsi="Arial" w:cs="Arial"/>
                <w:sz w:val="21"/>
                <w:szCs w:val="21"/>
              </w:rPr>
            </w:rPrChange>
          </w:rPr>
          <w:delText>- le risultanze, le conclusioni ed i rapporti di audit riflettono fedelmente ed accuratamente le attività di audit;</w:delText>
        </w:r>
      </w:del>
    </w:p>
    <w:p w14:paraId="2DA55F19" w14:textId="01D58B28" w:rsidR="0025328C" w:rsidRPr="00F6796D" w:rsidDel="005C4B4F" w:rsidRDefault="0025328C" w:rsidP="009C5FD6">
      <w:pPr>
        <w:widowControl w:val="0"/>
        <w:numPr>
          <w:ilvl w:val="0"/>
          <w:numId w:val="19"/>
        </w:numPr>
        <w:autoSpaceDE w:val="0"/>
        <w:autoSpaceDN w:val="0"/>
        <w:adjustRightInd w:val="0"/>
        <w:spacing w:line="288" w:lineRule="auto"/>
        <w:ind w:left="426" w:hanging="207"/>
        <w:jc w:val="both"/>
        <w:rPr>
          <w:del w:id="319" w:author="Paola Manfre" w:date="2022-07-19T10:32:00Z"/>
          <w:sz w:val="21"/>
          <w:szCs w:val="21"/>
          <w:rPrChange w:id="320" w:author="Paola Manfre" w:date="2022-07-19T10:35:00Z">
            <w:rPr>
              <w:del w:id="321" w:author="Paola Manfre" w:date="2022-07-19T10:32:00Z"/>
              <w:rFonts w:ascii="Arial" w:hAnsi="Arial" w:cs="Arial"/>
              <w:sz w:val="21"/>
              <w:szCs w:val="21"/>
            </w:rPr>
          </w:rPrChange>
        </w:rPr>
      </w:pPr>
      <w:del w:id="322" w:author="Paola Manfre" w:date="2022-07-19T10:32:00Z">
        <w:r w:rsidRPr="00F6796D" w:rsidDel="005C4B4F">
          <w:rPr>
            <w:b/>
            <w:bCs/>
            <w:sz w:val="21"/>
            <w:szCs w:val="21"/>
            <w:rPrChange w:id="323" w:author="Paola Manfre" w:date="2022-07-19T10:35:00Z">
              <w:rPr>
                <w:rFonts w:ascii="Arial" w:hAnsi="Arial" w:cs="Arial"/>
                <w:b/>
                <w:bCs/>
                <w:sz w:val="21"/>
                <w:szCs w:val="21"/>
              </w:rPr>
            </w:rPrChange>
          </w:rPr>
          <w:delText>adeguata professionalità</w:delText>
        </w:r>
        <w:r w:rsidRPr="00F6796D" w:rsidDel="005C4B4F">
          <w:rPr>
            <w:bCs/>
            <w:sz w:val="21"/>
            <w:szCs w:val="21"/>
            <w:rPrChange w:id="324" w:author="Paola Manfre" w:date="2022-07-19T10:35:00Z">
              <w:rPr>
                <w:rFonts w:ascii="Arial" w:hAnsi="Arial" w:cs="Arial"/>
                <w:bCs/>
                <w:sz w:val="21"/>
                <w:szCs w:val="21"/>
              </w:rPr>
            </w:rPrChange>
          </w:rPr>
          <w:delText xml:space="preserve"> </w:delText>
        </w:r>
        <w:r w:rsidRPr="00F6796D" w:rsidDel="005C4B4F">
          <w:rPr>
            <w:sz w:val="21"/>
            <w:szCs w:val="21"/>
            <w:rPrChange w:id="325" w:author="Paola Manfre" w:date="2022-07-19T10:35:00Z">
              <w:rPr>
                <w:rFonts w:ascii="Arial" w:hAnsi="Arial" w:cs="Arial"/>
                <w:sz w:val="21"/>
                <w:szCs w:val="21"/>
              </w:rPr>
            </w:rPrChange>
          </w:rPr>
          <w:delText>- gli auditors pongono un adeguato livello di attenzione al compito che svolgono;</w:delText>
        </w:r>
      </w:del>
    </w:p>
    <w:p w14:paraId="3C3E1122" w14:textId="1445D147" w:rsidR="0025328C" w:rsidRPr="00F6796D" w:rsidDel="005C4B4F" w:rsidRDefault="0025328C" w:rsidP="009C5FD6">
      <w:pPr>
        <w:widowControl w:val="0"/>
        <w:numPr>
          <w:ilvl w:val="0"/>
          <w:numId w:val="19"/>
        </w:numPr>
        <w:autoSpaceDE w:val="0"/>
        <w:autoSpaceDN w:val="0"/>
        <w:adjustRightInd w:val="0"/>
        <w:spacing w:line="288" w:lineRule="auto"/>
        <w:ind w:left="426" w:hanging="207"/>
        <w:jc w:val="both"/>
        <w:rPr>
          <w:del w:id="326" w:author="Paola Manfre" w:date="2022-07-19T10:32:00Z"/>
          <w:sz w:val="21"/>
          <w:szCs w:val="21"/>
          <w:rPrChange w:id="327" w:author="Paola Manfre" w:date="2022-07-19T10:35:00Z">
            <w:rPr>
              <w:del w:id="328" w:author="Paola Manfre" w:date="2022-07-19T10:32:00Z"/>
              <w:rFonts w:ascii="Arial" w:hAnsi="Arial" w:cs="Arial"/>
              <w:sz w:val="21"/>
              <w:szCs w:val="21"/>
            </w:rPr>
          </w:rPrChange>
        </w:rPr>
      </w:pPr>
      <w:del w:id="329" w:author="Paola Manfre" w:date="2022-07-19T10:32:00Z">
        <w:r w:rsidRPr="00F6796D" w:rsidDel="005C4B4F">
          <w:rPr>
            <w:b/>
            <w:bCs/>
            <w:sz w:val="21"/>
            <w:szCs w:val="21"/>
            <w:rPrChange w:id="330" w:author="Paola Manfre" w:date="2022-07-19T10:35:00Z">
              <w:rPr>
                <w:rFonts w:ascii="Arial" w:hAnsi="Arial" w:cs="Arial"/>
                <w:b/>
                <w:bCs/>
                <w:sz w:val="21"/>
                <w:szCs w:val="21"/>
              </w:rPr>
            </w:rPrChange>
          </w:rPr>
          <w:delText>indipendenza</w:delText>
        </w:r>
        <w:r w:rsidRPr="00F6796D" w:rsidDel="005C4B4F">
          <w:rPr>
            <w:bCs/>
            <w:sz w:val="21"/>
            <w:szCs w:val="21"/>
            <w:rPrChange w:id="331" w:author="Paola Manfre" w:date="2022-07-19T10:35:00Z">
              <w:rPr>
                <w:rFonts w:ascii="Arial" w:hAnsi="Arial" w:cs="Arial"/>
                <w:bCs/>
                <w:sz w:val="21"/>
                <w:szCs w:val="21"/>
              </w:rPr>
            </w:rPrChange>
          </w:rPr>
          <w:delText xml:space="preserve"> </w:delText>
        </w:r>
        <w:r w:rsidRPr="00F6796D" w:rsidDel="005C4B4F">
          <w:rPr>
            <w:sz w:val="21"/>
            <w:szCs w:val="21"/>
            <w:rPrChange w:id="332" w:author="Paola Manfre" w:date="2022-07-19T10:35:00Z">
              <w:rPr>
                <w:rFonts w:ascii="Arial" w:hAnsi="Arial" w:cs="Arial"/>
                <w:sz w:val="21"/>
                <w:szCs w:val="21"/>
              </w:rPr>
            </w:rPrChange>
          </w:rPr>
          <w:delText>- gli auditors sono indipendenti dall’attività oggetto di audit, conservano uno stato di obiettività e non hanno conflitti di interesse;</w:delText>
        </w:r>
      </w:del>
    </w:p>
    <w:p w14:paraId="34241108" w14:textId="0B5BD77E" w:rsidR="0025328C" w:rsidRPr="00F6796D" w:rsidDel="005C4B4F" w:rsidRDefault="0025328C" w:rsidP="009C5FD6">
      <w:pPr>
        <w:widowControl w:val="0"/>
        <w:numPr>
          <w:ilvl w:val="0"/>
          <w:numId w:val="19"/>
        </w:numPr>
        <w:autoSpaceDE w:val="0"/>
        <w:autoSpaceDN w:val="0"/>
        <w:adjustRightInd w:val="0"/>
        <w:spacing w:after="360" w:line="288" w:lineRule="auto"/>
        <w:ind w:left="426" w:hanging="207"/>
        <w:jc w:val="both"/>
        <w:rPr>
          <w:del w:id="333" w:author="Paola Manfre" w:date="2022-07-19T10:32:00Z"/>
          <w:sz w:val="21"/>
          <w:szCs w:val="21"/>
          <w:rPrChange w:id="334" w:author="Paola Manfre" w:date="2022-07-19T10:35:00Z">
            <w:rPr>
              <w:del w:id="335" w:author="Paola Manfre" w:date="2022-07-19T10:32:00Z"/>
              <w:rFonts w:ascii="Arial" w:hAnsi="Arial" w:cs="Arial"/>
              <w:sz w:val="21"/>
              <w:szCs w:val="21"/>
            </w:rPr>
          </w:rPrChange>
        </w:rPr>
      </w:pPr>
      <w:del w:id="336" w:author="Paola Manfre" w:date="2022-07-19T10:32:00Z">
        <w:r w:rsidRPr="00F6796D" w:rsidDel="005C4B4F">
          <w:rPr>
            <w:b/>
            <w:bCs/>
            <w:sz w:val="21"/>
            <w:szCs w:val="21"/>
            <w:rPrChange w:id="337" w:author="Paola Manfre" w:date="2022-07-19T10:35:00Z">
              <w:rPr>
                <w:rFonts w:ascii="Arial" w:hAnsi="Arial" w:cs="Arial"/>
                <w:b/>
                <w:bCs/>
                <w:sz w:val="21"/>
                <w:szCs w:val="21"/>
              </w:rPr>
            </w:rPrChange>
          </w:rPr>
          <w:delText>approccio basato sull’evidenza</w:delText>
        </w:r>
        <w:r w:rsidRPr="00F6796D" w:rsidDel="005C4B4F">
          <w:rPr>
            <w:bCs/>
            <w:sz w:val="21"/>
            <w:szCs w:val="21"/>
            <w:rPrChange w:id="338" w:author="Paola Manfre" w:date="2022-07-19T10:35:00Z">
              <w:rPr>
                <w:rFonts w:ascii="Arial" w:hAnsi="Arial" w:cs="Arial"/>
                <w:bCs/>
                <w:sz w:val="21"/>
                <w:szCs w:val="21"/>
              </w:rPr>
            </w:rPrChange>
          </w:rPr>
          <w:delText xml:space="preserve"> </w:delText>
        </w:r>
        <w:r w:rsidRPr="00F6796D" w:rsidDel="005C4B4F">
          <w:rPr>
            <w:sz w:val="21"/>
            <w:szCs w:val="21"/>
            <w:rPrChange w:id="339" w:author="Paola Manfre" w:date="2022-07-19T10:35:00Z">
              <w:rPr>
                <w:rFonts w:ascii="Arial" w:hAnsi="Arial" w:cs="Arial"/>
                <w:sz w:val="21"/>
                <w:szCs w:val="21"/>
              </w:rPr>
            </w:rPrChange>
          </w:rPr>
          <w:delText>- le evidenze dell’audit devono essere verificabili.</w:delText>
        </w:r>
      </w:del>
    </w:p>
    <w:p w14:paraId="66AE24EA" w14:textId="77777777" w:rsidR="0025328C" w:rsidRPr="00F6796D" w:rsidRDefault="0025328C" w:rsidP="0025328C">
      <w:pPr>
        <w:widowControl w:val="0"/>
        <w:numPr>
          <w:ilvl w:val="0"/>
          <w:numId w:val="18"/>
        </w:numPr>
        <w:autoSpaceDE w:val="0"/>
        <w:autoSpaceDN w:val="0"/>
        <w:adjustRightInd w:val="0"/>
        <w:spacing w:before="240" w:after="120" w:line="288" w:lineRule="auto"/>
        <w:jc w:val="both"/>
        <w:rPr>
          <w:b/>
          <w:sz w:val="21"/>
          <w:szCs w:val="21"/>
          <w:rPrChange w:id="340" w:author="Paola Manfre" w:date="2022-07-19T10:35:00Z">
            <w:rPr>
              <w:rFonts w:ascii="Arial" w:hAnsi="Arial" w:cs="Arial"/>
              <w:b/>
              <w:sz w:val="21"/>
              <w:szCs w:val="21"/>
            </w:rPr>
          </w:rPrChange>
        </w:rPr>
      </w:pPr>
      <w:r w:rsidRPr="00F6796D">
        <w:rPr>
          <w:b/>
          <w:sz w:val="21"/>
          <w:szCs w:val="21"/>
          <w:rPrChange w:id="341" w:author="Paola Manfre" w:date="2022-07-19T10:35:00Z">
            <w:rPr>
              <w:rFonts w:ascii="Arial" w:hAnsi="Arial" w:cs="Arial"/>
              <w:b/>
              <w:sz w:val="21"/>
              <w:szCs w:val="21"/>
            </w:rPr>
          </w:rPrChange>
        </w:rPr>
        <w:t>PIANIFICAZIONE DELLA MISSIONE DI AUDIT</w:t>
      </w:r>
    </w:p>
    <w:p w14:paraId="41CB0A03" w14:textId="462CFBAF" w:rsidR="0070527F" w:rsidDel="005C4B4F" w:rsidRDefault="00A931D6" w:rsidP="0070527F">
      <w:pPr>
        <w:widowControl w:val="0"/>
        <w:autoSpaceDE w:val="0"/>
        <w:autoSpaceDN w:val="0"/>
        <w:adjustRightInd w:val="0"/>
        <w:spacing w:line="288" w:lineRule="auto"/>
        <w:jc w:val="both"/>
        <w:rPr>
          <w:del w:id="342" w:author="Paola Manfre" w:date="2022-07-19T10:33:00Z"/>
          <w:rFonts w:ascii="Arial" w:hAnsi="Arial" w:cs="Arial"/>
          <w:color w:val="000000"/>
          <w:sz w:val="21"/>
          <w:szCs w:val="21"/>
        </w:rPr>
      </w:pPr>
      <w:del w:id="343" w:author="Paola Manfre" w:date="2022-07-19T10:33:00Z">
        <w:r w:rsidDel="005C4B4F">
          <w:rPr>
            <w:rFonts w:ascii="Arial" w:hAnsi="Arial" w:cs="Arial"/>
            <w:color w:val="000000"/>
            <w:sz w:val="21"/>
            <w:szCs w:val="21"/>
          </w:rPr>
          <w:delText xml:space="preserve">Nello svolgimento della propria attività, l’AA è tenuta a predisporre una strategia pluriennale, a verificare il raggiungimento degli obiettivi di audit e a tenere informati i servizi della Commissione europea circa gli esiti dei controlli e le attività poste in essere per attivare meccanismi correttivi per le irregolarità e/o carenze. </w:delText>
        </w:r>
        <w:r w:rsidR="0070527F" w:rsidRPr="00876236" w:rsidDel="005C4B4F">
          <w:rPr>
            <w:rFonts w:ascii="Arial" w:hAnsi="Arial" w:cs="Arial"/>
            <w:color w:val="000000"/>
            <w:sz w:val="21"/>
            <w:szCs w:val="21"/>
          </w:rPr>
          <w:delText xml:space="preserve">L’attività di pianificazione della missione di audit costituisce una fase fondamentale per il lavoro dell’AA. Questa si esplica essenzialmente in due fasi: la prima, presso i </w:delText>
        </w:r>
        <w:r w:rsidR="0070527F" w:rsidRPr="00876236" w:rsidDel="005C4B4F">
          <w:rPr>
            <w:rFonts w:ascii="Arial" w:hAnsi="Arial" w:cs="Arial"/>
            <w:color w:val="000000"/>
            <w:sz w:val="21"/>
            <w:szCs w:val="21"/>
          </w:rPr>
          <w:lastRenderedPageBreak/>
          <w:delText>propri uffici e gli uffici dell’AG/</w:delText>
        </w:r>
        <w:r w:rsidR="00EC1EB0" w:rsidDel="005C4B4F">
          <w:rPr>
            <w:rFonts w:ascii="Arial" w:hAnsi="Arial" w:cs="Arial"/>
            <w:color w:val="000000"/>
            <w:sz w:val="21"/>
            <w:szCs w:val="21"/>
          </w:rPr>
          <w:delText>ANTI</w:delText>
        </w:r>
        <w:r w:rsidR="00EC1EB0" w:rsidRPr="00876236" w:rsidDel="005C4B4F">
          <w:rPr>
            <w:rFonts w:ascii="Arial" w:hAnsi="Arial" w:cs="Arial"/>
            <w:color w:val="000000"/>
            <w:sz w:val="21"/>
            <w:szCs w:val="21"/>
          </w:rPr>
          <w:delText xml:space="preserve"> </w:delText>
        </w:r>
        <w:r w:rsidR="0070527F" w:rsidRPr="00876236" w:rsidDel="005C4B4F">
          <w:rPr>
            <w:rFonts w:ascii="Arial" w:hAnsi="Arial" w:cs="Arial"/>
            <w:color w:val="000000"/>
            <w:sz w:val="21"/>
            <w:szCs w:val="21"/>
          </w:rPr>
          <w:delText xml:space="preserve">(c.d. fase </w:delText>
        </w:r>
        <w:r w:rsidR="0070527F" w:rsidRPr="00876236" w:rsidDel="005C4B4F">
          <w:rPr>
            <w:rFonts w:ascii="Arial" w:hAnsi="Arial" w:cs="Arial"/>
            <w:i/>
            <w:color w:val="000000"/>
            <w:sz w:val="21"/>
            <w:szCs w:val="21"/>
          </w:rPr>
          <w:delText>on desk</w:delText>
        </w:r>
        <w:r w:rsidR="0070527F" w:rsidRPr="00876236" w:rsidDel="005C4B4F">
          <w:rPr>
            <w:rFonts w:ascii="Arial" w:hAnsi="Arial" w:cs="Arial"/>
            <w:color w:val="000000"/>
            <w:sz w:val="21"/>
            <w:szCs w:val="21"/>
          </w:rPr>
          <w:delText xml:space="preserve">), e la seconda presso il beneficiario finale/soggetto attuatore (c.d. fase </w:delText>
        </w:r>
        <w:r w:rsidR="0070527F" w:rsidRPr="00876236" w:rsidDel="005C4B4F">
          <w:rPr>
            <w:rFonts w:ascii="Arial" w:hAnsi="Arial" w:cs="Arial"/>
            <w:i/>
            <w:color w:val="000000"/>
            <w:sz w:val="21"/>
            <w:szCs w:val="21"/>
          </w:rPr>
          <w:delText>in loco</w:delText>
        </w:r>
        <w:r w:rsidR="0070527F" w:rsidRPr="00876236" w:rsidDel="005C4B4F">
          <w:rPr>
            <w:rFonts w:ascii="Arial" w:hAnsi="Arial" w:cs="Arial"/>
            <w:color w:val="000000"/>
            <w:sz w:val="21"/>
            <w:szCs w:val="21"/>
          </w:rPr>
          <w:delText xml:space="preserve">). Secondo i principi sanciti dagli Standard Internazionali di Audit, nel pianificare </w:delText>
        </w:r>
        <w:r w:rsidR="0070527F" w:rsidRPr="000C6E5F" w:rsidDel="005C4B4F">
          <w:rPr>
            <w:rFonts w:ascii="Arial" w:hAnsi="Arial" w:cs="Arial"/>
            <w:color w:val="000000"/>
            <w:sz w:val="21"/>
            <w:szCs w:val="21"/>
          </w:rPr>
          <w:delText xml:space="preserve">l’incarico ciascuno dei </w:delText>
        </w:r>
        <w:r w:rsidR="006A4D87" w:rsidRPr="000C6E5F" w:rsidDel="005C4B4F">
          <w:rPr>
            <w:rFonts w:ascii="Arial" w:hAnsi="Arial" w:cs="Arial"/>
            <w:color w:val="000000"/>
            <w:sz w:val="21"/>
            <w:szCs w:val="21"/>
          </w:rPr>
          <w:delText>membri del Gruppo di revisori</w:delText>
        </w:r>
        <w:r w:rsidR="0070527F" w:rsidRPr="000C6E5F" w:rsidDel="005C4B4F">
          <w:rPr>
            <w:rFonts w:ascii="Arial" w:hAnsi="Arial" w:cs="Arial"/>
            <w:color w:val="000000"/>
            <w:sz w:val="21"/>
            <w:szCs w:val="21"/>
          </w:rPr>
          <w:delText xml:space="preserve"> deve c</w:delText>
        </w:r>
        <w:r w:rsidR="00F27BD1" w:rsidRPr="000C6E5F" w:rsidDel="005C4B4F">
          <w:rPr>
            <w:rFonts w:ascii="Arial" w:hAnsi="Arial" w:cs="Arial"/>
            <w:color w:val="000000"/>
            <w:sz w:val="21"/>
            <w:szCs w:val="21"/>
          </w:rPr>
          <w:delText>onsiderare i seguenti elementi:</w:delText>
        </w:r>
      </w:del>
    </w:p>
    <w:p w14:paraId="50F73104" w14:textId="77777777" w:rsidR="005C4B4F" w:rsidRDefault="005C4B4F" w:rsidP="005C4B4F">
      <w:pPr>
        <w:widowControl w:val="0"/>
        <w:autoSpaceDE w:val="0"/>
        <w:autoSpaceDN w:val="0"/>
        <w:adjustRightInd w:val="0"/>
        <w:spacing w:after="60" w:line="276" w:lineRule="auto"/>
        <w:jc w:val="both"/>
        <w:rPr>
          <w:ins w:id="344" w:author="Paola Manfre" w:date="2022-07-19T10:34:00Z"/>
          <w:color w:val="000000"/>
          <w:sz w:val="22"/>
          <w:szCs w:val="22"/>
        </w:rPr>
      </w:pPr>
      <w:ins w:id="345" w:author="Paola Manfre" w:date="2022-07-19T10:34:00Z">
        <w:r w:rsidRPr="00577940">
          <w:rPr>
            <w:color w:val="000000"/>
            <w:sz w:val="22"/>
            <w:szCs w:val="22"/>
          </w:rPr>
          <w:t>Nello svolgimento della propria attività, l’AA è tenuta a predisporre una strategia pluriennale, a verificare il raggiungimento degli obiettivi di audit e a tenere informati i servizi della Commissione europea circa gli esiti dei controlli e le attività poste in essere per attivare meccanismi correttivi per le irregolarità e/o carenze</w:t>
        </w:r>
        <w:r>
          <w:rPr>
            <w:color w:val="000000"/>
            <w:sz w:val="22"/>
            <w:szCs w:val="22"/>
          </w:rPr>
          <w:t xml:space="preserve"> individuate</w:t>
        </w:r>
        <w:r w:rsidRPr="00577940">
          <w:rPr>
            <w:color w:val="000000"/>
            <w:sz w:val="22"/>
            <w:szCs w:val="22"/>
          </w:rPr>
          <w:t xml:space="preserve">. L’attività di pianificazione della missione di audit costituisce una fase fondamentale per il lavoro dell’AA. Questa si esplica essenzialmente in due fasi: la prima, presso i propri uffici e gli uffici dell’AG/ANT (c.d. fase </w:t>
        </w:r>
        <w:r w:rsidRPr="00577940">
          <w:rPr>
            <w:i/>
            <w:color w:val="000000"/>
            <w:sz w:val="22"/>
            <w:szCs w:val="22"/>
          </w:rPr>
          <w:t>on desk</w:t>
        </w:r>
        <w:r w:rsidRPr="00577940">
          <w:rPr>
            <w:color w:val="000000"/>
            <w:sz w:val="22"/>
            <w:szCs w:val="22"/>
          </w:rPr>
          <w:t xml:space="preserve">), e la seconda presso il beneficiario finale/soggetto attuatore (c.d. fase </w:t>
        </w:r>
        <w:r w:rsidRPr="00577940">
          <w:rPr>
            <w:i/>
            <w:color w:val="000000"/>
            <w:sz w:val="22"/>
            <w:szCs w:val="22"/>
          </w:rPr>
          <w:t>in loco</w:t>
        </w:r>
        <w:r w:rsidRPr="00577940">
          <w:rPr>
            <w:color w:val="000000"/>
            <w:sz w:val="22"/>
            <w:szCs w:val="22"/>
          </w:rPr>
          <w:t xml:space="preserve">). </w:t>
        </w:r>
      </w:ins>
    </w:p>
    <w:p w14:paraId="362041B7" w14:textId="77777777" w:rsidR="005C4B4F" w:rsidRPr="00577940" w:rsidRDefault="005C4B4F" w:rsidP="005C4B4F">
      <w:pPr>
        <w:widowControl w:val="0"/>
        <w:autoSpaceDE w:val="0"/>
        <w:autoSpaceDN w:val="0"/>
        <w:adjustRightInd w:val="0"/>
        <w:spacing w:after="60" w:line="276" w:lineRule="auto"/>
        <w:jc w:val="both"/>
        <w:rPr>
          <w:ins w:id="346" w:author="Paola Manfre" w:date="2022-07-19T10:34:00Z"/>
          <w:color w:val="000000"/>
          <w:sz w:val="22"/>
          <w:szCs w:val="22"/>
        </w:rPr>
      </w:pPr>
      <w:ins w:id="347" w:author="Paola Manfre" w:date="2022-07-19T10:34:00Z">
        <w:r w:rsidRPr="00577940">
          <w:rPr>
            <w:color w:val="000000"/>
            <w:sz w:val="22"/>
            <w:szCs w:val="22"/>
          </w:rPr>
          <w:t>Secondo i principi sanciti dagli Standard Internazionali di Audit, nel pianificare l’incarico ciascuno dei membri del Gruppo di revisori deve considerare i seguenti elementi:</w:t>
        </w:r>
      </w:ins>
    </w:p>
    <w:p w14:paraId="0E85EC77" w14:textId="77777777" w:rsidR="005C4B4F" w:rsidRPr="00577940" w:rsidRDefault="005C4B4F" w:rsidP="005C4B4F">
      <w:pPr>
        <w:widowControl w:val="0"/>
        <w:numPr>
          <w:ilvl w:val="0"/>
          <w:numId w:val="23"/>
        </w:numPr>
        <w:autoSpaceDE w:val="0"/>
        <w:autoSpaceDN w:val="0"/>
        <w:adjustRightInd w:val="0"/>
        <w:spacing w:after="60" w:line="276" w:lineRule="auto"/>
        <w:ind w:left="426" w:hanging="207"/>
        <w:jc w:val="both"/>
        <w:rPr>
          <w:ins w:id="348" w:author="Paola Manfre" w:date="2022-07-19T10:34:00Z"/>
          <w:sz w:val="22"/>
          <w:szCs w:val="22"/>
        </w:rPr>
      </w:pPr>
      <w:ins w:id="349" w:author="Paola Manfre" w:date="2022-07-19T10:34:00Z">
        <w:r w:rsidRPr="00577940">
          <w:rPr>
            <w:sz w:val="22"/>
            <w:szCs w:val="22"/>
          </w:rPr>
          <w:t>gli obiettivi e le modalità di controllo dell’andamento dell’attività oggetto di audit;</w:t>
        </w:r>
      </w:ins>
    </w:p>
    <w:p w14:paraId="42CD42AF" w14:textId="77777777" w:rsidR="005C4B4F" w:rsidRPr="00577940" w:rsidRDefault="005C4B4F" w:rsidP="005C4B4F">
      <w:pPr>
        <w:widowControl w:val="0"/>
        <w:numPr>
          <w:ilvl w:val="0"/>
          <w:numId w:val="23"/>
        </w:numPr>
        <w:autoSpaceDE w:val="0"/>
        <w:autoSpaceDN w:val="0"/>
        <w:adjustRightInd w:val="0"/>
        <w:spacing w:after="60" w:line="276" w:lineRule="auto"/>
        <w:ind w:left="426" w:hanging="207"/>
        <w:jc w:val="both"/>
        <w:rPr>
          <w:ins w:id="350" w:author="Paola Manfre" w:date="2022-07-19T10:34:00Z"/>
          <w:sz w:val="22"/>
          <w:szCs w:val="22"/>
        </w:rPr>
      </w:pPr>
      <w:ins w:id="351" w:author="Paola Manfre" w:date="2022-07-19T10:34:00Z">
        <w:r w:rsidRPr="00577940">
          <w:rPr>
            <w:sz w:val="22"/>
            <w:szCs w:val="22"/>
          </w:rPr>
          <w:t>i rischi significativi dell’attività, i propri obiettivi, risorse ed operazioni, nonché le modalità di contenimento dei rischi entro i livelli di accettabilità;</w:t>
        </w:r>
      </w:ins>
    </w:p>
    <w:p w14:paraId="578408EB" w14:textId="77777777" w:rsidR="005C4B4F" w:rsidRPr="00577940" w:rsidRDefault="005C4B4F" w:rsidP="005C4B4F">
      <w:pPr>
        <w:widowControl w:val="0"/>
        <w:numPr>
          <w:ilvl w:val="0"/>
          <w:numId w:val="23"/>
        </w:numPr>
        <w:autoSpaceDE w:val="0"/>
        <w:autoSpaceDN w:val="0"/>
        <w:adjustRightInd w:val="0"/>
        <w:spacing w:after="60" w:line="276" w:lineRule="auto"/>
        <w:ind w:left="426" w:hanging="207"/>
        <w:jc w:val="both"/>
        <w:rPr>
          <w:ins w:id="352" w:author="Paola Manfre" w:date="2022-07-19T10:34:00Z"/>
          <w:sz w:val="22"/>
          <w:szCs w:val="22"/>
        </w:rPr>
      </w:pPr>
      <w:ins w:id="353" w:author="Paola Manfre" w:date="2022-07-19T10:34:00Z">
        <w:r w:rsidRPr="00577940">
          <w:rPr>
            <w:sz w:val="22"/>
            <w:szCs w:val="22"/>
          </w:rPr>
          <w:t>l’adeguatezza e l’efficacia dei processi di gestione dei rischi e di controllo, in riferimento ad un riconosciuto modello di controllo;</w:t>
        </w:r>
      </w:ins>
    </w:p>
    <w:p w14:paraId="7F56F4F0" w14:textId="77777777" w:rsidR="005C4B4F" w:rsidRPr="00577940" w:rsidRDefault="005C4B4F" w:rsidP="005C4B4F">
      <w:pPr>
        <w:widowControl w:val="0"/>
        <w:numPr>
          <w:ilvl w:val="0"/>
          <w:numId w:val="23"/>
        </w:numPr>
        <w:autoSpaceDE w:val="0"/>
        <w:autoSpaceDN w:val="0"/>
        <w:adjustRightInd w:val="0"/>
        <w:spacing w:after="60" w:line="276" w:lineRule="auto"/>
        <w:ind w:left="426" w:hanging="207"/>
        <w:jc w:val="both"/>
        <w:rPr>
          <w:ins w:id="354" w:author="Paola Manfre" w:date="2022-07-19T10:34:00Z"/>
          <w:sz w:val="22"/>
          <w:szCs w:val="22"/>
        </w:rPr>
      </w:pPr>
      <w:ins w:id="355" w:author="Paola Manfre" w:date="2022-07-19T10:34:00Z">
        <w:r w:rsidRPr="00577940">
          <w:rPr>
            <w:sz w:val="22"/>
            <w:szCs w:val="22"/>
          </w:rPr>
          <w:t>le possibilità di apportare significativi miglioramenti ai processi di gestione dei rischi e di controllo dell’attività oggetto di audit.</w:t>
        </w:r>
      </w:ins>
    </w:p>
    <w:p w14:paraId="45FF85A9" w14:textId="77777777" w:rsidR="005C4B4F" w:rsidRPr="00577940" w:rsidRDefault="005C4B4F" w:rsidP="005C4B4F">
      <w:pPr>
        <w:widowControl w:val="0"/>
        <w:autoSpaceDE w:val="0"/>
        <w:autoSpaceDN w:val="0"/>
        <w:adjustRightInd w:val="0"/>
        <w:spacing w:after="60" w:line="276" w:lineRule="auto"/>
        <w:jc w:val="both"/>
        <w:rPr>
          <w:ins w:id="356" w:author="Paola Manfre" w:date="2022-07-19T10:34:00Z"/>
          <w:sz w:val="22"/>
          <w:szCs w:val="22"/>
        </w:rPr>
      </w:pPr>
      <w:ins w:id="357" w:author="Paola Manfre" w:date="2022-07-19T10:34:00Z">
        <w:r w:rsidRPr="00577940">
          <w:rPr>
            <w:sz w:val="22"/>
            <w:szCs w:val="22"/>
          </w:rPr>
          <w:t xml:space="preserve">L’attività di pianificazione ed organizzazione delle verifiche si svolge, nel rispetto delle specifiche attribuzioni, </w:t>
        </w:r>
        <w:r w:rsidRPr="00166A24">
          <w:rPr>
            <w:sz w:val="22"/>
            <w:szCs w:val="22"/>
          </w:rPr>
          <w:t xml:space="preserve">da parte dei membri </w:t>
        </w:r>
        <w:r w:rsidRPr="00577940">
          <w:rPr>
            <w:sz w:val="22"/>
            <w:szCs w:val="22"/>
          </w:rPr>
          <w:t xml:space="preserve">del Gruppo di revisori così come previsto dagli artt. 3 “Funzioni del Gruppo di Revisori” e 4 “Riunioni” del </w:t>
        </w:r>
        <w:r w:rsidRPr="00166A24">
          <w:rPr>
            <w:sz w:val="22"/>
            <w:szCs w:val="22"/>
          </w:rPr>
          <w:t xml:space="preserve">Regolamento Interno del Gruppo di Revisori, versione del 31/05/2021, </w:t>
        </w:r>
        <w:r w:rsidRPr="00577940">
          <w:rPr>
            <w:sz w:val="22"/>
            <w:szCs w:val="22"/>
          </w:rPr>
          <w:t>anche attraverso collegamenti in videoconferenza</w:t>
        </w:r>
        <w:r w:rsidRPr="00166A24">
          <w:rPr>
            <w:sz w:val="22"/>
            <w:szCs w:val="22"/>
          </w:rPr>
          <w:t xml:space="preserve"> e/o posta elettronica, </w:t>
        </w:r>
        <w:r w:rsidRPr="00577940">
          <w:rPr>
            <w:sz w:val="22"/>
            <w:szCs w:val="22"/>
          </w:rPr>
          <w:t>finalizzati alla condivisione delle attività da svolgere durante il periodo di audit.</w:t>
        </w:r>
      </w:ins>
    </w:p>
    <w:p w14:paraId="76B78294" w14:textId="7D85D07A" w:rsidR="005C4B4F" w:rsidRDefault="005C4B4F" w:rsidP="005C4B4F">
      <w:pPr>
        <w:pStyle w:val="CM13"/>
        <w:spacing w:after="60" w:line="276" w:lineRule="auto"/>
        <w:jc w:val="both"/>
        <w:rPr>
          <w:ins w:id="358" w:author="Paola Manfre" w:date="2022-07-19T10:34:00Z"/>
          <w:rFonts w:ascii="Times New Roman" w:eastAsia="Times New Roman" w:hAnsi="Times New Roman"/>
          <w:sz w:val="22"/>
          <w:szCs w:val="22"/>
        </w:rPr>
      </w:pPr>
      <w:ins w:id="359" w:author="Paola Manfre" w:date="2022-07-19T10:34:00Z">
        <w:r w:rsidRPr="003E3F9B">
          <w:rPr>
            <w:rFonts w:ascii="Times New Roman" w:hAnsi="Times New Roman"/>
            <w:sz w:val="22"/>
            <w:szCs w:val="22"/>
          </w:rPr>
          <w:t>Al Servizio di controllo supportato dal personale incardinato, può essere affiancato il personale di AT anche se a quest’ultimo</w:t>
        </w:r>
        <w:r>
          <w:rPr>
            <w:rFonts w:ascii="Times New Roman" w:hAnsi="Times New Roman"/>
            <w:sz w:val="22"/>
            <w:szCs w:val="22"/>
          </w:rPr>
          <w:t>,</w:t>
        </w:r>
        <w:r w:rsidRPr="003E3F9B">
          <w:rPr>
            <w:rFonts w:ascii="Times New Roman" w:hAnsi="Times New Roman"/>
            <w:sz w:val="22"/>
            <w:szCs w:val="22"/>
          </w:rPr>
          <w:t xml:space="preserve"> non è delegata alcuna attività amministrativa, che rimane totalmente in capo alla struttura </w:t>
        </w:r>
        <w:r w:rsidRPr="00577940">
          <w:rPr>
            <w:rFonts w:ascii="Times New Roman" w:eastAsia="Times New Roman" w:hAnsi="Times New Roman"/>
            <w:sz w:val="22"/>
            <w:szCs w:val="22"/>
          </w:rPr>
          <w:t>regionale.</w:t>
        </w:r>
      </w:ins>
    </w:p>
    <w:p w14:paraId="3EFE1D6A" w14:textId="77777777" w:rsidR="005C4B4F" w:rsidRPr="005C4B4F" w:rsidRDefault="005C4B4F">
      <w:pPr>
        <w:pStyle w:val="CM13"/>
        <w:spacing w:after="60" w:line="276" w:lineRule="auto"/>
        <w:jc w:val="both"/>
        <w:rPr>
          <w:ins w:id="360" w:author="Paola Manfre" w:date="2022-07-19T10:34:00Z"/>
          <w:rFonts w:ascii="Times New Roman" w:hAnsi="Times New Roman"/>
          <w:sz w:val="22"/>
          <w:szCs w:val="22"/>
          <w:rPrChange w:id="361" w:author="Paola Manfre" w:date="2022-07-19T10:35:00Z">
            <w:rPr>
              <w:ins w:id="362" w:author="Paola Manfre" w:date="2022-07-19T10:34:00Z"/>
              <w:rFonts w:ascii="BBJPJF+RAAAAA+TimesNewRoman,Bol" w:eastAsiaTheme="minorEastAsia" w:hAnsi="BBJPJF+RAAAAA+TimesNewRoman,Bol" w:cs="BBJPJF+RAAAAA+TimesNewRoman,Bol"/>
              <w:color w:val="000000"/>
            </w:rPr>
          </w:rPrChange>
        </w:rPr>
        <w:pPrChange w:id="363" w:author="Paola Manfre" w:date="2022-07-19T10:35:00Z">
          <w:pPr/>
        </w:pPrChange>
      </w:pPr>
      <w:ins w:id="364" w:author="Paola Manfre" w:date="2022-07-19T10:34:00Z">
        <w:r w:rsidRPr="005C4B4F">
          <w:rPr>
            <w:rFonts w:ascii="Times New Roman" w:hAnsi="Times New Roman"/>
            <w:sz w:val="22"/>
            <w:szCs w:val="22"/>
            <w:rPrChange w:id="365" w:author="Paola Manfre" w:date="2022-07-19T10:35:00Z">
              <w:rPr>
                <w:rFonts w:cs="BBJPJF+RAAAAA+TimesNewRoman,Bol"/>
                <w:color w:val="000000"/>
              </w:rPr>
            </w:rPrChange>
          </w:rPr>
          <w:t>La pianificazione dell’audit comprende, inoltre, un elenco riepilogativo delle attività che si svolgeranno durante il periodo contabile, seguendo un programma prestabilito (vedi par. 10 “Programmazione attività” del presente documento) che viene, di norma, declinato in un puntuale cronoprogramma all’interno delle note di avvio degli audit.</w:t>
        </w:r>
      </w:ins>
    </w:p>
    <w:p w14:paraId="119BC99D" w14:textId="77777777" w:rsidR="005C4B4F" w:rsidRPr="00661143" w:rsidRDefault="005C4B4F">
      <w:pPr>
        <w:pStyle w:val="Default"/>
        <w:rPr>
          <w:ins w:id="366" w:author="Paola Manfre" w:date="2022-07-19T10:34:00Z"/>
          <w:rFonts w:ascii="Times New Roman" w:hAnsi="Times New Roman"/>
          <w:rPrChange w:id="367" w:author="Paola Manfre" w:date="2022-07-19T11:02:00Z">
            <w:rPr>
              <w:ins w:id="368" w:author="Paola Manfre" w:date="2022-07-19T10:34:00Z"/>
              <w:rFonts w:ascii="Times New Roman" w:eastAsia="Times New Roman" w:hAnsi="Times New Roman"/>
              <w:sz w:val="22"/>
              <w:szCs w:val="22"/>
            </w:rPr>
          </w:rPrChange>
        </w:rPr>
        <w:pPrChange w:id="369" w:author="Paola Manfre" w:date="2022-07-19T10:34:00Z">
          <w:pPr>
            <w:pStyle w:val="CM13"/>
            <w:spacing w:after="60" w:line="276" w:lineRule="auto"/>
            <w:jc w:val="both"/>
          </w:pPr>
        </w:pPrChange>
      </w:pPr>
    </w:p>
    <w:p w14:paraId="254BE93C" w14:textId="111ECAAD" w:rsidR="0070527F" w:rsidRPr="00661143" w:rsidDel="005C4B4F" w:rsidRDefault="0070527F" w:rsidP="009C5FD6">
      <w:pPr>
        <w:widowControl w:val="0"/>
        <w:numPr>
          <w:ilvl w:val="0"/>
          <w:numId w:val="23"/>
        </w:numPr>
        <w:autoSpaceDE w:val="0"/>
        <w:autoSpaceDN w:val="0"/>
        <w:adjustRightInd w:val="0"/>
        <w:spacing w:line="288" w:lineRule="auto"/>
        <w:ind w:left="426" w:hanging="207"/>
        <w:jc w:val="both"/>
        <w:rPr>
          <w:del w:id="370" w:author="Paola Manfre" w:date="2022-07-19T10:33:00Z"/>
          <w:sz w:val="21"/>
          <w:szCs w:val="21"/>
          <w:rPrChange w:id="371" w:author="Paola Manfre" w:date="2022-07-19T11:02:00Z">
            <w:rPr>
              <w:del w:id="372" w:author="Paola Manfre" w:date="2022-07-19T10:33:00Z"/>
              <w:rFonts w:ascii="Arial" w:hAnsi="Arial" w:cs="Arial"/>
              <w:sz w:val="21"/>
              <w:szCs w:val="21"/>
            </w:rPr>
          </w:rPrChange>
        </w:rPr>
      </w:pPr>
      <w:del w:id="373" w:author="Paola Manfre" w:date="2022-07-19T10:33:00Z">
        <w:r w:rsidRPr="00661143" w:rsidDel="005C4B4F">
          <w:rPr>
            <w:sz w:val="21"/>
            <w:szCs w:val="21"/>
            <w:rPrChange w:id="374" w:author="Paola Manfre" w:date="2022-07-19T11:02:00Z">
              <w:rPr>
                <w:rFonts w:ascii="Arial" w:hAnsi="Arial" w:cs="Arial"/>
                <w:sz w:val="21"/>
                <w:szCs w:val="21"/>
              </w:rPr>
            </w:rPrChange>
          </w:rPr>
          <w:delText xml:space="preserve">gli obiettivi e le modalità di controllo dell’andamento </w:delText>
        </w:r>
        <w:r w:rsidR="00F27BD1" w:rsidRPr="00661143" w:rsidDel="005C4B4F">
          <w:rPr>
            <w:sz w:val="21"/>
            <w:szCs w:val="21"/>
            <w:rPrChange w:id="375" w:author="Paola Manfre" w:date="2022-07-19T11:02:00Z">
              <w:rPr>
                <w:rFonts w:ascii="Arial" w:hAnsi="Arial" w:cs="Arial"/>
                <w:sz w:val="21"/>
                <w:szCs w:val="21"/>
              </w:rPr>
            </w:rPrChange>
          </w:rPr>
          <w:delText>dell’attività oggetto di audit;</w:delText>
        </w:r>
      </w:del>
    </w:p>
    <w:p w14:paraId="6C3F7BF6" w14:textId="1EAECD77" w:rsidR="0070527F" w:rsidRPr="00661143" w:rsidDel="005C4B4F" w:rsidRDefault="0070527F" w:rsidP="009C5FD6">
      <w:pPr>
        <w:widowControl w:val="0"/>
        <w:numPr>
          <w:ilvl w:val="0"/>
          <w:numId w:val="23"/>
        </w:numPr>
        <w:autoSpaceDE w:val="0"/>
        <w:autoSpaceDN w:val="0"/>
        <w:adjustRightInd w:val="0"/>
        <w:spacing w:line="288" w:lineRule="auto"/>
        <w:ind w:left="426" w:hanging="207"/>
        <w:jc w:val="both"/>
        <w:rPr>
          <w:del w:id="376" w:author="Paola Manfre" w:date="2022-07-19T10:33:00Z"/>
          <w:sz w:val="21"/>
          <w:szCs w:val="21"/>
          <w:rPrChange w:id="377" w:author="Paola Manfre" w:date="2022-07-19T11:02:00Z">
            <w:rPr>
              <w:del w:id="378" w:author="Paola Manfre" w:date="2022-07-19T10:33:00Z"/>
              <w:rFonts w:ascii="Arial" w:hAnsi="Arial" w:cs="Arial"/>
              <w:sz w:val="21"/>
              <w:szCs w:val="21"/>
            </w:rPr>
          </w:rPrChange>
        </w:rPr>
      </w:pPr>
      <w:del w:id="379" w:author="Paola Manfre" w:date="2022-07-19T10:33:00Z">
        <w:r w:rsidRPr="00661143" w:rsidDel="005C4B4F">
          <w:rPr>
            <w:sz w:val="21"/>
            <w:szCs w:val="21"/>
            <w:rPrChange w:id="380" w:author="Paola Manfre" w:date="2022-07-19T11:02:00Z">
              <w:rPr>
                <w:rFonts w:ascii="Arial" w:hAnsi="Arial" w:cs="Arial"/>
                <w:sz w:val="21"/>
                <w:szCs w:val="21"/>
              </w:rPr>
            </w:rPrChange>
          </w:rPr>
          <w:delText>i rischi significativi dell’attività, i propri obiettivi, risorse ed operazioni, nonché le modalità di contenimento dei rischi en</w:delText>
        </w:r>
        <w:r w:rsidR="00F27BD1" w:rsidRPr="00661143" w:rsidDel="005C4B4F">
          <w:rPr>
            <w:sz w:val="21"/>
            <w:szCs w:val="21"/>
            <w:rPrChange w:id="381" w:author="Paola Manfre" w:date="2022-07-19T11:02:00Z">
              <w:rPr>
                <w:rFonts w:ascii="Arial" w:hAnsi="Arial" w:cs="Arial"/>
                <w:sz w:val="21"/>
                <w:szCs w:val="21"/>
              </w:rPr>
            </w:rPrChange>
          </w:rPr>
          <w:delText>tro i livelli di accettabilità;</w:delText>
        </w:r>
      </w:del>
    </w:p>
    <w:p w14:paraId="5A836C0D" w14:textId="0699E676" w:rsidR="0070527F" w:rsidRPr="00661143" w:rsidDel="005C4B4F" w:rsidRDefault="0070527F" w:rsidP="009C5FD6">
      <w:pPr>
        <w:widowControl w:val="0"/>
        <w:numPr>
          <w:ilvl w:val="0"/>
          <w:numId w:val="23"/>
        </w:numPr>
        <w:autoSpaceDE w:val="0"/>
        <w:autoSpaceDN w:val="0"/>
        <w:adjustRightInd w:val="0"/>
        <w:spacing w:line="288" w:lineRule="auto"/>
        <w:ind w:left="426" w:hanging="207"/>
        <w:jc w:val="both"/>
        <w:rPr>
          <w:del w:id="382" w:author="Paola Manfre" w:date="2022-07-19T10:33:00Z"/>
          <w:sz w:val="21"/>
          <w:szCs w:val="21"/>
          <w:rPrChange w:id="383" w:author="Paola Manfre" w:date="2022-07-19T11:02:00Z">
            <w:rPr>
              <w:del w:id="384" w:author="Paola Manfre" w:date="2022-07-19T10:33:00Z"/>
              <w:rFonts w:ascii="Arial" w:hAnsi="Arial" w:cs="Arial"/>
              <w:sz w:val="21"/>
              <w:szCs w:val="21"/>
            </w:rPr>
          </w:rPrChange>
        </w:rPr>
      </w:pPr>
      <w:del w:id="385" w:author="Paola Manfre" w:date="2022-07-19T10:33:00Z">
        <w:r w:rsidRPr="00661143" w:rsidDel="005C4B4F">
          <w:rPr>
            <w:sz w:val="21"/>
            <w:szCs w:val="21"/>
            <w:rPrChange w:id="386" w:author="Paola Manfre" w:date="2022-07-19T11:02:00Z">
              <w:rPr>
                <w:rFonts w:ascii="Arial" w:hAnsi="Arial" w:cs="Arial"/>
                <w:sz w:val="21"/>
                <w:szCs w:val="21"/>
              </w:rPr>
            </w:rPrChange>
          </w:rPr>
          <w:delText>l’adeguatezza e l’efficacia dei processi di gestione dei rischi e di controllo, in riferimento ad un ric</w:delText>
        </w:r>
        <w:r w:rsidR="00F27BD1" w:rsidRPr="00661143" w:rsidDel="005C4B4F">
          <w:rPr>
            <w:sz w:val="21"/>
            <w:szCs w:val="21"/>
            <w:rPrChange w:id="387" w:author="Paola Manfre" w:date="2022-07-19T11:02:00Z">
              <w:rPr>
                <w:rFonts w:ascii="Arial" w:hAnsi="Arial" w:cs="Arial"/>
                <w:sz w:val="21"/>
                <w:szCs w:val="21"/>
              </w:rPr>
            </w:rPrChange>
          </w:rPr>
          <w:delText>onosciuto modello di controllo;</w:delText>
        </w:r>
      </w:del>
    </w:p>
    <w:p w14:paraId="7ED506E9" w14:textId="2F514268" w:rsidR="0070527F" w:rsidRPr="00661143" w:rsidDel="005C4B4F" w:rsidRDefault="0070527F" w:rsidP="009C5FD6">
      <w:pPr>
        <w:widowControl w:val="0"/>
        <w:numPr>
          <w:ilvl w:val="0"/>
          <w:numId w:val="23"/>
        </w:numPr>
        <w:autoSpaceDE w:val="0"/>
        <w:autoSpaceDN w:val="0"/>
        <w:adjustRightInd w:val="0"/>
        <w:spacing w:after="60" w:line="288" w:lineRule="auto"/>
        <w:ind w:left="426" w:hanging="207"/>
        <w:jc w:val="both"/>
        <w:rPr>
          <w:del w:id="388" w:author="Paola Manfre" w:date="2022-07-19T10:33:00Z"/>
          <w:sz w:val="21"/>
          <w:szCs w:val="21"/>
          <w:rPrChange w:id="389" w:author="Paola Manfre" w:date="2022-07-19T11:02:00Z">
            <w:rPr>
              <w:del w:id="390" w:author="Paola Manfre" w:date="2022-07-19T10:33:00Z"/>
              <w:rFonts w:ascii="Arial" w:hAnsi="Arial" w:cs="Arial"/>
              <w:sz w:val="21"/>
              <w:szCs w:val="21"/>
            </w:rPr>
          </w:rPrChange>
        </w:rPr>
      </w:pPr>
      <w:del w:id="391" w:author="Paola Manfre" w:date="2022-07-19T10:33:00Z">
        <w:r w:rsidRPr="00661143" w:rsidDel="005C4B4F">
          <w:rPr>
            <w:sz w:val="21"/>
            <w:szCs w:val="21"/>
            <w:rPrChange w:id="392" w:author="Paola Manfre" w:date="2022-07-19T11:02:00Z">
              <w:rPr>
                <w:rFonts w:ascii="Arial" w:hAnsi="Arial" w:cs="Arial"/>
                <w:sz w:val="21"/>
                <w:szCs w:val="21"/>
              </w:rPr>
            </w:rPrChange>
          </w:rPr>
          <w:delText xml:space="preserve">le possibilità di apportare significativi miglioramenti ai processi di gestione dei rischi e di controllo </w:delText>
        </w:r>
        <w:r w:rsidR="00F27BD1" w:rsidRPr="00661143" w:rsidDel="005C4B4F">
          <w:rPr>
            <w:sz w:val="21"/>
            <w:szCs w:val="21"/>
            <w:rPrChange w:id="393" w:author="Paola Manfre" w:date="2022-07-19T11:02:00Z">
              <w:rPr>
                <w:rFonts w:ascii="Arial" w:hAnsi="Arial" w:cs="Arial"/>
                <w:sz w:val="21"/>
                <w:szCs w:val="21"/>
              </w:rPr>
            </w:rPrChange>
          </w:rPr>
          <w:delText>dell’attività oggetto di audit</w:delText>
        </w:r>
        <w:r w:rsidR="00E57A9A" w:rsidRPr="00661143" w:rsidDel="005C4B4F">
          <w:rPr>
            <w:sz w:val="21"/>
            <w:szCs w:val="21"/>
            <w:rPrChange w:id="394" w:author="Paola Manfre" w:date="2022-07-19T11:02:00Z">
              <w:rPr>
                <w:rFonts w:ascii="Arial" w:hAnsi="Arial" w:cs="Arial"/>
                <w:sz w:val="21"/>
                <w:szCs w:val="21"/>
              </w:rPr>
            </w:rPrChange>
          </w:rPr>
          <w:delText>.</w:delText>
        </w:r>
      </w:del>
    </w:p>
    <w:p w14:paraId="4D7710D4" w14:textId="75DD0116" w:rsidR="00C30A31" w:rsidRPr="00661143" w:rsidDel="005C4B4F" w:rsidRDefault="0070527F" w:rsidP="00202607">
      <w:pPr>
        <w:widowControl w:val="0"/>
        <w:autoSpaceDE w:val="0"/>
        <w:autoSpaceDN w:val="0"/>
        <w:adjustRightInd w:val="0"/>
        <w:spacing w:after="60" w:line="288" w:lineRule="auto"/>
        <w:jc w:val="both"/>
        <w:rPr>
          <w:del w:id="395" w:author="Paola Manfre" w:date="2022-07-19T10:33:00Z"/>
          <w:sz w:val="21"/>
          <w:szCs w:val="21"/>
          <w:rPrChange w:id="396" w:author="Paola Manfre" w:date="2022-07-19T11:02:00Z">
            <w:rPr>
              <w:del w:id="397" w:author="Paola Manfre" w:date="2022-07-19T10:33:00Z"/>
              <w:rFonts w:ascii="Arial" w:hAnsi="Arial" w:cs="Arial"/>
              <w:sz w:val="21"/>
              <w:szCs w:val="21"/>
            </w:rPr>
          </w:rPrChange>
        </w:rPr>
      </w:pPr>
      <w:del w:id="398" w:author="Paola Manfre" w:date="2022-07-19T10:33:00Z">
        <w:r w:rsidRPr="00661143" w:rsidDel="005C4B4F">
          <w:rPr>
            <w:sz w:val="21"/>
            <w:szCs w:val="21"/>
            <w:rPrChange w:id="399" w:author="Paola Manfre" w:date="2022-07-19T11:02:00Z">
              <w:rPr>
                <w:rFonts w:ascii="Arial" w:hAnsi="Arial" w:cs="Arial"/>
                <w:sz w:val="21"/>
                <w:szCs w:val="21"/>
              </w:rPr>
            </w:rPrChange>
          </w:rPr>
          <w:lastRenderedPageBreak/>
          <w:delText>L’attività di pianificazione ed organizzazione delle verifiche si svolge</w:delText>
        </w:r>
        <w:r w:rsidR="00C30A31" w:rsidRPr="00661143" w:rsidDel="005C4B4F">
          <w:rPr>
            <w:sz w:val="21"/>
            <w:szCs w:val="21"/>
            <w:rPrChange w:id="400" w:author="Paola Manfre" w:date="2022-07-19T11:02:00Z">
              <w:rPr>
                <w:rFonts w:ascii="Arial" w:hAnsi="Arial" w:cs="Arial"/>
                <w:sz w:val="21"/>
                <w:szCs w:val="21"/>
              </w:rPr>
            </w:rPrChange>
          </w:rPr>
          <w:delText>, nel rispetto delle specifiche attribuzioni,</w:delText>
        </w:r>
        <w:r w:rsidRPr="00661143" w:rsidDel="005C4B4F">
          <w:rPr>
            <w:sz w:val="21"/>
            <w:szCs w:val="21"/>
            <w:rPrChange w:id="401" w:author="Paola Manfre" w:date="2022-07-19T11:02:00Z">
              <w:rPr>
                <w:rFonts w:ascii="Arial" w:hAnsi="Arial" w:cs="Arial"/>
                <w:sz w:val="21"/>
                <w:szCs w:val="21"/>
              </w:rPr>
            </w:rPrChange>
          </w:rPr>
          <w:delText xml:space="preserve"> attraverso appositi incontri del Gruppo di revisori (anche attraverso collegamenti in videoconferenza) finalizzati alla condivisione delle attività da svolgere durante il periodo di audit</w:delText>
        </w:r>
        <w:r w:rsidR="00C30A31" w:rsidRPr="00661143" w:rsidDel="005C4B4F">
          <w:rPr>
            <w:sz w:val="21"/>
            <w:szCs w:val="21"/>
            <w:rPrChange w:id="402" w:author="Paola Manfre" w:date="2022-07-19T11:02:00Z">
              <w:rPr>
                <w:rFonts w:ascii="Arial" w:hAnsi="Arial" w:cs="Arial"/>
                <w:sz w:val="21"/>
                <w:szCs w:val="21"/>
              </w:rPr>
            </w:rPrChange>
          </w:rPr>
          <w:delText>.</w:delText>
        </w:r>
      </w:del>
    </w:p>
    <w:p w14:paraId="6BCD7C57" w14:textId="45CBC5A9" w:rsidR="008C2910" w:rsidRPr="00661143" w:rsidDel="005C4B4F" w:rsidRDefault="00C30A31" w:rsidP="00C30A31">
      <w:pPr>
        <w:pStyle w:val="CM13"/>
        <w:spacing w:line="293" w:lineRule="atLeast"/>
        <w:jc w:val="both"/>
        <w:rPr>
          <w:del w:id="403" w:author="Paola Manfre" w:date="2022-07-19T10:33:00Z"/>
          <w:rFonts w:ascii="Times New Roman" w:hAnsi="Times New Roman"/>
          <w:rPrChange w:id="404" w:author="Paola Manfre" w:date="2022-07-19T11:02:00Z">
            <w:rPr>
              <w:del w:id="405" w:author="Paola Manfre" w:date="2022-07-19T10:33:00Z"/>
            </w:rPr>
          </w:rPrChange>
        </w:rPr>
      </w:pPr>
      <w:del w:id="406" w:author="Paola Manfre" w:date="2022-07-19T10:33:00Z">
        <w:r w:rsidRPr="00661143" w:rsidDel="005C4B4F">
          <w:rPr>
            <w:rFonts w:ascii="Times New Roman" w:hAnsi="Times New Roman"/>
            <w:sz w:val="21"/>
            <w:szCs w:val="21"/>
            <w:rPrChange w:id="407" w:author="Paola Manfre" w:date="2022-07-19T11:02:00Z">
              <w:rPr>
                <w:rFonts w:ascii="Arial" w:hAnsi="Arial" w:cs="Arial"/>
                <w:sz w:val="21"/>
                <w:szCs w:val="21"/>
              </w:rPr>
            </w:rPrChange>
          </w:rPr>
          <w:delText>La pianificazione dell’audit comprende, inoltre, un elenco riepilogativo delle attività che si svolgeranno durante l’anno, seguendo un programma prestabilito (vedi allegato B “pianificazione delle attività”).</w:delText>
        </w:r>
      </w:del>
    </w:p>
    <w:p w14:paraId="452801F4" w14:textId="78115C55" w:rsidR="008254A5" w:rsidRPr="00661143" w:rsidDel="005C4B4F" w:rsidRDefault="008254A5" w:rsidP="008254A5">
      <w:pPr>
        <w:pStyle w:val="Default"/>
        <w:rPr>
          <w:del w:id="408" w:author="Paola Manfre" w:date="2022-07-19T10:34:00Z"/>
          <w:rFonts w:ascii="Times New Roman" w:hAnsi="Times New Roman" w:cs="Times New Roman"/>
          <w:rPrChange w:id="409" w:author="Paola Manfre" w:date="2022-07-19T11:02:00Z">
            <w:rPr>
              <w:del w:id="410" w:author="Paola Manfre" w:date="2022-07-19T10:34:00Z"/>
            </w:rPr>
          </w:rPrChange>
        </w:rPr>
      </w:pPr>
    </w:p>
    <w:p w14:paraId="2ADFBA4B" w14:textId="77777777" w:rsidR="00C30A31" w:rsidRPr="00661143" w:rsidRDefault="00C30A31" w:rsidP="00C30A31">
      <w:pPr>
        <w:pStyle w:val="Default"/>
        <w:numPr>
          <w:ilvl w:val="0"/>
          <w:numId w:val="18"/>
        </w:numPr>
        <w:spacing w:before="120" w:after="120" w:line="366" w:lineRule="atLeast"/>
        <w:ind w:left="714" w:hanging="357"/>
        <w:jc w:val="both"/>
        <w:rPr>
          <w:rFonts w:ascii="Times New Roman" w:hAnsi="Times New Roman" w:cs="Times New Roman"/>
          <w:b/>
          <w:color w:val="auto"/>
          <w:sz w:val="21"/>
          <w:szCs w:val="21"/>
          <w:rPrChange w:id="411" w:author="Paola Manfre" w:date="2022-07-19T11:02:00Z">
            <w:rPr>
              <w:rFonts w:ascii="Arial" w:hAnsi="Arial" w:cs="Arial"/>
              <w:b/>
              <w:color w:val="auto"/>
              <w:sz w:val="21"/>
              <w:szCs w:val="21"/>
            </w:rPr>
          </w:rPrChange>
        </w:rPr>
      </w:pPr>
      <w:r w:rsidRPr="00661143">
        <w:rPr>
          <w:rFonts w:ascii="Times New Roman" w:hAnsi="Times New Roman" w:cs="Times New Roman"/>
          <w:b/>
          <w:color w:val="auto"/>
          <w:sz w:val="21"/>
          <w:szCs w:val="21"/>
          <w:rPrChange w:id="412" w:author="Paola Manfre" w:date="2022-07-19T11:02:00Z">
            <w:rPr>
              <w:rFonts w:ascii="Arial" w:hAnsi="Arial" w:cs="Arial"/>
              <w:b/>
              <w:color w:val="auto"/>
              <w:sz w:val="21"/>
              <w:szCs w:val="21"/>
            </w:rPr>
          </w:rPrChange>
        </w:rPr>
        <w:t>ESECUZIONE</w:t>
      </w:r>
      <w:r w:rsidR="00804F0E" w:rsidRPr="00661143">
        <w:rPr>
          <w:rFonts w:ascii="Times New Roman" w:hAnsi="Times New Roman" w:cs="Times New Roman"/>
          <w:b/>
          <w:color w:val="auto"/>
          <w:sz w:val="21"/>
          <w:szCs w:val="21"/>
          <w:rPrChange w:id="413" w:author="Paola Manfre" w:date="2022-07-19T11:02:00Z">
            <w:rPr>
              <w:rFonts w:ascii="Arial" w:hAnsi="Arial" w:cs="Arial"/>
              <w:b/>
              <w:color w:val="auto"/>
              <w:sz w:val="21"/>
              <w:szCs w:val="21"/>
            </w:rPr>
          </w:rPrChange>
        </w:rPr>
        <w:t xml:space="preserve"> DELLA MISSIONE DI AUDIT</w:t>
      </w:r>
    </w:p>
    <w:p w14:paraId="3A3326CA" w14:textId="77777777" w:rsidR="00F6796D" w:rsidRPr="003E3F9B" w:rsidRDefault="00F6796D">
      <w:pPr>
        <w:pStyle w:val="CM5"/>
        <w:spacing w:after="60" w:line="276" w:lineRule="auto"/>
        <w:jc w:val="both"/>
        <w:rPr>
          <w:ins w:id="414" w:author="Paola Manfre" w:date="2022-07-19T10:37:00Z"/>
          <w:rFonts w:ascii="Times New Roman" w:hAnsi="Times New Roman"/>
          <w:sz w:val="22"/>
          <w:szCs w:val="22"/>
        </w:rPr>
        <w:pPrChange w:id="415" w:author="Paola Manfre" w:date="2022-07-19T10:37:00Z">
          <w:pPr>
            <w:pStyle w:val="CM5"/>
            <w:numPr>
              <w:numId w:val="18"/>
            </w:numPr>
            <w:spacing w:after="60" w:line="276" w:lineRule="auto"/>
            <w:ind w:left="720" w:hanging="360"/>
            <w:jc w:val="both"/>
          </w:pPr>
        </w:pPrChange>
      </w:pPr>
      <w:ins w:id="416" w:author="Paola Manfre" w:date="2022-07-19T10:37:00Z">
        <w:r w:rsidRPr="00577940">
          <w:rPr>
            <w:rFonts w:ascii="Times New Roman" w:hAnsi="Times New Roman"/>
            <w:sz w:val="22"/>
            <w:szCs w:val="22"/>
          </w:rPr>
          <w:t xml:space="preserve">La fase successiva alla pianificazione è quella dell’attuazione del programma di audit. Tale fase ha inizio con la comunicazione delle verifiche ai soggetti coinvolti nel processo con un congruo preavviso. Tale comunicazione avviene tramite invio di note, attraverso le quali vengono fornite informazioni in merito alla tempistica dei controlli, al Servizio di controllo incaricato, nonché alla richiesta di accesso alla documentazione oggetto di verifica. </w:t>
        </w:r>
      </w:ins>
    </w:p>
    <w:p w14:paraId="5763D492" w14:textId="77777777" w:rsidR="00F6796D" w:rsidRDefault="00F6796D">
      <w:pPr>
        <w:pStyle w:val="CM5"/>
        <w:spacing w:after="60" w:line="276" w:lineRule="auto"/>
        <w:jc w:val="both"/>
        <w:rPr>
          <w:ins w:id="417" w:author="Paola Manfre" w:date="2022-07-19T10:37:00Z"/>
          <w:rFonts w:ascii="Times New Roman" w:hAnsi="Times New Roman"/>
          <w:sz w:val="22"/>
          <w:szCs w:val="22"/>
        </w:rPr>
        <w:pPrChange w:id="418" w:author="Paola Manfre" w:date="2022-07-19T10:37:00Z">
          <w:pPr>
            <w:pStyle w:val="CM5"/>
            <w:numPr>
              <w:numId w:val="18"/>
            </w:numPr>
            <w:spacing w:after="60" w:line="276" w:lineRule="auto"/>
            <w:ind w:left="720" w:hanging="360"/>
            <w:jc w:val="both"/>
          </w:pPr>
        </w:pPrChange>
      </w:pPr>
      <w:ins w:id="419" w:author="Paola Manfre" w:date="2022-07-19T10:37:00Z">
        <w:r w:rsidRPr="00577940">
          <w:rPr>
            <w:rFonts w:ascii="Times New Roman" w:hAnsi="Times New Roman"/>
            <w:sz w:val="22"/>
            <w:szCs w:val="22"/>
          </w:rPr>
          <w:t xml:space="preserve">La fase desk, caratterizzata dall’analisi della documentazione fornita e acquisita dagli organismi coinvolti nel processo di programmazione, gestione e controllo del Programma, consente di effettuare delle verifiche preliminari – attraverso l’utilizzo di apposite checklist – sulla documentazione amministrativo-contabile soprattutto in merito all’assegnazione del contributo nel rispetto delle norme contenute nel Programma. In particolare, l’attività di controllo “desk” si concentrerà sulla verifica dei contenuti minimi negli avvisi pubblici o negli atti di gara, per la selezione degli stessi beneficiari, delle modalità di pubblicazione e dei mezzi e/o dei canali utilizzati. </w:t>
        </w:r>
      </w:ins>
    </w:p>
    <w:p w14:paraId="2BDEBFEE" w14:textId="77777777" w:rsidR="00F6796D" w:rsidRDefault="00F6796D">
      <w:pPr>
        <w:pStyle w:val="CM5"/>
        <w:spacing w:after="60" w:line="276" w:lineRule="auto"/>
        <w:jc w:val="both"/>
        <w:rPr>
          <w:ins w:id="420" w:author="Paola Manfre" w:date="2022-07-19T10:37:00Z"/>
          <w:rFonts w:ascii="Times New Roman" w:hAnsi="Times New Roman"/>
          <w:sz w:val="22"/>
          <w:szCs w:val="22"/>
        </w:rPr>
        <w:pPrChange w:id="421" w:author="Paola Manfre" w:date="2022-07-19T10:37:00Z">
          <w:pPr>
            <w:pStyle w:val="CM5"/>
            <w:numPr>
              <w:numId w:val="18"/>
            </w:numPr>
            <w:spacing w:after="60" w:line="276" w:lineRule="auto"/>
            <w:ind w:left="720" w:hanging="360"/>
            <w:jc w:val="both"/>
          </w:pPr>
        </w:pPrChange>
      </w:pPr>
      <w:ins w:id="422" w:author="Paola Manfre" w:date="2022-07-19T10:37:00Z">
        <w:r w:rsidRPr="00577940">
          <w:rPr>
            <w:rFonts w:ascii="Times New Roman" w:hAnsi="Times New Roman"/>
            <w:sz w:val="22"/>
            <w:szCs w:val="22"/>
          </w:rPr>
          <w:t xml:space="preserve">Allo stesso tempo si dovrà tenere conto delle procedure di selezione delle domande/offerte, all’esistenza di un contratto/convenzione che regoli i rapporti tra le parti per la realizzazione dei progetti e, infine, alla verifica dello stato di attuazione ed avanzamento finanziario e fisico. </w:t>
        </w:r>
      </w:ins>
    </w:p>
    <w:p w14:paraId="1B75CD9A" w14:textId="77777777" w:rsidR="00F6796D" w:rsidRPr="00577940" w:rsidRDefault="00F6796D">
      <w:pPr>
        <w:pStyle w:val="CM5"/>
        <w:spacing w:after="60" w:line="276" w:lineRule="auto"/>
        <w:jc w:val="both"/>
        <w:rPr>
          <w:ins w:id="423" w:author="Paola Manfre" w:date="2022-07-19T10:37:00Z"/>
          <w:rFonts w:ascii="Times New Roman" w:hAnsi="Times New Roman"/>
          <w:sz w:val="22"/>
          <w:szCs w:val="22"/>
        </w:rPr>
        <w:pPrChange w:id="424" w:author="Paola Manfre" w:date="2022-07-19T10:37:00Z">
          <w:pPr>
            <w:pStyle w:val="CM5"/>
            <w:numPr>
              <w:numId w:val="18"/>
            </w:numPr>
            <w:spacing w:after="60" w:line="276" w:lineRule="auto"/>
            <w:ind w:left="720" w:hanging="360"/>
            <w:jc w:val="both"/>
          </w:pPr>
        </w:pPrChange>
      </w:pPr>
      <w:ins w:id="425" w:author="Paola Manfre" w:date="2022-07-19T10:37:00Z">
        <w:r w:rsidRPr="00577940">
          <w:rPr>
            <w:rFonts w:ascii="Times New Roman" w:hAnsi="Times New Roman"/>
            <w:sz w:val="22"/>
            <w:szCs w:val="22"/>
          </w:rPr>
          <w:t>Successivamente a questa prima fase, l’AA avrà il compito di condurre il controllo in loco sui progetti presso la sede del beneficiario/soggetto attuatore consistente nella verifica della documentazione originale (amministrativo-contabile), dell’effettiva fornitura dei prodotti e dei servizi cofinanziati, nel controllo dell’esecuzione delle spese dichiarate e nell’accertamento della loro conformità alle norme e disposizioni comunitarie, nazionali e regionali.</w:t>
        </w:r>
      </w:ins>
    </w:p>
    <w:p w14:paraId="63FAA21D" w14:textId="1B928823" w:rsidR="00C95474" w:rsidRPr="00661143" w:rsidDel="00F6796D" w:rsidRDefault="00C30A31" w:rsidP="00C95474">
      <w:pPr>
        <w:pStyle w:val="CM5"/>
        <w:jc w:val="both"/>
        <w:rPr>
          <w:del w:id="426" w:author="Paola Manfre" w:date="2022-07-19T10:36:00Z"/>
          <w:rFonts w:ascii="Times New Roman" w:hAnsi="Times New Roman"/>
          <w:b/>
          <w:bCs/>
          <w:sz w:val="21"/>
          <w:szCs w:val="21"/>
          <w:rPrChange w:id="427" w:author="Paola Manfre" w:date="2022-07-19T11:01:00Z">
            <w:rPr>
              <w:del w:id="428" w:author="Paola Manfre" w:date="2022-07-19T10:36:00Z"/>
              <w:rFonts w:ascii="Arial" w:hAnsi="Arial" w:cs="Arial"/>
              <w:sz w:val="21"/>
              <w:szCs w:val="21"/>
            </w:rPr>
          </w:rPrChange>
        </w:rPr>
      </w:pPr>
      <w:del w:id="429" w:author="Paola Manfre" w:date="2022-07-19T10:36:00Z">
        <w:r w:rsidRPr="00661143" w:rsidDel="00F6796D">
          <w:rPr>
            <w:rFonts w:ascii="Times New Roman" w:hAnsi="Times New Roman"/>
            <w:b/>
            <w:bCs/>
            <w:sz w:val="21"/>
            <w:szCs w:val="21"/>
            <w:rPrChange w:id="430" w:author="Paola Manfre" w:date="2022-07-19T11:01:00Z">
              <w:rPr>
                <w:rFonts w:ascii="Arial" w:hAnsi="Arial" w:cs="Arial"/>
                <w:sz w:val="21"/>
                <w:szCs w:val="21"/>
              </w:rPr>
            </w:rPrChange>
          </w:rPr>
          <w:delText>La fase successiva alla pianificazione è quella dell’attuazione del programma di audit. Tale fase ha inizio con la comunicazione delle verifiche ai soggetti coinvolti nel processo con un congruo preavviso. Tale comunicazione avviene tramite invio di note, attraverso le quali vengono fornite informazioni in merito alla tempistica dei controlli, al Servizio di controllo incaricato, nonché alla richiesta di accesso alla documentazione oggetto di verifica. La fase desk, caratterizzata dall’analisi della documentazione fornita e acquisita dagli organismi coinvolti nel processo di programmazione, gestione e controllo del Programma, consente di effettuare delle verifiche preliminari – attraverso l’utilizzo di apposite checklist – sulla documentazione amministrativo-contabile soprattutto in merito all’assegnazione del contributo nel rispetto delle norme contenute nel P</w:delText>
        </w:r>
        <w:r w:rsidR="00C95474" w:rsidRPr="00661143" w:rsidDel="00F6796D">
          <w:rPr>
            <w:rFonts w:ascii="Times New Roman" w:hAnsi="Times New Roman"/>
            <w:b/>
            <w:bCs/>
            <w:sz w:val="21"/>
            <w:szCs w:val="21"/>
            <w:rPrChange w:id="431" w:author="Paola Manfre" w:date="2022-07-19T11:01:00Z">
              <w:rPr>
                <w:rFonts w:ascii="Arial" w:hAnsi="Arial" w:cs="Arial"/>
                <w:sz w:val="21"/>
                <w:szCs w:val="21"/>
              </w:rPr>
            </w:rPrChange>
          </w:rPr>
          <w:delText>rogramma</w:delText>
        </w:r>
        <w:r w:rsidRPr="00661143" w:rsidDel="00F6796D">
          <w:rPr>
            <w:rFonts w:ascii="Times New Roman" w:hAnsi="Times New Roman"/>
            <w:b/>
            <w:bCs/>
            <w:sz w:val="21"/>
            <w:szCs w:val="21"/>
            <w:rPrChange w:id="432" w:author="Paola Manfre" w:date="2022-07-19T11:01:00Z">
              <w:rPr>
                <w:rFonts w:ascii="Arial" w:hAnsi="Arial" w:cs="Arial"/>
                <w:sz w:val="21"/>
                <w:szCs w:val="21"/>
              </w:rPr>
            </w:rPrChange>
          </w:rPr>
          <w:delText xml:space="preserve">. In particolare, l’attività di controllo “desk” si concentrerà sulla verifica dei contenuti minimi negli avvisi pubblici o negli atti di gara, per la selezione degli stessi beneficiari, delle modalità di pubblicazione e dei mezzi e/o dei canali utilizzati. Allo stesso tempo si dovrà tenere conto delle procedure di selezione delle domande/offerte, all’esistenza di un contratto/convenzione </w:delText>
        </w:r>
        <w:r w:rsidRPr="00661143" w:rsidDel="00F6796D">
          <w:rPr>
            <w:rFonts w:ascii="Times New Roman" w:hAnsi="Times New Roman"/>
            <w:b/>
            <w:bCs/>
            <w:sz w:val="21"/>
            <w:szCs w:val="21"/>
            <w:rPrChange w:id="433" w:author="Paola Manfre" w:date="2022-07-19T11:01:00Z">
              <w:rPr>
                <w:rFonts w:ascii="Arial" w:hAnsi="Arial" w:cs="Arial"/>
                <w:sz w:val="21"/>
                <w:szCs w:val="21"/>
              </w:rPr>
            </w:rPrChange>
          </w:rPr>
          <w:lastRenderedPageBreak/>
          <w:delText>che regoli i rapporti tra le parti per la realizzazione dei progetti e, infine, alla verifica dello stato di attuazione ed avanzamento finanziario e fisico. Successivamente a questa prima fase, l’AA avrà il compito di condurre il controllo in loco su</w:delText>
        </w:r>
        <w:r w:rsidR="00804F0E" w:rsidRPr="00661143" w:rsidDel="00F6796D">
          <w:rPr>
            <w:rFonts w:ascii="Times New Roman" w:hAnsi="Times New Roman"/>
            <w:b/>
            <w:bCs/>
            <w:sz w:val="21"/>
            <w:szCs w:val="21"/>
            <w:rPrChange w:id="434" w:author="Paola Manfre" w:date="2022-07-19T11:01:00Z">
              <w:rPr>
                <w:rFonts w:ascii="Arial" w:hAnsi="Arial" w:cs="Arial"/>
                <w:sz w:val="21"/>
                <w:szCs w:val="21"/>
              </w:rPr>
            </w:rPrChange>
          </w:rPr>
          <w:delText>i progetti</w:delText>
        </w:r>
        <w:r w:rsidRPr="00661143" w:rsidDel="00F6796D">
          <w:rPr>
            <w:rFonts w:ascii="Times New Roman" w:hAnsi="Times New Roman"/>
            <w:b/>
            <w:bCs/>
            <w:sz w:val="21"/>
            <w:szCs w:val="21"/>
            <w:rPrChange w:id="435" w:author="Paola Manfre" w:date="2022-07-19T11:01:00Z">
              <w:rPr>
                <w:rFonts w:ascii="Arial" w:hAnsi="Arial" w:cs="Arial"/>
                <w:sz w:val="21"/>
                <w:szCs w:val="21"/>
              </w:rPr>
            </w:rPrChange>
          </w:rPr>
          <w:delText xml:space="preserve"> presso la sede del beneficiario/soggetto attuatore consistente nella verifica della documentazione originale (amministrativo-contabile), dell’effettiva fornitura dei prodotti e dei servizi cofinanziati, nel controllo dell’esecuzione delle spese dichiarate e nell’accertamento della loro conformità alle norme e disposizioni comunitarie, nazionali e regio</w:delText>
        </w:r>
        <w:r w:rsidR="00C95474" w:rsidRPr="00661143" w:rsidDel="00F6796D">
          <w:rPr>
            <w:rFonts w:ascii="Times New Roman" w:hAnsi="Times New Roman"/>
            <w:b/>
            <w:bCs/>
            <w:sz w:val="21"/>
            <w:szCs w:val="21"/>
            <w:rPrChange w:id="436" w:author="Paola Manfre" w:date="2022-07-19T11:01:00Z">
              <w:rPr>
                <w:rFonts w:ascii="Arial" w:hAnsi="Arial" w:cs="Arial"/>
                <w:sz w:val="21"/>
                <w:szCs w:val="21"/>
              </w:rPr>
            </w:rPrChange>
          </w:rPr>
          <w:delText>nali.</w:delText>
        </w:r>
      </w:del>
    </w:p>
    <w:p w14:paraId="212A2EB2" w14:textId="77777777" w:rsidR="00C95474" w:rsidRPr="00661143" w:rsidRDefault="00C95474" w:rsidP="00C95474">
      <w:pPr>
        <w:pStyle w:val="Default"/>
        <w:rPr>
          <w:rFonts w:ascii="Times New Roman" w:hAnsi="Times New Roman" w:cs="Times New Roman"/>
          <w:b/>
          <w:bCs/>
          <w:color w:val="auto"/>
          <w:sz w:val="21"/>
          <w:szCs w:val="21"/>
          <w:rPrChange w:id="437" w:author="Paola Manfre" w:date="2022-07-19T11:01:00Z">
            <w:rPr/>
          </w:rPrChange>
        </w:rPr>
      </w:pPr>
    </w:p>
    <w:p w14:paraId="6A4E1550" w14:textId="77777777" w:rsidR="00C30A31" w:rsidRPr="00661143" w:rsidRDefault="00C30A31" w:rsidP="00C95474">
      <w:pPr>
        <w:pStyle w:val="Default"/>
        <w:numPr>
          <w:ilvl w:val="0"/>
          <w:numId w:val="18"/>
        </w:numPr>
        <w:spacing w:before="120" w:after="120" w:line="366" w:lineRule="atLeast"/>
        <w:ind w:left="714" w:hanging="357"/>
        <w:jc w:val="both"/>
        <w:rPr>
          <w:rFonts w:ascii="Times New Roman" w:hAnsi="Times New Roman" w:cs="Times New Roman"/>
          <w:b/>
          <w:bCs/>
          <w:color w:val="auto"/>
          <w:sz w:val="21"/>
          <w:szCs w:val="21"/>
          <w:rPrChange w:id="438" w:author="Paola Manfre" w:date="2022-07-19T11:01:00Z">
            <w:rPr>
              <w:rFonts w:ascii="Arial" w:hAnsi="Arial" w:cs="Arial"/>
              <w:b/>
              <w:color w:val="auto"/>
              <w:sz w:val="21"/>
              <w:szCs w:val="21"/>
            </w:rPr>
          </w:rPrChange>
        </w:rPr>
      </w:pPr>
      <w:r w:rsidRPr="00661143">
        <w:rPr>
          <w:rFonts w:ascii="Times New Roman" w:hAnsi="Times New Roman" w:cs="Times New Roman"/>
          <w:b/>
          <w:bCs/>
          <w:color w:val="auto"/>
          <w:sz w:val="21"/>
          <w:szCs w:val="21"/>
          <w:rPrChange w:id="439" w:author="Paola Manfre" w:date="2022-07-19T11:01:00Z">
            <w:rPr>
              <w:rFonts w:ascii="Arial" w:hAnsi="Arial" w:cs="Arial"/>
              <w:b/>
              <w:color w:val="auto"/>
              <w:sz w:val="21"/>
              <w:szCs w:val="21"/>
            </w:rPr>
          </w:rPrChange>
        </w:rPr>
        <w:t>CONCLUSIONE DELLA MISSIONE DI AUDIT</w:t>
      </w:r>
    </w:p>
    <w:p w14:paraId="5094962C" w14:textId="715B057F" w:rsidR="00C30A31" w:rsidDel="00F6796D" w:rsidRDefault="00C30A31" w:rsidP="00C95474">
      <w:pPr>
        <w:pStyle w:val="CM5"/>
        <w:jc w:val="both"/>
        <w:rPr>
          <w:del w:id="440" w:author="Paola Manfre" w:date="2022-07-19T10:38:00Z"/>
          <w:rFonts w:ascii="Arial" w:hAnsi="Arial" w:cs="Arial"/>
          <w:sz w:val="21"/>
          <w:szCs w:val="21"/>
        </w:rPr>
      </w:pPr>
      <w:del w:id="441" w:author="Paola Manfre" w:date="2022-07-19T10:38:00Z">
        <w:r w:rsidRPr="009C4CC2" w:rsidDel="00F6796D">
          <w:rPr>
            <w:rFonts w:ascii="Arial" w:hAnsi="Arial" w:cs="Arial"/>
            <w:sz w:val="21"/>
            <w:szCs w:val="21"/>
          </w:rPr>
          <w:delText>L’attività di controllo condotta dall’AA vede, in conclusione dei lavori, un breve incontro (wrap-up) con il responsabile dell’organismo controllato, durante il quale vengono riportati sinteticamente gli esiti principali del lavoro svolto. L’AA si riserverà di valutare in seguito tutti gli elementi acquisiti nel corso del controllo trasmettendo una comunicazione relativa ai risultati dei controlli o l’eventuale richiesta di documentazione integrativa. Pertanto, le risultanze dell’AA possono, in via preliminare, indicare sia la conformità o meno, sia le opportunità di miglioramento. L’evidenza dell’espressione della conformità/non conformità verrà esplicitata nella checklist e nell’apposito rapporto di audit, nel quale verranno riportate le risultanze dell’attività di audit e le eventuali irregolarità riscontrate, soprattutto in merito</w:delText>
        </w:r>
        <w:r w:rsidDel="00F6796D">
          <w:rPr>
            <w:rFonts w:ascii="Arial" w:hAnsi="Arial" w:cs="Arial"/>
            <w:sz w:val="21"/>
            <w:szCs w:val="21"/>
          </w:rPr>
          <w:delText xml:space="preserve"> a</w:delText>
        </w:r>
        <w:r w:rsidR="00C95474" w:rsidDel="00F6796D">
          <w:rPr>
            <w:rFonts w:ascii="Arial" w:hAnsi="Arial" w:cs="Arial"/>
            <w:sz w:val="21"/>
            <w:szCs w:val="21"/>
          </w:rPr>
          <w:delText>:</w:delText>
        </w:r>
      </w:del>
    </w:p>
    <w:p w14:paraId="6F51F657" w14:textId="25B888E8" w:rsidR="00C30A31" w:rsidDel="00F6796D" w:rsidRDefault="00C95474" w:rsidP="00E02A12">
      <w:pPr>
        <w:pStyle w:val="CM5"/>
        <w:numPr>
          <w:ilvl w:val="0"/>
          <w:numId w:val="21"/>
        </w:numPr>
        <w:jc w:val="both"/>
        <w:rPr>
          <w:del w:id="442" w:author="Paola Manfre" w:date="2022-07-19T10:38:00Z"/>
          <w:rFonts w:ascii="Arial" w:hAnsi="Arial" w:cs="Arial"/>
          <w:sz w:val="21"/>
          <w:szCs w:val="21"/>
        </w:rPr>
      </w:pPr>
      <w:del w:id="443" w:author="Paola Manfre" w:date="2022-07-19T10:38:00Z">
        <w:r w:rsidDel="00F6796D">
          <w:rPr>
            <w:rFonts w:ascii="Arial" w:hAnsi="Arial" w:cs="Arial"/>
            <w:sz w:val="21"/>
            <w:szCs w:val="21"/>
          </w:rPr>
          <w:delText>funzionamento dei sistemi;</w:delText>
        </w:r>
      </w:del>
    </w:p>
    <w:p w14:paraId="36645813" w14:textId="4C8EBA8C" w:rsidR="00C30A31" w:rsidRPr="008927D4" w:rsidDel="00F6796D" w:rsidRDefault="00C30A31" w:rsidP="00E02A12">
      <w:pPr>
        <w:pStyle w:val="CM5"/>
        <w:numPr>
          <w:ilvl w:val="0"/>
          <w:numId w:val="21"/>
        </w:numPr>
        <w:jc w:val="both"/>
        <w:rPr>
          <w:del w:id="444" w:author="Paola Manfre" w:date="2022-07-19T10:38:00Z"/>
          <w:rFonts w:ascii="Arial" w:hAnsi="Arial" w:cs="Arial"/>
          <w:sz w:val="21"/>
          <w:szCs w:val="21"/>
        </w:rPr>
      </w:pPr>
      <w:del w:id="445" w:author="Paola Manfre" w:date="2022-07-19T10:38:00Z">
        <w:r w:rsidRPr="008927D4" w:rsidDel="00F6796D">
          <w:rPr>
            <w:rFonts w:ascii="Arial" w:hAnsi="Arial" w:cs="Arial"/>
            <w:sz w:val="21"/>
            <w:szCs w:val="21"/>
          </w:rPr>
          <w:delText>conformità dell’intervento in</w:delText>
        </w:r>
        <w:r w:rsidR="00C95474" w:rsidDel="00F6796D">
          <w:rPr>
            <w:rFonts w:ascii="Arial" w:hAnsi="Arial" w:cs="Arial"/>
            <w:sz w:val="21"/>
            <w:szCs w:val="21"/>
          </w:rPr>
          <w:delText xml:space="preserve"> relazione ai contenuti del PO</w:delText>
        </w:r>
        <w:r w:rsidR="00B52E66" w:rsidDel="00F6796D">
          <w:rPr>
            <w:rFonts w:ascii="Arial" w:hAnsi="Arial" w:cs="Arial"/>
            <w:sz w:val="21"/>
            <w:szCs w:val="21"/>
          </w:rPr>
          <w:delText>C</w:delText>
        </w:r>
        <w:r w:rsidR="00C95474" w:rsidDel="00F6796D">
          <w:rPr>
            <w:rFonts w:ascii="Arial" w:hAnsi="Arial" w:cs="Arial"/>
            <w:sz w:val="21"/>
            <w:szCs w:val="21"/>
          </w:rPr>
          <w:delText>;</w:delText>
        </w:r>
      </w:del>
    </w:p>
    <w:p w14:paraId="42939D1B" w14:textId="3B96C65B" w:rsidR="00C30A31" w:rsidRPr="008927D4" w:rsidDel="00F6796D" w:rsidRDefault="00C95474" w:rsidP="00E02A12">
      <w:pPr>
        <w:pStyle w:val="CM5"/>
        <w:numPr>
          <w:ilvl w:val="0"/>
          <w:numId w:val="21"/>
        </w:numPr>
        <w:jc w:val="both"/>
        <w:rPr>
          <w:del w:id="446" w:author="Paola Manfre" w:date="2022-07-19T10:38:00Z"/>
          <w:rFonts w:ascii="Arial" w:hAnsi="Arial" w:cs="Arial"/>
          <w:sz w:val="21"/>
          <w:szCs w:val="21"/>
        </w:rPr>
      </w:pPr>
      <w:del w:id="447" w:author="Paola Manfre" w:date="2022-07-19T10:38:00Z">
        <w:r w:rsidDel="00F6796D">
          <w:rPr>
            <w:rFonts w:ascii="Arial" w:hAnsi="Arial" w:cs="Arial"/>
            <w:sz w:val="21"/>
            <w:szCs w:val="21"/>
          </w:rPr>
          <w:delText>realizzazione dell’intervento;</w:delText>
        </w:r>
      </w:del>
    </w:p>
    <w:p w14:paraId="33FEE43C" w14:textId="6CE3390F" w:rsidR="00C30A31" w:rsidRPr="008927D4" w:rsidDel="00F6796D" w:rsidRDefault="00C30A31" w:rsidP="00E02A12">
      <w:pPr>
        <w:pStyle w:val="CM5"/>
        <w:numPr>
          <w:ilvl w:val="0"/>
          <w:numId w:val="21"/>
        </w:numPr>
        <w:jc w:val="both"/>
        <w:rPr>
          <w:del w:id="448" w:author="Paola Manfre" w:date="2022-07-19T10:38:00Z"/>
          <w:rFonts w:ascii="Arial" w:hAnsi="Arial" w:cs="Arial"/>
          <w:sz w:val="21"/>
          <w:szCs w:val="21"/>
        </w:rPr>
      </w:pPr>
      <w:del w:id="449" w:author="Paola Manfre" w:date="2022-07-19T10:38:00Z">
        <w:r w:rsidDel="00F6796D">
          <w:rPr>
            <w:rFonts w:ascii="Arial" w:hAnsi="Arial" w:cs="Arial"/>
            <w:sz w:val="21"/>
            <w:szCs w:val="21"/>
          </w:rPr>
          <w:delText>c</w:delText>
        </w:r>
        <w:r w:rsidRPr="008927D4" w:rsidDel="00F6796D">
          <w:rPr>
            <w:rFonts w:ascii="Arial" w:hAnsi="Arial" w:cs="Arial"/>
            <w:sz w:val="21"/>
            <w:szCs w:val="21"/>
          </w:rPr>
          <w:delText>onformità delle spese sostenute in relazione alla nor</w:delText>
        </w:r>
        <w:r w:rsidR="00C95474" w:rsidDel="00F6796D">
          <w:rPr>
            <w:rFonts w:ascii="Arial" w:hAnsi="Arial" w:cs="Arial"/>
            <w:sz w:val="21"/>
            <w:szCs w:val="21"/>
          </w:rPr>
          <w:delText>mativa comunitaria e nazionale;</w:delText>
        </w:r>
      </w:del>
    </w:p>
    <w:p w14:paraId="548699F4" w14:textId="1A5BFD7C" w:rsidR="00C30A31" w:rsidRPr="008927D4" w:rsidDel="00F6796D" w:rsidRDefault="00C30A31" w:rsidP="00E02A12">
      <w:pPr>
        <w:pStyle w:val="CM5"/>
        <w:numPr>
          <w:ilvl w:val="0"/>
          <w:numId w:val="21"/>
        </w:numPr>
        <w:ind w:left="714" w:hanging="357"/>
        <w:jc w:val="both"/>
        <w:rPr>
          <w:del w:id="450" w:author="Paola Manfre" w:date="2022-07-19T10:38:00Z"/>
          <w:rFonts w:ascii="Arial" w:hAnsi="Arial" w:cs="Arial"/>
          <w:sz w:val="21"/>
          <w:szCs w:val="21"/>
        </w:rPr>
      </w:pPr>
      <w:del w:id="451" w:author="Paola Manfre" w:date="2022-07-19T10:38:00Z">
        <w:r w:rsidRPr="008927D4" w:rsidDel="00F6796D">
          <w:rPr>
            <w:rFonts w:ascii="Arial" w:hAnsi="Arial" w:cs="Arial"/>
            <w:sz w:val="21"/>
            <w:szCs w:val="21"/>
          </w:rPr>
          <w:delText>eleggibilità delle spese sostenute nel rispetto della normativa nazionale e comunitaria.</w:delText>
        </w:r>
      </w:del>
    </w:p>
    <w:p w14:paraId="4ACCFC68" w14:textId="4C87F466" w:rsidR="00C30A31" w:rsidRPr="009C4CC2" w:rsidDel="00F6796D" w:rsidRDefault="00C30A31" w:rsidP="00E02A12">
      <w:pPr>
        <w:pStyle w:val="CM11"/>
        <w:spacing w:after="120" w:line="313" w:lineRule="atLeast"/>
        <w:jc w:val="both"/>
        <w:rPr>
          <w:del w:id="452" w:author="Paola Manfre" w:date="2022-07-19T10:38:00Z"/>
          <w:rFonts w:ascii="Arial" w:hAnsi="Arial" w:cs="Arial"/>
          <w:sz w:val="21"/>
          <w:szCs w:val="21"/>
        </w:rPr>
      </w:pPr>
      <w:del w:id="453" w:author="Paola Manfre" w:date="2022-07-19T10:38:00Z">
        <w:r w:rsidRPr="009C4CC2" w:rsidDel="00F6796D">
          <w:rPr>
            <w:rFonts w:ascii="Arial" w:hAnsi="Arial" w:cs="Arial"/>
            <w:sz w:val="21"/>
            <w:szCs w:val="21"/>
          </w:rPr>
          <w:delText xml:space="preserve">Tale rapporto sarà formulato nei tempi concordati, datato e </w:delText>
        </w:r>
        <w:r w:rsidR="00C95474" w:rsidDel="00F6796D">
          <w:rPr>
            <w:rFonts w:ascii="Arial" w:hAnsi="Arial" w:cs="Arial"/>
            <w:sz w:val="21"/>
            <w:szCs w:val="21"/>
          </w:rPr>
          <w:delText>sottoscritto</w:delText>
        </w:r>
        <w:r w:rsidRPr="009C4CC2" w:rsidDel="00F6796D">
          <w:rPr>
            <w:rFonts w:ascii="Arial" w:hAnsi="Arial" w:cs="Arial"/>
            <w:sz w:val="21"/>
            <w:szCs w:val="21"/>
          </w:rPr>
          <w:delText xml:space="preserve"> dall’auditor che ha eseguito la verifica </w:delText>
        </w:r>
        <w:r w:rsidR="00C95474" w:rsidDel="00F6796D">
          <w:rPr>
            <w:rFonts w:ascii="Arial" w:hAnsi="Arial" w:cs="Arial"/>
            <w:sz w:val="21"/>
            <w:szCs w:val="21"/>
          </w:rPr>
          <w:delText>e dal Responsabile dell’AA e trasmesso ai destinatari coinvolti, previo svolgimento dell’attività di quality review.</w:delText>
        </w:r>
      </w:del>
    </w:p>
    <w:p w14:paraId="34FC08A9" w14:textId="15DB5109" w:rsidR="00C30A31" w:rsidRPr="009C4CC2" w:rsidDel="00F6796D" w:rsidRDefault="00C30A31" w:rsidP="005715B1">
      <w:pPr>
        <w:pStyle w:val="CM11"/>
        <w:spacing w:after="120" w:line="313" w:lineRule="atLeast"/>
        <w:jc w:val="both"/>
        <w:rPr>
          <w:del w:id="454" w:author="Paola Manfre" w:date="2022-07-19T10:38:00Z"/>
          <w:rFonts w:ascii="Arial" w:hAnsi="Arial" w:cs="Arial"/>
          <w:sz w:val="21"/>
          <w:szCs w:val="21"/>
        </w:rPr>
      </w:pPr>
      <w:del w:id="455" w:author="Paola Manfre" w:date="2022-07-19T10:38:00Z">
        <w:r w:rsidRPr="009C4CC2" w:rsidDel="00F6796D">
          <w:rPr>
            <w:rFonts w:ascii="Arial" w:hAnsi="Arial" w:cs="Arial"/>
            <w:sz w:val="21"/>
            <w:szCs w:val="21"/>
          </w:rPr>
          <w:delText>In conformità ai principi internazionali, tutta la documentazione relativa all’audit verrà archiviata ed adeguatamente conservata in appositi fascicoli aventi – in apertura degli stessi – una breve tabella riepilogativa dei dati relativi al progetto controllato. I fascicoli dovranno essere appositamente numerati, con riferimenti facil</w:delText>
        </w:r>
        <w:r w:rsidR="00C95474" w:rsidDel="00F6796D">
          <w:rPr>
            <w:rFonts w:ascii="Arial" w:hAnsi="Arial" w:cs="Arial"/>
            <w:sz w:val="21"/>
            <w:szCs w:val="21"/>
          </w:rPr>
          <w:delText>mente leggibili ed incrociati.</w:delText>
        </w:r>
      </w:del>
    </w:p>
    <w:p w14:paraId="43E4FDEE" w14:textId="3CBA841B" w:rsidR="00C30A31" w:rsidRPr="00E02A12" w:rsidDel="00F6796D" w:rsidRDefault="00C30A31" w:rsidP="00E02A12">
      <w:pPr>
        <w:pStyle w:val="CM3"/>
        <w:spacing w:line="313" w:lineRule="atLeast"/>
        <w:jc w:val="both"/>
        <w:rPr>
          <w:del w:id="456" w:author="Paola Manfre" w:date="2022-07-19T10:38:00Z"/>
          <w:rFonts w:ascii="Arial" w:hAnsi="Arial" w:cs="Arial"/>
          <w:color w:val="000000"/>
          <w:sz w:val="21"/>
          <w:szCs w:val="21"/>
        </w:rPr>
      </w:pPr>
      <w:del w:id="457" w:author="Paola Manfre" w:date="2022-07-19T10:38:00Z">
        <w:r w:rsidRPr="00E02A12" w:rsidDel="00F6796D">
          <w:rPr>
            <w:rFonts w:ascii="Arial" w:hAnsi="Arial" w:cs="Arial"/>
            <w:color w:val="000000"/>
            <w:sz w:val="21"/>
            <w:szCs w:val="21"/>
          </w:rPr>
          <w:delText xml:space="preserve">Nel caso in cui vengano rilevate irregolarità – con o senza l’impatto finanziario – sarà necessario avviare la fase del contraddittorio con le opportune azioni di follow up. A tal riguardo, è previsto per il contraddittorio, un termine </w:delText>
        </w:r>
        <w:r w:rsidR="00C95474" w:rsidRPr="00E02A12" w:rsidDel="00F6796D">
          <w:rPr>
            <w:rFonts w:ascii="Arial" w:hAnsi="Arial" w:cs="Arial"/>
            <w:color w:val="000000"/>
            <w:sz w:val="21"/>
            <w:szCs w:val="21"/>
          </w:rPr>
          <w:delText>congruo</w:delText>
        </w:r>
        <w:r w:rsidRPr="00E02A12" w:rsidDel="00F6796D">
          <w:rPr>
            <w:rFonts w:ascii="Arial" w:hAnsi="Arial" w:cs="Arial"/>
            <w:color w:val="000000"/>
            <w:sz w:val="21"/>
            <w:szCs w:val="21"/>
          </w:rPr>
          <w:delText xml:space="preserve"> </w:delText>
        </w:r>
        <w:r w:rsidR="00C95474" w:rsidRPr="00E02A12" w:rsidDel="00F6796D">
          <w:rPr>
            <w:rFonts w:ascii="Arial" w:hAnsi="Arial" w:cs="Arial"/>
            <w:color w:val="000000"/>
            <w:sz w:val="21"/>
            <w:szCs w:val="21"/>
          </w:rPr>
          <w:delText xml:space="preserve">(di solito </w:delText>
        </w:r>
        <w:r w:rsidRPr="00E02A12" w:rsidDel="00F6796D">
          <w:rPr>
            <w:rFonts w:ascii="Arial" w:hAnsi="Arial" w:cs="Arial"/>
            <w:color w:val="000000"/>
            <w:sz w:val="21"/>
            <w:szCs w:val="21"/>
          </w:rPr>
          <w:delText>30 giorni</w:delText>
        </w:r>
        <w:r w:rsidR="00C95474" w:rsidRPr="00E02A12" w:rsidDel="00F6796D">
          <w:rPr>
            <w:rFonts w:ascii="Arial" w:hAnsi="Arial" w:cs="Arial"/>
            <w:color w:val="000000"/>
            <w:sz w:val="21"/>
            <w:szCs w:val="21"/>
          </w:rPr>
          <w:delText>)</w:delText>
        </w:r>
        <w:r w:rsidRPr="00E02A12" w:rsidDel="00F6796D">
          <w:rPr>
            <w:rFonts w:ascii="Arial" w:hAnsi="Arial" w:cs="Arial"/>
            <w:color w:val="000000"/>
            <w:sz w:val="21"/>
            <w:szCs w:val="21"/>
          </w:rPr>
          <w:delText xml:space="preserve"> a partire dalla data di invio del </w:delText>
        </w:r>
        <w:r w:rsidR="00C95474" w:rsidRPr="00E02A12" w:rsidDel="00F6796D">
          <w:rPr>
            <w:rFonts w:ascii="Arial" w:hAnsi="Arial" w:cs="Arial"/>
            <w:color w:val="000000"/>
            <w:sz w:val="21"/>
            <w:szCs w:val="21"/>
          </w:rPr>
          <w:delText>rapporto di audit</w:delText>
        </w:r>
        <w:r w:rsidRPr="00E02A12" w:rsidDel="00F6796D">
          <w:rPr>
            <w:rFonts w:ascii="Arial" w:hAnsi="Arial" w:cs="Arial"/>
            <w:color w:val="000000"/>
            <w:sz w:val="21"/>
            <w:szCs w:val="21"/>
          </w:rPr>
          <w:delText>, salvo i casi di particolare complessità per i quali verra</w:delText>
        </w:r>
        <w:r w:rsidR="00C95474" w:rsidRPr="00E02A12" w:rsidDel="00F6796D">
          <w:rPr>
            <w:rFonts w:ascii="Arial" w:hAnsi="Arial" w:cs="Arial"/>
            <w:color w:val="000000"/>
            <w:sz w:val="21"/>
            <w:szCs w:val="21"/>
          </w:rPr>
          <w:delText>nno stabiliti tempi più lunghi.</w:delText>
        </w:r>
      </w:del>
    </w:p>
    <w:p w14:paraId="4D887568" w14:textId="39E1D581" w:rsidR="00F6796D" w:rsidRPr="003E3F9B" w:rsidRDefault="00C30A31" w:rsidP="00F6796D">
      <w:pPr>
        <w:pStyle w:val="CM5"/>
        <w:spacing w:after="60" w:line="276" w:lineRule="auto"/>
        <w:jc w:val="both"/>
        <w:rPr>
          <w:ins w:id="458" w:author="Paola Manfre" w:date="2022-07-19T10:38:00Z"/>
          <w:rFonts w:ascii="Times New Roman" w:hAnsi="Times New Roman"/>
          <w:sz w:val="22"/>
          <w:szCs w:val="22"/>
        </w:rPr>
      </w:pPr>
      <w:del w:id="459" w:author="Paola Manfre" w:date="2022-07-19T10:38:00Z">
        <w:r w:rsidRPr="00E02A12" w:rsidDel="00F6796D">
          <w:rPr>
            <w:rFonts w:ascii="Arial" w:hAnsi="Arial" w:cs="Arial"/>
            <w:color w:val="000000"/>
            <w:sz w:val="21"/>
            <w:szCs w:val="21"/>
          </w:rPr>
          <w:delText>L’AA stabilisce la pianificazione di audit all’interno dell’APM, che definisce la portata, i tempi e l’ambito dell’audit in modo da sviluppare un programma più dettagliato di audit</w:delText>
        </w:r>
        <w:r w:rsidR="00CE3F07" w:rsidDel="00F6796D">
          <w:rPr>
            <w:rFonts w:ascii="Arial" w:hAnsi="Arial" w:cs="Arial"/>
            <w:color w:val="000000"/>
            <w:sz w:val="21"/>
            <w:szCs w:val="21"/>
          </w:rPr>
          <w:delText>.</w:delText>
        </w:r>
      </w:del>
      <w:ins w:id="460" w:author="Paola Manfre" w:date="2022-07-19T10:38:00Z">
        <w:r w:rsidR="00F6796D" w:rsidRPr="00577940">
          <w:rPr>
            <w:rFonts w:ascii="Times New Roman" w:hAnsi="Times New Roman"/>
            <w:sz w:val="22"/>
            <w:szCs w:val="22"/>
          </w:rPr>
          <w:t>L’attività di controllo condotta dall’AA vede, in conclusione dei lavori, un breve incontro (</w:t>
        </w:r>
        <w:proofErr w:type="spellStart"/>
        <w:r w:rsidR="00F6796D" w:rsidRPr="00577940">
          <w:rPr>
            <w:rFonts w:ascii="Times New Roman" w:hAnsi="Times New Roman"/>
            <w:sz w:val="22"/>
            <w:szCs w:val="22"/>
          </w:rPr>
          <w:t>wrap</w:t>
        </w:r>
        <w:proofErr w:type="spellEnd"/>
        <w:r w:rsidR="00F6796D" w:rsidRPr="00577940">
          <w:rPr>
            <w:rFonts w:ascii="Times New Roman" w:hAnsi="Times New Roman"/>
            <w:sz w:val="22"/>
            <w:szCs w:val="22"/>
          </w:rPr>
          <w:t xml:space="preserve">-up) con il responsabile dell’organismo controllato, durante il quale vengono riportati sinteticamente gli esiti principali del lavoro svolto. </w:t>
        </w:r>
      </w:ins>
    </w:p>
    <w:p w14:paraId="070CEC5A" w14:textId="77777777" w:rsidR="00F6796D" w:rsidRDefault="00F6796D" w:rsidP="00F6796D">
      <w:pPr>
        <w:pStyle w:val="CM5"/>
        <w:spacing w:after="60" w:line="276" w:lineRule="auto"/>
        <w:jc w:val="both"/>
        <w:rPr>
          <w:ins w:id="461" w:author="Paola Manfre" w:date="2022-07-19T10:38:00Z"/>
          <w:rFonts w:ascii="Times New Roman" w:hAnsi="Times New Roman"/>
          <w:sz w:val="22"/>
          <w:szCs w:val="22"/>
        </w:rPr>
      </w:pPr>
      <w:bookmarkStart w:id="462" w:name="_Hlk99097458"/>
      <w:ins w:id="463" w:author="Paola Manfre" w:date="2022-07-19T10:38:00Z">
        <w:r w:rsidRPr="00765F11">
          <w:rPr>
            <w:rFonts w:ascii="Times New Roman" w:hAnsi="Times New Roman"/>
            <w:sz w:val="22"/>
            <w:szCs w:val="22"/>
          </w:rPr>
          <w:t xml:space="preserve">L’AA procede, quindi all’esame della documentazione raccolta ed al completamento dei documenti di lavoro </w:t>
        </w:r>
        <w:r w:rsidRPr="00765F11">
          <w:rPr>
            <w:rFonts w:ascii="Times New Roman" w:hAnsi="Times New Roman"/>
            <w:sz w:val="22"/>
            <w:szCs w:val="22"/>
          </w:rPr>
          <w:lastRenderedPageBreak/>
          <w:t>e della check list utilizzata passando, quindi, alla redazione del documento di sintesi dell’attività di audit, rappresentato dal “Rapporto di audit”.</w:t>
        </w:r>
      </w:ins>
    </w:p>
    <w:p w14:paraId="15D3FCCF" w14:textId="77777777" w:rsidR="00F6796D" w:rsidRPr="00577940" w:rsidRDefault="00F6796D" w:rsidP="00F6796D">
      <w:pPr>
        <w:pStyle w:val="CM5"/>
        <w:spacing w:after="60" w:line="276" w:lineRule="auto"/>
        <w:jc w:val="both"/>
        <w:rPr>
          <w:ins w:id="464" w:author="Paola Manfre" w:date="2022-07-19T10:38:00Z"/>
          <w:rFonts w:ascii="Times New Roman" w:hAnsi="Times New Roman"/>
          <w:sz w:val="22"/>
          <w:szCs w:val="22"/>
        </w:rPr>
      </w:pPr>
      <w:ins w:id="465" w:author="Paola Manfre" w:date="2022-07-19T10:38:00Z">
        <w:r w:rsidRPr="00577940">
          <w:rPr>
            <w:rFonts w:ascii="Times New Roman" w:hAnsi="Times New Roman"/>
            <w:sz w:val="22"/>
            <w:szCs w:val="22"/>
          </w:rPr>
          <w:t>L’AA</w:t>
        </w:r>
        <w:r>
          <w:rPr>
            <w:rFonts w:ascii="Times New Roman" w:hAnsi="Times New Roman"/>
            <w:sz w:val="22"/>
            <w:szCs w:val="22"/>
          </w:rPr>
          <w:t xml:space="preserve"> può riservarsi </w:t>
        </w:r>
        <w:r w:rsidRPr="00577940">
          <w:rPr>
            <w:rFonts w:ascii="Times New Roman" w:hAnsi="Times New Roman"/>
            <w:sz w:val="22"/>
            <w:szCs w:val="22"/>
          </w:rPr>
          <w:t xml:space="preserve">di valutare in seguito tutti gli elementi acquisiti nel corso del controllo trasmettendo una comunicazione relativa ai risultati dei controlli o l’eventuale richiesta di documentazione integrativa. Pertanto, le risultanze dell’AA possono, in via preliminare, indicare sia la conformità o meno, sia le opportunità di miglioramento. L’evidenza dell’espressione della conformità/non conformità verrà esplicitata nella checklist e nell’apposito </w:t>
        </w:r>
        <w:r w:rsidRPr="003E3F9B">
          <w:rPr>
            <w:rFonts w:ascii="Times New Roman" w:hAnsi="Times New Roman"/>
            <w:sz w:val="22"/>
            <w:szCs w:val="22"/>
          </w:rPr>
          <w:t xml:space="preserve">Rapporto </w:t>
        </w:r>
        <w:r w:rsidRPr="00577940">
          <w:rPr>
            <w:rFonts w:ascii="Times New Roman" w:hAnsi="Times New Roman"/>
            <w:sz w:val="22"/>
            <w:szCs w:val="22"/>
          </w:rPr>
          <w:t>di audit, nel quale verranno riportate le risultanze dell’attività di audit e le eventuali irregolarità riscontrate, soprattutto in merito a:</w:t>
        </w:r>
      </w:ins>
    </w:p>
    <w:p w14:paraId="009648F3" w14:textId="77777777" w:rsidR="00F6796D" w:rsidRPr="00577940" w:rsidRDefault="00F6796D" w:rsidP="00F6796D">
      <w:pPr>
        <w:pStyle w:val="CM5"/>
        <w:numPr>
          <w:ilvl w:val="0"/>
          <w:numId w:val="21"/>
        </w:numPr>
        <w:spacing w:after="60" w:line="276" w:lineRule="auto"/>
        <w:jc w:val="both"/>
        <w:rPr>
          <w:ins w:id="466" w:author="Paola Manfre" w:date="2022-07-19T10:38:00Z"/>
          <w:rFonts w:ascii="Times New Roman" w:hAnsi="Times New Roman"/>
          <w:sz w:val="22"/>
          <w:szCs w:val="22"/>
        </w:rPr>
      </w:pPr>
      <w:ins w:id="467" w:author="Paola Manfre" w:date="2022-07-19T10:38:00Z">
        <w:r w:rsidRPr="00577940">
          <w:rPr>
            <w:rFonts w:ascii="Times New Roman" w:hAnsi="Times New Roman"/>
            <w:sz w:val="22"/>
            <w:szCs w:val="22"/>
          </w:rPr>
          <w:t>funzionamento dei sistemi;</w:t>
        </w:r>
      </w:ins>
    </w:p>
    <w:p w14:paraId="20794B26" w14:textId="77777777" w:rsidR="00F6796D" w:rsidRPr="00577940" w:rsidRDefault="00F6796D" w:rsidP="00F6796D">
      <w:pPr>
        <w:pStyle w:val="CM5"/>
        <w:numPr>
          <w:ilvl w:val="0"/>
          <w:numId w:val="21"/>
        </w:numPr>
        <w:spacing w:after="60" w:line="276" w:lineRule="auto"/>
        <w:jc w:val="both"/>
        <w:rPr>
          <w:ins w:id="468" w:author="Paola Manfre" w:date="2022-07-19T10:38:00Z"/>
          <w:rFonts w:ascii="Times New Roman" w:hAnsi="Times New Roman"/>
          <w:sz w:val="22"/>
          <w:szCs w:val="22"/>
        </w:rPr>
      </w:pPr>
      <w:ins w:id="469" w:author="Paola Manfre" w:date="2022-07-19T10:38:00Z">
        <w:r w:rsidRPr="00577940">
          <w:rPr>
            <w:rFonts w:ascii="Times New Roman" w:hAnsi="Times New Roman"/>
            <w:sz w:val="22"/>
            <w:szCs w:val="22"/>
          </w:rPr>
          <w:t>conformità dell’intervento in relazione ai contenuti del POC;</w:t>
        </w:r>
      </w:ins>
    </w:p>
    <w:p w14:paraId="6844C579" w14:textId="77777777" w:rsidR="00F6796D" w:rsidRPr="00577940" w:rsidRDefault="00F6796D" w:rsidP="00F6796D">
      <w:pPr>
        <w:pStyle w:val="CM5"/>
        <w:numPr>
          <w:ilvl w:val="0"/>
          <w:numId w:val="21"/>
        </w:numPr>
        <w:spacing w:after="60" w:line="276" w:lineRule="auto"/>
        <w:jc w:val="both"/>
        <w:rPr>
          <w:ins w:id="470" w:author="Paola Manfre" w:date="2022-07-19T10:38:00Z"/>
          <w:rFonts w:ascii="Times New Roman" w:hAnsi="Times New Roman"/>
          <w:sz w:val="22"/>
          <w:szCs w:val="22"/>
        </w:rPr>
      </w:pPr>
      <w:ins w:id="471" w:author="Paola Manfre" w:date="2022-07-19T10:38:00Z">
        <w:r w:rsidRPr="00577940">
          <w:rPr>
            <w:rFonts w:ascii="Times New Roman" w:hAnsi="Times New Roman"/>
            <w:sz w:val="22"/>
            <w:szCs w:val="22"/>
          </w:rPr>
          <w:t>realizzazione dell’intervento;</w:t>
        </w:r>
      </w:ins>
    </w:p>
    <w:p w14:paraId="3158A20A" w14:textId="77777777" w:rsidR="00F6796D" w:rsidRPr="00577940" w:rsidRDefault="00F6796D" w:rsidP="00F6796D">
      <w:pPr>
        <w:pStyle w:val="CM5"/>
        <w:numPr>
          <w:ilvl w:val="0"/>
          <w:numId w:val="21"/>
        </w:numPr>
        <w:spacing w:after="60" w:line="276" w:lineRule="auto"/>
        <w:jc w:val="both"/>
        <w:rPr>
          <w:ins w:id="472" w:author="Paola Manfre" w:date="2022-07-19T10:38:00Z"/>
          <w:rFonts w:ascii="Times New Roman" w:hAnsi="Times New Roman"/>
          <w:sz w:val="22"/>
          <w:szCs w:val="22"/>
        </w:rPr>
      </w:pPr>
      <w:ins w:id="473" w:author="Paola Manfre" w:date="2022-07-19T10:38:00Z">
        <w:r w:rsidRPr="00577940">
          <w:rPr>
            <w:rFonts w:ascii="Times New Roman" w:hAnsi="Times New Roman"/>
            <w:sz w:val="22"/>
            <w:szCs w:val="22"/>
          </w:rPr>
          <w:t>conformità delle spese sostenute in relazione alla normativa comunitaria e nazionale;</w:t>
        </w:r>
      </w:ins>
    </w:p>
    <w:p w14:paraId="304D2B28" w14:textId="77777777" w:rsidR="00F6796D" w:rsidRPr="00577940" w:rsidRDefault="00F6796D" w:rsidP="00F6796D">
      <w:pPr>
        <w:pStyle w:val="CM5"/>
        <w:numPr>
          <w:ilvl w:val="0"/>
          <w:numId w:val="21"/>
        </w:numPr>
        <w:spacing w:after="60" w:line="276" w:lineRule="auto"/>
        <w:ind w:left="714" w:hanging="357"/>
        <w:jc w:val="both"/>
        <w:rPr>
          <w:ins w:id="474" w:author="Paola Manfre" w:date="2022-07-19T10:38:00Z"/>
          <w:rFonts w:ascii="Times New Roman" w:hAnsi="Times New Roman"/>
          <w:sz w:val="22"/>
          <w:szCs w:val="22"/>
        </w:rPr>
      </w:pPr>
      <w:ins w:id="475" w:author="Paola Manfre" w:date="2022-07-19T10:38:00Z">
        <w:r w:rsidRPr="00577940">
          <w:rPr>
            <w:rFonts w:ascii="Times New Roman" w:hAnsi="Times New Roman"/>
            <w:sz w:val="22"/>
            <w:szCs w:val="22"/>
          </w:rPr>
          <w:t>eleggibilità delle spese sostenute nel rispetto della normativa nazionale e comunitaria.</w:t>
        </w:r>
      </w:ins>
    </w:p>
    <w:p w14:paraId="1B7D68FD" w14:textId="77777777" w:rsidR="00F6796D" w:rsidRDefault="00F6796D" w:rsidP="00F6796D">
      <w:pPr>
        <w:pStyle w:val="CM11"/>
        <w:spacing w:after="60" w:line="276" w:lineRule="auto"/>
        <w:jc w:val="both"/>
        <w:rPr>
          <w:ins w:id="476" w:author="Paola Manfre" w:date="2022-07-19T10:38:00Z"/>
          <w:rFonts w:ascii="Times New Roman" w:hAnsi="Times New Roman"/>
          <w:sz w:val="22"/>
          <w:szCs w:val="22"/>
        </w:rPr>
      </w:pPr>
      <w:ins w:id="477" w:author="Paola Manfre" w:date="2022-07-19T10:38:00Z">
        <w:r w:rsidRPr="00577940">
          <w:rPr>
            <w:rFonts w:ascii="Times New Roman" w:hAnsi="Times New Roman"/>
            <w:sz w:val="22"/>
            <w:szCs w:val="22"/>
          </w:rPr>
          <w:t xml:space="preserve">Tale </w:t>
        </w:r>
        <w:r w:rsidRPr="003E3F9B">
          <w:rPr>
            <w:rFonts w:ascii="Times New Roman" w:hAnsi="Times New Roman"/>
            <w:sz w:val="22"/>
            <w:szCs w:val="22"/>
          </w:rPr>
          <w:t xml:space="preserve">Rapporto </w:t>
        </w:r>
        <w:r w:rsidRPr="00577940">
          <w:rPr>
            <w:rFonts w:ascii="Times New Roman" w:hAnsi="Times New Roman"/>
            <w:sz w:val="22"/>
            <w:szCs w:val="22"/>
          </w:rPr>
          <w:t xml:space="preserve">sarà formulato nei tempi concordati, datato e sottoscritto dall’auditor che ha eseguito la verifica e dal Responsabile dell’AA e trasmesso ai destinatari coinvolti, previo svolgimento dell’attività di </w:t>
        </w:r>
        <w:proofErr w:type="spellStart"/>
        <w:r w:rsidRPr="00577940">
          <w:rPr>
            <w:rFonts w:ascii="Times New Roman" w:hAnsi="Times New Roman"/>
            <w:i/>
            <w:iCs/>
            <w:sz w:val="22"/>
            <w:szCs w:val="22"/>
          </w:rPr>
          <w:t>quality</w:t>
        </w:r>
        <w:proofErr w:type="spellEnd"/>
        <w:r w:rsidRPr="00577940">
          <w:rPr>
            <w:rFonts w:ascii="Times New Roman" w:hAnsi="Times New Roman"/>
            <w:i/>
            <w:iCs/>
            <w:sz w:val="22"/>
            <w:szCs w:val="22"/>
          </w:rPr>
          <w:t xml:space="preserve"> review</w:t>
        </w:r>
        <w:r w:rsidRPr="00577940">
          <w:rPr>
            <w:rFonts w:ascii="Times New Roman" w:hAnsi="Times New Roman"/>
            <w:sz w:val="22"/>
            <w:szCs w:val="22"/>
          </w:rPr>
          <w:t>.</w:t>
        </w:r>
      </w:ins>
    </w:p>
    <w:p w14:paraId="35316204" w14:textId="77777777" w:rsidR="00F6796D" w:rsidRPr="00577940" w:rsidRDefault="00F6796D" w:rsidP="00F6796D">
      <w:pPr>
        <w:pStyle w:val="CM11"/>
        <w:spacing w:after="60" w:line="276" w:lineRule="auto"/>
        <w:jc w:val="both"/>
        <w:rPr>
          <w:ins w:id="478" w:author="Paola Manfre" w:date="2022-07-19T10:38:00Z"/>
          <w:sz w:val="22"/>
          <w:szCs w:val="22"/>
        </w:rPr>
      </w:pPr>
      <w:ins w:id="479" w:author="Paola Manfre" w:date="2022-07-19T10:38:00Z">
        <w:r w:rsidRPr="00577940">
          <w:rPr>
            <w:rFonts w:ascii="Times New Roman" w:hAnsi="Times New Roman"/>
            <w:sz w:val="22"/>
            <w:szCs w:val="22"/>
          </w:rPr>
          <w:t xml:space="preserve">Con l’invio del Rapporto di audit provvisorio e l’eventuale richiesta di chiarimenti e di documentazione integrativa, si avvia la fase del contraddittorio. In seguito a tale fase il revisore valuta i chiarimenti e la documentazione fornita dall’organismo controllato e esprime una valutazione definitiva con la redazione di un rapporto di audit finale. I Rapporti saranno formulati nel rispetto del calendario di audit, datati e sottoscritti dal revisore che ha eseguito la verifica e dal Responsabile </w:t>
        </w:r>
        <w:proofErr w:type="spellStart"/>
        <w:r w:rsidRPr="00577940">
          <w:rPr>
            <w:rFonts w:ascii="Times New Roman" w:hAnsi="Times New Roman"/>
            <w:sz w:val="22"/>
            <w:szCs w:val="22"/>
          </w:rPr>
          <w:t>dell’AdA</w:t>
        </w:r>
        <w:proofErr w:type="spellEnd"/>
        <w:r w:rsidRPr="00577940">
          <w:rPr>
            <w:rFonts w:ascii="Times New Roman" w:hAnsi="Times New Roman"/>
            <w:sz w:val="22"/>
            <w:szCs w:val="22"/>
          </w:rPr>
          <w:t xml:space="preserve"> (per quanto riguarda il revisore italiano) e trasmesso per posta elettronica certificata ai destinatari coinvolti, previo svolgimento dell’attività di </w:t>
        </w:r>
        <w:proofErr w:type="spellStart"/>
        <w:r w:rsidRPr="00577940">
          <w:rPr>
            <w:rFonts w:ascii="Times New Roman" w:hAnsi="Times New Roman"/>
            <w:i/>
            <w:iCs/>
            <w:sz w:val="22"/>
            <w:szCs w:val="22"/>
          </w:rPr>
          <w:t>quality</w:t>
        </w:r>
        <w:proofErr w:type="spellEnd"/>
        <w:r w:rsidRPr="00577940">
          <w:rPr>
            <w:rFonts w:ascii="Times New Roman" w:hAnsi="Times New Roman"/>
            <w:i/>
            <w:iCs/>
            <w:sz w:val="22"/>
            <w:szCs w:val="22"/>
          </w:rPr>
          <w:t xml:space="preserve"> review</w:t>
        </w:r>
        <w:r w:rsidRPr="00577940">
          <w:rPr>
            <w:rFonts w:ascii="Times New Roman" w:hAnsi="Times New Roman"/>
            <w:sz w:val="22"/>
            <w:szCs w:val="22"/>
          </w:rPr>
          <w:t>.</w:t>
        </w:r>
      </w:ins>
    </w:p>
    <w:p w14:paraId="4289FE75" w14:textId="77777777" w:rsidR="00F6796D" w:rsidRPr="00577940" w:rsidRDefault="00F6796D" w:rsidP="00F6796D">
      <w:pPr>
        <w:pStyle w:val="CM11"/>
        <w:spacing w:after="60" w:line="276" w:lineRule="auto"/>
        <w:jc w:val="both"/>
        <w:rPr>
          <w:ins w:id="480" w:author="Paola Manfre" w:date="2022-07-19T10:38:00Z"/>
          <w:rFonts w:ascii="Times New Roman" w:hAnsi="Times New Roman"/>
          <w:sz w:val="22"/>
          <w:szCs w:val="22"/>
        </w:rPr>
      </w:pPr>
      <w:ins w:id="481" w:author="Paola Manfre" w:date="2022-07-19T10:38:00Z">
        <w:r w:rsidRPr="00577940">
          <w:rPr>
            <w:rFonts w:ascii="Times New Roman" w:hAnsi="Times New Roman"/>
            <w:sz w:val="22"/>
            <w:szCs w:val="22"/>
          </w:rPr>
          <w:t xml:space="preserve">In particolare, il </w:t>
        </w:r>
        <w:r w:rsidRPr="00765F11">
          <w:rPr>
            <w:rFonts w:ascii="Times New Roman" w:hAnsi="Times New Roman"/>
            <w:sz w:val="22"/>
            <w:szCs w:val="22"/>
          </w:rPr>
          <w:t xml:space="preserve">Rapporto </w:t>
        </w:r>
        <w:r w:rsidRPr="00577940">
          <w:rPr>
            <w:rFonts w:ascii="Times New Roman" w:hAnsi="Times New Roman"/>
            <w:sz w:val="22"/>
            <w:szCs w:val="22"/>
          </w:rPr>
          <w:t xml:space="preserve">di audit di sistema illustra l’attività svolta, definisce l’obiettivo e la portata dell’audit, sintetizza le osservazioni e le conseguenti raccomandazioni e formula un giudizio sintetico sulle attività svolte. Tale giudizio, espresso in coerenza con le valutazioni relative al rispetto dei “Requisiti chiave” è di fondamentale importanza in quanto determina il giudizio per singolo organismo e la valutazione complessiva sul </w:t>
        </w:r>
        <w:r w:rsidRPr="00765F11">
          <w:rPr>
            <w:rFonts w:ascii="Times New Roman" w:hAnsi="Times New Roman"/>
            <w:sz w:val="22"/>
            <w:szCs w:val="22"/>
          </w:rPr>
          <w:t xml:space="preserve">Sistema </w:t>
        </w:r>
        <w:r w:rsidRPr="00577940">
          <w:rPr>
            <w:rFonts w:ascii="Times New Roman" w:hAnsi="Times New Roman"/>
            <w:sz w:val="22"/>
            <w:szCs w:val="22"/>
          </w:rPr>
          <w:t xml:space="preserve">di </w:t>
        </w:r>
        <w:r w:rsidRPr="00765F11">
          <w:rPr>
            <w:rFonts w:ascii="Times New Roman" w:hAnsi="Times New Roman"/>
            <w:sz w:val="22"/>
            <w:szCs w:val="22"/>
          </w:rPr>
          <w:t xml:space="preserve">Gestione </w:t>
        </w:r>
        <w:r w:rsidRPr="00577940">
          <w:rPr>
            <w:rFonts w:ascii="Times New Roman" w:hAnsi="Times New Roman"/>
            <w:sz w:val="22"/>
            <w:szCs w:val="22"/>
          </w:rPr>
          <w:t xml:space="preserve">e </w:t>
        </w:r>
        <w:r w:rsidRPr="00765F11">
          <w:rPr>
            <w:rFonts w:ascii="Times New Roman" w:hAnsi="Times New Roman"/>
            <w:sz w:val="22"/>
            <w:szCs w:val="22"/>
          </w:rPr>
          <w:t xml:space="preserve">Controllo </w:t>
        </w:r>
        <w:r w:rsidRPr="00577940">
          <w:rPr>
            <w:rFonts w:ascii="Times New Roman" w:hAnsi="Times New Roman"/>
            <w:sz w:val="22"/>
            <w:szCs w:val="22"/>
          </w:rPr>
          <w:t xml:space="preserve">del </w:t>
        </w:r>
        <w:r w:rsidRPr="00765F11">
          <w:rPr>
            <w:rFonts w:ascii="Times New Roman" w:hAnsi="Times New Roman"/>
            <w:sz w:val="22"/>
            <w:szCs w:val="22"/>
          </w:rPr>
          <w:t>Programma</w:t>
        </w:r>
        <w:r w:rsidRPr="00577940">
          <w:rPr>
            <w:rFonts w:ascii="Times New Roman" w:hAnsi="Times New Roman"/>
            <w:sz w:val="22"/>
            <w:szCs w:val="22"/>
          </w:rPr>
          <w:t>.</w:t>
        </w:r>
      </w:ins>
    </w:p>
    <w:bookmarkEnd w:id="462"/>
    <w:p w14:paraId="42F3A186" w14:textId="77777777" w:rsidR="00F6796D" w:rsidRPr="00577940" w:rsidRDefault="00F6796D" w:rsidP="00F6796D">
      <w:pPr>
        <w:pStyle w:val="CM3"/>
        <w:spacing w:after="60" w:line="276" w:lineRule="auto"/>
        <w:jc w:val="both"/>
        <w:rPr>
          <w:ins w:id="482" w:author="Paola Manfre" w:date="2022-07-19T10:38:00Z"/>
          <w:rFonts w:ascii="Times New Roman" w:hAnsi="Times New Roman"/>
          <w:color w:val="000000"/>
          <w:sz w:val="22"/>
          <w:szCs w:val="22"/>
        </w:rPr>
      </w:pPr>
      <w:ins w:id="483" w:author="Paola Manfre" w:date="2022-07-19T10:38:00Z">
        <w:r w:rsidRPr="00577940">
          <w:rPr>
            <w:rFonts w:ascii="Times New Roman" w:hAnsi="Times New Roman"/>
            <w:color w:val="000000"/>
            <w:sz w:val="22"/>
            <w:szCs w:val="22"/>
          </w:rPr>
          <w:t xml:space="preserve">Nel caso in cui vengano rilevate irregolarità – con o senza impatto finanziario – sarà necessario avviare la fase del contraddittorio con le opportune azioni di follow up. </w:t>
        </w:r>
        <w:bookmarkStart w:id="484" w:name="_Hlk99097712"/>
        <w:r w:rsidRPr="00577940">
          <w:rPr>
            <w:rFonts w:ascii="Times New Roman" w:hAnsi="Times New Roman"/>
            <w:color w:val="000000"/>
            <w:sz w:val="22"/>
            <w:szCs w:val="22"/>
          </w:rPr>
          <w:t xml:space="preserve">A tal riguardo, è previsto per il contraddittorio, un termine congruo (di solito 30 giorni) a partire dalla data di invio del </w:t>
        </w:r>
        <w:r w:rsidRPr="003E3F9B">
          <w:rPr>
            <w:rFonts w:ascii="Times New Roman" w:hAnsi="Times New Roman"/>
            <w:color w:val="000000"/>
            <w:sz w:val="22"/>
            <w:szCs w:val="22"/>
          </w:rPr>
          <w:t xml:space="preserve">Rapporto </w:t>
        </w:r>
        <w:r w:rsidRPr="00577940">
          <w:rPr>
            <w:rFonts w:ascii="Times New Roman" w:hAnsi="Times New Roman"/>
            <w:color w:val="000000"/>
            <w:sz w:val="22"/>
            <w:szCs w:val="22"/>
          </w:rPr>
          <w:t>di audit, salvo i casi di particolare complessità per i quali verranno stabiliti tempi più lunghi.</w:t>
        </w:r>
      </w:ins>
    </w:p>
    <w:bookmarkEnd w:id="484"/>
    <w:p w14:paraId="6649E0C2" w14:textId="77777777" w:rsidR="00F6796D" w:rsidRPr="00661143" w:rsidRDefault="00F6796D">
      <w:pPr>
        <w:pStyle w:val="Default"/>
        <w:rPr>
          <w:rFonts w:ascii="Times New Roman" w:hAnsi="Times New Roman" w:cs="Times New Roman"/>
          <w:rPrChange w:id="485" w:author="Paola Manfre" w:date="2022-07-19T11:01:00Z">
            <w:rPr>
              <w:rFonts w:ascii="Arial" w:hAnsi="Arial" w:cs="Arial"/>
              <w:color w:val="000000"/>
              <w:sz w:val="21"/>
              <w:szCs w:val="21"/>
            </w:rPr>
          </w:rPrChange>
        </w:rPr>
        <w:pPrChange w:id="486" w:author="Paola Manfre" w:date="2022-07-19T10:38:00Z">
          <w:pPr>
            <w:pStyle w:val="CM3"/>
            <w:spacing w:after="360" w:line="313" w:lineRule="atLeast"/>
            <w:jc w:val="both"/>
          </w:pPr>
        </w:pPrChange>
      </w:pPr>
    </w:p>
    <w:p w14:paraId="5198E0FC" w14:textId="77777777" w:rsidR="00C30A31" w:rsidRPr="00661143" w:rsidRDefault="00C30A31" w:rsidP="00C30A31">
      <w:pPr>
        <w:pStyle w:val="Default"/>
        <w:numPr>
          <w:ilvl w:val="0"/>
          <w:numId w:val="18"/>
        </w:numPr>
        <w:spacing w:before="120" w:after="120" w:line="366" w:lineRule="atLeast"/>
        <w:ind w:left="714" w:hanging="357"/>
        <w:jc w:val="both"/>
        <w:rPr>
          <w:rFonts w:ascii="Times New Roman" w:hAnsi="Times New Roman" w:cs="Times New Roman"/>
          <w:b/>
          <w:color w:val="auto"/>
          <w:sz w:val="21"/>
          <w:szCs w:val="21"/>
          <w:rPrChange w:id="487" w:author="Paola Manfre" w:date="2022-07-19T11:01:00Z">
            <w:rPr>
              <w:rFonts w:ascii="Arial" w:hAnsi="Arial" w:cs="Arial"/>
              <w:b/>
              <w:color w:val="auto"/>
              <w:sz w:val="21"/>
              <w:szCs w:val="21"/>
            </w:rPr>
          </w:rPrChange>
        </w:rPr>
      </w:pPr>
      <w:bookmarkStart w:id="488" w:name="_Toc306892908"/>
      <w:bookmarkStart w:id="489" w:name="_Toc306958168"/>
      <w:bookmarkStart w:id="490" w:name="_Toc423097720"/>
      <w:bookmarkStart w:id="491" w:name="_Toc423098109"/>
      <w:r w:rsidRPr="00661143">
        <w:rPr>
          <w:rFonts w:ascii="Times New Roman" w:hAnsi="Times New Roman" w:cs="Times New Roman"/>
          <w:b/>
          <w:color w:val="auto"/>
          <w:sz w:val="21"/>
          <w:szCs w:val="21"/>
          <w:rPrChange w:id="492" w:author="Paola Manfre" w:date="2022-07-19T11:01:00Z">
            <w:rPr>
              <w:rFonts w:ascii="Arial" w:hAnsi="Arial" w:cs="Arial"/>
              <w:b/>
              <w:color w:val="auto"/>
              <w:sz w:val="21"/>
              <w:szCs w:val="21"/>
            </w:rPr>
          </w:rPrChange>
        </w:rPr>
        <w:t>REPORTING E FOLLOW UP</w:t>
      </w:r>
      <w:bookmarkEnd w:id="488"/>
      <w:bookmarkEnd w:id="489"/>
      <w:bookmarkEnd w:id="490"/>
      <w:bookmarkEnd w:id="491"/>
    </w:p>
    <w:p w14:paraId="70FC16B6" w14:textId="70D6F4D6" w:rsidR="00C30A31" w:rsidRPr="00661143" w:rsidDel="00F6796D" w:rsidRDefault="00C30A31" w:rsidP="00E02A12">
      <w:pPr>
        <w:pStyle w:val="Default"/>
        <w:spacing w:line="313" w:lineRule="atLeast"/>
        <w:jc w:val="both"/>
        <w:rPr>
          <w:del w:id="493" w:author="Paola Manfre" w:date="2022-07-19T10:38:00Z"/>
          <w:rFonts w:ascii="Times New Roman" w:hAnsi="Times New Roman" w:cs="Times New Roman"/>
          <w:sz w:val="21"/>
          <w:szCs w:val="21"/>
          <w:rPrChange w:id="494" w:author="Paola Manfre" w:date="2022-07-19T11:01:00Z">
            <w:rPr>
              <w:del w:id="495" w:author="Paola Manfre" w:date="2022-07-19T10:38:00Z"/>
              <w:rFonts w:ascii="Arial" w:hAnsi="Arial" w:cs="Arial"/>
              <w:sz w:val="21"/>
              <w:szCs w:val="21"/>
            </w:rPr>
          </w:rPrChange>
        </w:rPr>
      </w:pPr>
      <w:del w:id="496" w:author="Paola Manfre" w:date="2022-07-19T10:38:00Z">
        <w:r w:rsidRPr="00661143" w:rsidDel="00F6796D">
          <w:rPr>
            <w:rFonts w:ascii="Times New Roman" w:hAnsi="Times New Roman" w:cs="Times New Roman"/>
            <w:sz w:val="21"/>
            <w:szCs w:val="21"/>
            <w:rPrChange w:id="497" w:author="Paola Manfre" w:date="2022-07-19T11:01:00Z">
              <w:rPr>
                <w:rFonts w:ascii="Arial" w:hAnsi="Arial" w:cs="Arial"/>
                <w:sz w:val="21"/>
                <w:szCs w:val="21"/>
              </w:rPr>
            </w:rPrChange>
          </w:rPr>
          <w:delText>A</w:delText>
        </w:r>
        <w:r w:rsidR="00353094" w:rsidRPr="00661143" w:rsidDel="00F6796D">
          <w:rPr>
            <w:rFonts w:ascii="Times New Roman" w:hAnsi="Times New Roman" w:cs="Times New Roman"/>
            <w:sz w:val="21"/>
            <w:szCs w:val="21"/>
            <w:rPrChange w:id="498" w:author="Paola Manfre" w:date="2022-07-19T11:01:00Z">
              <w:rPr>
                <w:rFonts w:ascii="Arial" w:hAnsi="Arial" w:cs="Arial"/>
                <w:sz w:val="21"/>
                <w:szCs w:val="21"/>
              </w:rPr>
            </w:rPrChange>
          </w:rPr>
          <w:delText xml:space="preserve"> conclusione della verifica l’auditor procede all’esame della documentazione raccolta ed al completamento dei documenti di lavoro e delle check list utilizzate passando quindi alla redazione del documento di sintesi dell’attività di audit, rappresentato dal “Rapporto di audit”. </w:delText>
        </w:r>
        <w:r w:rsidRPr="00661143" w:rsidDel="00F6796D">
          <w:rPr>
            <w:rFonts w:ascii="Times New Roman" w:hAnsi="Times New Roman" w:cs="Times New Roman"/>
            <w:sz w:val="21"/>
            <w:szCs w:val="21"/>
            <w:rPrChange w:id="499" w:author="Paola Manfre" w:date="2022-07-19T11:01:00Z">
              <w:rPr>
                <w:rFonts w:ascii="Arial" w:hAnsi="Arial" w:cs="Arial"/>
                <w:sz w:val="21"/>
                <w:szCs w:val="21"/>
              </w:rPr>
            </w:rPrChange>
          </w:rPr>
          <w:delText xml:space="preserve">Tale documento </w:delText>
        </w:r>
        <w:r w:rsidR="00353094" w:rsidRPr="00661143" w:rsidDel="00F6796D">
          <w:rPr>
            <w:rFonts w:ascii="Times New Roman" w:hAnsi="Times New Roman" w:cs="Times New Roman"/>
            <w:sz w:val="21"/>
            <w:szCs w:val="21"/>
            <w:rPrChange w:id="500" w:author="Paola Manfre" w:date="2022-07-19T11:01:00Z">
              <w:rPr>
                <w:rFonts w:ascii="Arial" w:hAnsi="Arial" w:cs="Arial"/>
                <w:sz w:val="21"/>
                <w:szCs w:val="21"/>
              </w:rPr>
            </w:rPrChange>
          </w:rPr>
          <w:delText>compendia</w:delText>
        </w:r>
        <w:r w:rsidRPr="00661143" w:rsidDel="00F6796D">
          <w:rPr>
            <w:rFonts w:ascii="Times New Roman" w:hAnsi="Times New Roman" w:cs="Times New Roman"/>
            <w:sz w:val="21"/>
            <w:szCs w:val="21"/>
            <w:rPrChange w:id="501" w:author="Paola Manfre" w:date="2022-07-19T11:01:00Z">
              <w:rPr>
                <w:rFonts w:ascii="Arial" w:hAnsi="Arial" w:cs="Arial"/>
                <w:sz w:val="21"/>
                <w:szCs w:val="21"/>
              </w:rPr>
            </w:rPrChange>
          </w:rPr>
          <w:delText xml:space="preserve"> l’attività svolta</w:delText>
        </w:r>
        <w:r w:rsidR="00353094" w:rsidRPr="00661143" w:rsidDel="00F6796D">
          <w:rPr>
            <w:rFonts w:ascii="Times New Roman" w:hAnsi="Times New Roman" w:cs="Times New Roman"/>
            <w:sz w:val="21"/>
            <w:szCs w:val="21"/>
            <w:rPrChange w:id="502" w:author="Paola Manfre" w:date="2022-07-19T11:01:00Z">
              <w:rPr>
                <w:rFonts w:ascii="Arial" w:hAnsi="Arial" w:cs="Arial"/>
                <w:sz w:val="21"/>
                <w:szCs w:val="21"/>
              </w:rPr>
            </w:rPrChange>
          </w:rPr>
          <w:delText xml:space="preserve">, definisce gli obiettivi e </w:delText>
        </w:r>
        <w:r w:rsidRPr="00661143" w:rsidDel="00F6796D">
          <w:rPr>
            <w:rFonts w:ascii="Times New Roman" w:hAnsi="Times New Roman" w:cs="Times New Roman"/>
            <w:sz w:val="21"/>
            <w:szCs w:val="21"/>
            <w:rPrChange w:id="503" w:author="Paola Manfre" w:date="2022-07-19T11:01:00Z">
              <w:rPr>
                <w:rFonts w:ascii="Arial" w:hAnsi="Arial" w:cs="Arial"/>
                <w:sz w:val="21"/>
                <w:szCs w:val="21"/>
              </w:rPr>
            </w:rPrChange>
          </w:rPr>
          <w:delText xml:space="preserve">la portata dell’audit </w:delText>
        </w:r>
        <w:r w:rsidR="00353094" w:rsidRPr="00661143" w:rsidDel="00F6796D">
          <w:rPr>
            <w:rFonts w:ascii="Times New Roman" w:hAnsi="Times New Roman" w:cs="Times New Roman"/>
            <w:sz w:val="21"/>
            <w:szCs w:val="21"/>
            <w:rPrChange w:id="504" w:author="Paola Manfre" w:date="2022-07-19T11:01:00Z">
              <w:rPr>
                <w:rFonts w:ascii="Arial" w:hAnsi="Arial" w:cs="Arial"/>
                <w:sz w:val="21"/>
                <w:szCs w:val="21"/>
              </w:rPr>
            </w:rPrChange>
          </w:rPr>
          <w:delText xml:space="preserve">nonché le conclusioni </w:delText>
        </w:r>
        <w:r w:rsidR="00AE51F2" w:rsidRPr="00661143" w:rsidDel="00F6796D">
          <w:rPr>
            <w:rFonts w:ascii="Times New Roman" w:hAnsi="Times New Roman" w:cs="Times New Roman"/>
            <w:sz w:val="21"/>
            <w:szCs w:val="21"/>
            <w:rPrChange w:id="505" w:author="Paola Manfre" w:date="2022-07-19T11:01:00Z">
              <w:rPr>
                <w:rFonts w:ascii="Arial" w:hAnsi="Arial" w:cs="Arial"/>
                <w:sz w:val="21"/>
                <w:szCs w:val="21"/>
              </w:rPr>
            </w:rPrChange>
          </w:rPr>
          <w:delText xml:space="preserve">ed un giudizio sintetico sulle attività di </w:delText>
        </w:r>
        <w:r w:rsidR="00353094" w:rsidRPr="00661143" w:rsidDel="00F6796D">
          <w:rPr>
            <w:rFonts w:ascii="Times New Roman" w:hAnsi="Times New Roman" w:cs="Times New Roman"/>
            <w:sz w:val="21"/>
            <w:szCs w:val="21"/>
            <w:rPrChange w:id="506" w:author="Paola Manfre" w:date="2022-07-19T11:01:00Z">
              <w:rPr>
                <w:rFonts w:ascii="Arial" w:hAnsi="Arial" w:cs="Arial"/>
                <w:sz w:val="21"/>
                <w:szCs w:val="21"/>
              </w:rPr>
            </w:rPrChange>
          </w:rPr>
          <w:delText>audit</w:delText>
        </w:r>
        <w:r w:rsidR="00AE51F2" w:rsidRPr="00661143" w:rsidDel="00F6796D">
          <w:rPr>
            <w:rFonts w:ascii="Times New Roman" w:hAnsi="Times New Roman" w:cs="Times New Roman"/>
            <w:sz w:val="21"/>
            <w:szCs w:val="21"/>
            <w:rPrChange w:id="507" w:author="Paola Manfre" w:date="2022-07-19T11:01:00Z">
              <w:rPr>
                <w:rFonts w:ascii="Arial" w:hAnsi="Arial" w:cs="Arial"/>
                <w:sz w:val="21"/>
                <w:szCs w:val="21"/>
              </w:rPr>
            </w:rPrChange>
          </w:rPr>
          <w:delText xml:space="preserve"> svolte</w:delText>
        </w:r>
        <w:r w:rsidR="00353094" w:rsidRPr="00661143" w:rsidDel="00F6796D">
          <w:rPr>
            <w:rFonts w:ascii="Times New Roman" w:hAnsi="Times New Roman" w:cs="Times New Roman"/>
            <w:sz w:val="21"/>
            <w:szCs w:val="21"/>
            <w:rPrChange w:id="508" w:author="Paola Manfre" w:date="2022-07-19T11:01:00Z">
              <w:rPr>
                <w:rFonts w:ascii="Arial" w:hAnsi="Arial" w:cs="Arial"/>
                <w:sz w:val="21"/>
                <w:szCs w:val="21"/>
              </w:rPr>
            </w:rPrChange>
          </w:rPr>
          <w:delText>.</w:delText>
        </w:r>
        <w:r w:rsidR="00AE51F2" w:rsidRPr="00661143" w:rsidDel="00F6796D">
          <w:rPr>
            <w:rFonts w:ascii="Times New Roman" w:hAnsi="Times New Roman" w:cs="Times New Roman"/>
            <w:sz w:val="21"/>
            <w:szCs w:val="21"/>
            <w:rPrChange w:id="509" w:author="Paola Manfre" w:date="2022-07-19T11:01:00Z">
              <w:rPr>
                <w:rFonts w:ascii="Arial" w:hAnsi="Arial" w:cs="Arial"/>
                <w:sz w:val="21"/>
                <w:szCs w:val="21"/>
              </w:rPr>
            </w:rPrChange>
          </w:rPr>
          <w:delText xml:space="preserve"> </w:delText>
        </w:r>
        <w:r w:rsidRPr="00661143" w:rsidDel="00F6796D">
          <w:rPr>
            <w:rFonts w:ascii="Times New Roman" w:hAnsi="Times New Roman" w:cs="Times New Roman"/>
            <w:sz w:val="21"/>
            <w:szCs w:val="21"/>
            <w:rPrChange w:id="510" w:author="Paola Manfre" w:date="2022-07-19T11:01:00Z">
              <w:rPr>
                <w:rFonts w:ascii="Arial" w:hAnsi="Arial" w:cs="Arial"/>
                <w:sz w:val="21"/>
                <w:szCs w:val="21"/>
              </w:rPr>
            </w:rPrChange>
          </w:rPr>
          <w:delText xml:space="preserve">Tale </w:delText>
        </w:r>
        <w:r w:rsidRPr="00661143" w:rsidDel="00F6796D">
          <w:rPr>
            <w:rFonts w:ascii="Times New Roman" w:hAnsi="Times New Roman" w:cs="Times New Roman"/>
            <w:sz w:val="21"/>
            <w:szCs w:val="21"/>
            <w:rPrChange w:id="511" w:author="Paola Manfre" w:date="2022-07-19T11:01:00Z">
              <w:rPr>
                <w:rFonts w:ascii="Arial" w:hAnsi="Arial" w:cs="Arial"/>
                <w:sz w:val="21"/>
                <w:szCs w:val="21"/>
              </w:rPr>
            </w:rPrChange>
          </w:rPr>
          <w:lastRenderedPageBreak/>
          <w:delText>giudizio, espresso in coerenza con le valutazioni relative al rispetto dei “Requisiti chiave” è di fondamentale importanza in quanto determina il giudizio complessivo sul sistema di gestione e controllo del programma ed il successivo campionamento de</w:delText>
        </w:r>
        <w:r w:rsidR="00CE3F07" w:rsidRPr="00661143" w:rsidDel="00F6796D">
          <w:rPr>
            <w:rFonts w:ascii="Times New Roman" w:hAnsi="Times New Roman" w:cs="Times New Roman"/>
            <w:sz w:val="21"/>
            <w:szCs w:val="21"/>
            <w:rPrChange w:id="512" w:author="Paola Manfre" w:date="2022-07-19T11:01:00Z">
              <w:rPr>
                <w:rFonts w:ascii="Arial" w:hAnsi="Arial" w:cs="Arial"/>
                <w:sz w:val="21"/>
                <w:szCs w:val="21"/>
              </w:rPr>
            </w:rPrChange>
          </w:rPr>
          <w:delText>i progetti</w:delText>
        </w:r>
        <w:r w:rsidRPr="00661143" w:rsidDel="00F6796D">
          <w:rPr>
            <w:rFonts w:ascii="Times New Roman" w:hAnsi="Times New Roman" w:cs="Times New Roman"/>
            <w:sz w:val="21"/>
            <w:szCs w:val="21"/>
            <w:rPrChange w:id="513" w:author="Paola Manfre" w:date="2022-07-19T11:01:00Z">
              <w:rPr>
                <w:rFonts w:ascii="Arial" w:hAnsi="Arial" w:cs="Arial"/>
                <w:sz w:val="21"/>
                <w:szCs w:val="21"/>
              </w:rPr>
            </w:rPrChange>
          </w:rPr>
          <w:delText>.</w:delText>
        </w:r>
      </w:del>
    </w:p>
    <w:p w14:paraId="120024ED" w14:textId="33C20A68" w:rsidR="00C30A31" w:rsidRPr="00661143" w:rsidDel="00F6796D" w:rsidRDefault="00C30A31" w:rsidP="00E02A12">
      <w:pPr>
        <w:pStyle w:val="Default"/>
        <w:spacing w:line="313" w:lineRule="atLeast"/>
        <w:jc w:val="both"/>
        <w:rPr>
          <w:del w:id="514" w:author="Paola Manfre" w:date="2022-07-19T10:38:00Z"/>
          <w:rFonts w:ascii="Times New Roman" w:hAnsi="Times New Roman" w:cs="Times New Roman"/>
          <w:sz w:val="21"/>
          <w:szCs w:val="21"/>
          <w:rPrChange w:id="515" w:author="Paola Manfre" w:date="2022-07-19T11:01:00Z">
            <w:rPr>
              <w:del w:id="516" w:author="Paola Manfre" w:date="2022-07-19T10:38:00Z"/>
              <w:rFonts w:ascii="Arial" w:hAnsi="Arial" w:cs="Arial"/>
              <w:sz w:val="21"/>
              <w:szCs w:val="21"/>
            </w:rPr>
          </w:rPrChange>
        </w:rPr>
      </w:pPr>
      <w:del w:id="517" w:author="Paola Manfre" w:date="2022-07-19T10:38:00Z">
        <w:r w:rsidRPr="00661143" w:rsidDel="00F6796D">
          <w:rPr>
            <w:rFonts w:ascii="Times New Roman" w:hAnsi="Times New Roman" w:cs="Times New Roman"/>
            <w:sz w:val="21"/>
            <w:szCs w:val="21"/>
            <w:rPrChange w:id="518" w:author="Paola Manfre" w:date="2022-07-19T11:01:00Z">
              <w:rPr>
                <w:rFonts w:ascii="Arial" w:hAnsi="Arial" w:cs="Arial"/>
                <w:sz w:val="21"/>
                <w:szCs w:val="21"/>
              </w:rPr>
            </w:rPrChange>
          </w:rPr>
          <w:delText xml:space="preserve">L’eventuale </w:delText>
        </w:r>
        <w:r w:rsidR="00AE51F2" w:rsidRPr="00661143" w:rsidDel="00F6796D">
          <w:rPr>
            <w:rFonts w:ascii="Times New Roman" w:hAnsi="Times New Roman" w:cs="Times New Roman"/>
            <w:sz w:val="21"/>
            <w:szCs w:val="21"/>
            <w:rPrChange w:id="519" w:author="Paola Manfre" w:date="2022-07-19T11:01:00Z">
              <w:rPr>
                <w:rFonts w:ascii="Arial" w:hAnsi="Arial" w:cs="Arial"/>
                <w:sz w:val="21"/>
                <w:szCs w:val="21"/>
              </w:rPr>
            </w:rPrChange>
          </w:rPr>
          <w:delText xml:space="preserve">acquisizione di ulteriori informazioni o documentazione fornita dall’organismo sottoposto ad audit </w:delText>
        </w:r>
        <w:r w:rsidRPr="00661143" w:rsidDel="00F6796D">
          <w:rPr>
            <w:rFonts w:ascii="Times New Roman" w:hAnsi="Times New Roman" w:cs="Times New Roman"/>
            <w:sz w:val="21"/>
            <w:szCs w:val="21"/>
            <w:rPrChange w:id="520" w:author="Paola Manfre" w:date="2022-07-19T11:01:00Z">
              <w:rPr>
                <w:rFonts w:ascii="Arial" w:hAnsi="Arial" w:cs="Arial"/>
                <w:sz w:val="21"/>
                <w:szCs w:val="21"/>
              </w:rPr>
            </w:rPrChange>
          </w:rPr>
          <w:delText>darà luogo alla compilazione di un</w:delText>
        </w:r>
        <w:r w:rsidR="00AE51F2" w:rsidRPr="00661143" w:rsidDel="00F6796D">
          <w:rPr>
            <w:rFonts w:ascii="Times New Roman" w:hAnsi="Times New Roman" w:cs="Times New Roman"/>
            <w:sz w:val="21"/>
            <w:szCs w:val="21"/>
            <w:rPrChange w:id="521" w:author="Paola Manfre" w:date="2022-07-19T11:01:00Z">
              <w:rPr>
                <w:rFonts w:ascii="Arial" w:hAnsi="Arial" w:cs="Arial"/>
                <w:sz w:val="21"/>
                <w:szCs w:val="21"/>
              </w:rPr>
            </w:rPrChange>
          </w:rPr>
          <w:delText>o</w:delText>
        </w:r>
        <w:r w:rsidRPr="00661143" w:rsidDel="00F6796D">
          <w:rPr>
            <w:rFonts w:ascii="Times New Roman" w:hAnsi="Times New Roman" w:cs="Times New Roman"/>
            <w:sz w:val="21"/>
            <w:szCs w:val="21"/>
            <w:rPrChange w:id="522" w:author="Paola Manfre" w:date="2022-07-19T11:01:00Z">
              <w:rPr>
                <w:rFonts w:ascii="Arial" w:hAnsi="Arial" w:cs="Arial"/>
                <w:sz w:val="21"/>
                <w:szCs w:val="21"/>
              </w:rPr>
            </w:rPrChange>
          </w:rPr>
          <w:delText xml:space="preserve"> specific</w:delText>
        </w:r>
        <w:r w:rsidR="00AE51F2" w:rsidRPr="00661143" w:rsidDel="00F6796D">
          <w:rPr>
            <w:rFonts w:ascii="Times New Roman" w:hAnsi="Times New Roman" w:cs="Times New Roman"/>
            <w:sz w:val="21"/>
            <w:szCs w:val="21"/>
            <w:rPrChange w:id="523" w:author="Paola Manfre" w:date="2022-07-19T11:01:00Z">
              <w:rPr>
                <w:rFonts w:ascii="Arial" w:hAnsi="Arial" w:cs="Arial"/>
                <w:sz w:val="21"/>
                <w:szCs w:val="21"/>
              </w:rPr>
            </w:rPrChange>
          </w:rPr>
          <w:delText>o</w:delText>
        </w:r>
        <w:r w:rsidRPr="00661143" w:rsidDel="00F6796D">
          <w:rPr>
            <w:rFonts w:ascii="Times New Roman" w:hAnsi="Times New Roman" w:cs="Times New Roman"/>
            <w:sz w:val="21"/>
            <w:szCs w:val="21"/>
            <w:rPrChange w:id="524" w:author="Paola Manfre" w:date="2022-07-19T11:01:00Z">
              <w:rPr>
                <w:rFonts w:ascii="Arial" w:hAnsi="Arial" w:cs="Arial"/>
                <w:sz w:val="21"/>
                <w:szCs w:val="21"/>
              </w:rPr>
            </w:rPrChange>
          </w:rPr>
          <w:delText xml:space="preserve"> </w:delText>
        </w:r>
        <w:r w:rsidR="00AE51F2" w:rsidRPr="00661143" w:rsidDel="00F6796D">
          <w:rPr>
            <w:rFonts w:ascii="Times New Roman" w:hAnsi="Times New Roman" w:cs="Times New Roman"/>
            <w:sz w:val="21"/>
            <w:szCs w:val="21"/>
            <w:rPrChange w:id="525" w:author="Paola Manfre" w:date="2022-07-19T11:01:00Z">
              <w:rPr>
                <w:rFonts w:ascii="Arial" w:hAnsi="Arial" w:cs="Arial"/>
                <w:sz w:val="21"/>
                <w:szCs w:val="21"/>
              </w:rPr>
            </w:rPrChange>
          </w:rPr>
          <w:delText xml:space="preserve">rapporto </w:delText>
        </w:r>
        <w:r w:rsidRPr="00661143" w:rsidDel="00F6796D">
          <w:rPr>
            <w:rFonts w:ascii="Times New Roman" w:hAnsi="Times New Roman" w:cs="Times New Roman"/>
            <w:sz w:val="21"/>
            <w:szCs w:val="21"/>
            <w:rPrChange w:id="526" w:author="Paola Manfre" w:date="2022-07-19T11:01:00Z">
              <w:rPr>
                <w:rFonts w:ascii="Arial" w:hAnsi="Arial" w:cs="Arial"/>
                <w:sz w:val="21"/>
                <w:szCs w:val="21"/>
              </w:rPr>
            </w:rPrChange>
          </w:rPr>
          <w:delText xml:space="preserve">di </w:delText>
        </w:r>
        <w:r w:rsidRPr="00661143" w:rsidDel="00F6796D">
          <w:rPr>
            <w:rFonts w:ascii="Times New Roman" w:hAnsi="Times New Roman" w:cs="Times New Roman"/>
            <w:i/>
            <w:sz w:val="21"/>
            <w:szCs w:val="21"/>
            <w:rPrChange w:id="527" w:author="Paola Manfre" w:date="2022-07-19T11:01:00Z">
              <w:rPr>
                <w:rFonts w:ascii="Arial" w:hAnsi="Arial" w:cs="Arial"/>
                <w:i/>
                <w:sz w:val="21"/>
                <w:szCs w:val="21"/>
              </w:rPr>
            </w:rPrChange>
          </w:rPr>
          <w:delText>follow up</w:delText>
        </w:r>
        <w:r w:rsidRPr="00661143" w:rsidDel="00F6796D">
          <w:rPr>
            <w:rFonts w:ascii="Times New Roman" w:hAnsi="Times New Roman" w:cs="Times New Roman"/>
            <w:sz w:val="21"/>
            <w:szCs w:val="21"/>
            <w:rPrChange w:id="528" w:author="Paola Manfre" w:date="2022-07-19T11:01:00Z">
              <w:rPr>
                <w:rFonts w:ascii="Arial" w:hAnsi="Arial" w:cs="Arial"/>
                <w:sz w:val="21"/>
                <w:szCs w:val="21"/>
              </w:rPr>
            </w:rPrChange>
          </w:rPr>
          <w:delText xml:space="preserve"> recante l’indicazione delle misure preventive e/o correttive richieste, il soggetto respo</w:delText>
        </w:r>
        <w:r w:rsidR="00AE51F2" w:rsidRPr="00661143" w:rsidDel="00F6796D">
          <w:rPr>
            <w:rFonts w:ascii="Times New Roman" w:hAnsi="Times New Roman" w:cs="Times New Roman"/>
            <w:sz w:val="21"/>
            <w:szCs w:val="21"/>
            <w:rPrChange w:id="529" w:author="Paola Manfre" w:date="2022-07-19T11:01:00Z">
              <w:rPr>
                <w:rFonts w:ascii="Arial" w:hAnsi="Arial" w:cs="Arial"/>
                <w:sz w:val="21"/>
                <w:szCs w:val="21"/>
              </w:rPr>
            </w:rPrChange>
          </w:rPr>
          <w:delText xml:space="preserve">nsabile e la data di effettiva </w:delText>
        </w:r>
        <w:r w:rsidRPr="00661143" w:rsidDel="00F6796D">
          <w:rPr>
            <w:rFonts w:ascii="Times New Roman" w:hAnsi="Times New Roman" w:cs="Times New Roman"/>
            <w:sz w:val="21"/>
            <w:szCs w:val="21"/>
            <w:rPrChange w:id="530" w:author="Paola Manfre" w:date="2022-07-19T11:01:00Z">
              <w:rPr>
                <w:rFonts w:ascii="Arial" w:hAnsi="Arial" w:cs="Arial"/>
                <w:sz w:val="21"/>
                <w:szCs w:val="21"/>
              </w:rPr>
            </w:rPrChange>
          </w:rPr>
          <w:delText xml:space="preserve">implementazione di queste. </w:delText>
        </w:r>
        <w:r w:rsidR="009D247C" w:rsidRPr="00661143" w:rsidDel="00F6796D">
          <w:rPr>
            <w:rFonts w:ascii="Times New Roman" w:hAnsi="Times New Roman" w:cs="Times New Roman"/>
            <w:sz w:val="21"/>
            <w:szCs w:val="21"/>
            <w:rPrChange w:id="531" w:author="Paola Manfre" w:date="2022-07-19T11:01:00Z">
              <w:rPr>
                <w:rFonts w:ascii="Arial" w:hAnsi="Arial" w:cs="Arial"/>
                <w:sz w:val="21"/>
                <w:szCs w:val="21"/>
              </w:rPr>
            </w:rPrChange>
          </w:rPr>
          <w:delText xml:space="preserve">Il rapporto </w:delText>
        </w:r>
        <w:r w:rsidRPr="00661143" w:rsidDel="00F6796D">
          <w:rPr>
            <w:rFonts w:ascii="Times New Roman" w:hAnsi="Times New Roman" w:cs="Times New Roman"/>
            <w:sz w:val="21"/>
            <w:szCs w:val="21"/>
            <w:rPrChange w:id="532" w:author="Paola Manfre" w:date="2022-07-19T11:01:00Z">
              <w:rPr>
                <w:rFonts w:ascii="Arial" w:hAnsi="Arial" w:cs="Arial"/>
                <w:sz w:val="21"/>
                <w:szCs w:val="21"/>
              </w:rPr>
            </w:rPrChange>
          </w:rPr>
          <w:delText xml:space="preserve">di </w:delText>
        </w:r>
        <w:r w:rsidRPr="00661143" w:rsidDel="00F6796D">
          <w:rPr>
            <w:rFonts w:ascii="Times New Roman" w:hAnsi="Times New Roman" w:cs="Times New Roman"/>
            <w:i/>
            <w:sz w:val="21"/>
            <w:szCs w:val="21"/>
            <w:rPrChange w:id="533" w:author="Paola Manfre" w:date="2022-07-19T11:01:00Z">
              <w:rPr>
                <w:rFonts w:ascii="Arial" w:hAnsi="Arial" w:cs="Arial"/>
                <w:i/>
                <w:sz w:val="21"/>
                <w:szCs w:val="21"/>
              </w:rPr>
            </w:rPrChange>
          </w:rPr>
          <w:delText>follow up</w:delText>
        </w:r>
        <w:r w:rsidRPr="00661143" w:rsidDel="00F6796D">
          <w:rPr>
            <w:rFonts w:ascii="Times New Roman" w:hAnsi="Times New Roman" w:cs="Times New Roman"/>
            <w:sz w:val="21"/>
            <w:szCs w:val="21"/>
            <w:rPrChange w:id="534" w:author="Paola Manfre" w:date="2022-07-19T11:01:00Z">
              <w:rPr>
                <w:rFonts w:ascii="Arial" w:hAnsi="Arial" w:cs="Arial"/>
                <w:sz w:val="21"/>
                <w:szCs w:val="21"/>
              </w:rPr>
            </w:rPrChange>
          </w:rPr>
          <w:delText xml:space="preserve"> </w:delText>
        </w:r>
        <w:r w:rsidR="009D247C" w:rsidRPr="00661143" w:rsidDel="00F6796D">
          <w:rPr>
            <w:rFonts w:ascii="Times New Roman" w:hAnsi="Times New Roman" w:cs="Times New Roman"/>
            <w:sz w:val="21"/>
            <w:szCs w:val="21"/>
            <w:rPrChange w:id="535" w:author="Paola Manfre" w:date="2022-07-19T11:01:00Z">
              <w:rPr>
                <w:rFonts w:ascii="Arial" w:hAnsi="Arial" w:cs="Arial"/>
                <w:sz w:val="21"/>
                <w:szCs w:val="21"/>
              </w:rPr>
            </w:rPrChange>
          </w:rPr>
          <w:delText xml:space="preserve">sarà </w:delText>
        </w:r>
        <w:r w:rsidRPr="00661143" w:rsidDel="00F6796D">
          <w:rPr>
            <w:rFonts w:ascii="Times New Roman" w:hAnsi="Times New Roman" w:cs="Times New Roman"/>
            <w:sz w:val="21"/>
            <w:szCs w:val="21"/>
            <w:rPrChange w:id="536" w:author="Paola Manfre" w:date="2022-07-19T11:01:00Z">
              <w:rPr>
                <w:rFonts w:ascii="Arial" w:hAnsi="Arial" w:cs="Arial"/>
                <w:sz w:val="21"/>
                <w:szCs w:val="21"/>
              </w:rPr>
            </w:rPrChange>
          </w:rPr>
          <w:delText>allegat</w:delText>
        </w:r>
        <w:r w:rsidR="009D247C" w:rsidRPr="00661143" w:rsidDel="00F6796D">
          <w:rPr>
            <w:rFonts w:ascii="Times New Roman" w:hAnsi="Times New Roman" w:cs="Times New Roman"/>
            <w:sz w:val="21"/>
            <w:szCs w:val="21"/>
            <w:rPrChange w:id="537" w:author="Paola Manfre" w:date="2022-07-19T11:01:00Z">
              <w:rPr>
                <w:rFonts w:ascii="Arial" w:hAnsi="Arial" w:cs="Arial"/>
                <w:sz w:val="21"/>
                <w:szCs w:val="21"/>
              </w:rPr>
            </w:rPrChange>
          </w:rPr>
          <w:delText>o</w:delText>
        </w:r>
        <w:r w:rsidRPr="00661143" w:rsidDel="00F6796D">
          <w:rPr>
            <w:rFonts w:ascii="Times New Roman" w:hAnsi="Times New Roman" w:cs="Times New Roman"/>
            <w:sz w:val="21"/>
            <w:szCs w:val="21"/>
            <w:rPrChange w:id="538" w:author="Paola Manfre" w:date="2022-07-19T11:01:00Z">
              <w:rPr>
                <w:rFonts w:ascii="Arial" w:hAnsi="Arial" w:cs="Arial"/>
                <w:sz w:val="21"/>
                <w:szCs w:val="21"/>
              </w:rPr>
            </w:rPrChange>
          </w:rPr>
          <w:delText xml:space="preserve"> agli atti del fascicolo di controllo di audit.</w:delText>
        </w:r>
      </w:del>
    </w:p>
    <w:p w14:paraId="5211CBA3" w14:textId="77777777" w:rsidR="00F6796D" w:rsidRPr="00661143" w:rsidRDefault="00F6796D" w:rsidP="00F6796D">
      <w:pPr>
        <w:pStyle w:val="Default"/>
        <w:spacing w:before="60" w:after="60" w:line="276" w:lineRule="auto"/>
        <w:jc w:val="both"/>
        <w:rPr>
          <w:ins w:id="539" w:author="Paola Manfre" w:date="2022-07-19T10:38:00Z"/>
          <w:rFonts w:ascii="Times New Roman" w:hAnsi="Times New Roman" w:cs="Times New Roman"/>
          <w:sz w:val="22"/>
          <w:szCs w:val="22"/>
        </w:rPr>
      </w:pPr>
      <w:ins w:id="540" w:author="Paola Manfre" w:date="2022-07-19T10:38:00Z">
        <w:r w:rsidRPr="00661143">
          <w:rPr>
            <w:rFonts w:ascii="Times New Roman" w:hAnsi="Times New Roman" w:cs="Times New Roman"/>
            <w:sz w:val="22"/>
            <w:szCs w:val="22"/>
          </w:rPr>
          <w:t>A conclusione della verifica l’auditor procede all’esame della documentazione raccolta ed al completamento dei documenti di lavoro e delle check list utilizzate passando quindi alla redazione del documento di sintesi dell’attività di audit, rappresentato dal “Rapporto di audit”. Tale documento compendia l’attività svolta, descrive gli obiettivi e la portata dell’audit, nonché le conclusioni ed un giudizio sintetico sulle attività di audit svolte. Tale giudizio, nel caso dell’audit di sistema, è espresso in coerenza con le valutazioni relative al rispetto dei “Requisiti chiave” ed è di fondamentale importanza in quanto determina il giudizio complessivo sul Sistema di Gestione e Controllo del Programma ed il successivo campionamento dei progetti.</w:t>
        </w:r>
      </w:ins>
    </w:p>
    <w:p w14:paraId="0FBE0D66" w14:textId="77777777" w:rsidR="00F6796D" w:rsidRPr="00661143" w:rsidRDefault="00F6796D" w:rsidP="00F6796D">
      <w:pPr>
        <w:pStyle w:val="Default"/>
        <w:spacing w:before="60" w:after="60" w:line="276" w:lineRule="auto"/>
        <w:jc w:val="both"/>
        <w:rPr>
          <w:ins w:id="541" w:author="Paola Manfre" w:date="2022-07-19T10:38:00Z"/>
          <w:rFonts w:ascii="Times New Roman" w:hAnsi="Times New Roman" w:cs="Times New Roman"/>
          <w:sz w:val="22"/>
          <w:szCs w:val="22"/>
        </w:rPr>
      </w:pPr>
      <w:ins w:id="542" w:author="Paola Manfre" w:date="2022-07-19T10:38:00Z">
        <w:r w:rsidRPr="00661143">
          <w:rPr>
            <w:rFonts w:ascii="Times New Roman" w:hAnsi="Times New Roman" w:cs="Times New Roman"/>
            <w:sz w:val="22"/>
            <w:szCs w:val="22"/>
          </w:rPr>
          <w:t xml:space="preserve">L’eventuale acquisizione di ulteriori informazioni o documentazione fornita dall’organismo sottoposto ad audit darà luogo alla compilazione di uno specifico Rapporto di </w:t>
        </w:r>
        <w:r w:rsidRPr="00661143">
          <w:rPr>
            <w:rFonts w:ascii="Times New Roman" w:hAnsi="Times New Roman" w:cs="Times New Roman"/>
            <w:i/>
            <w:sz w:val="22"/>
            <w:szCs w:val="22"/>
          </w:rPr>
          <w:t>follow up</w:t>
        </w:r>
        <w:r w:rsidRPr="00661143">
          <w:rPr>
            <w:rFonts w:ascii="Times New Roman" w:hAnsi="Times New Roman" w:cs="Times New Roman"/>
            <w:sz w:val="22"/>
            <w:szCs w:val="22"/>
          </w:rPr>
          <w:t xml:space="preserve"> recante l’indicazione delle misure preventive e/o correttive richieste, il soggetto responsabile e la data di effettiva implementazione di queste. Il Rapporto di </w:t>
        </w:r>
        <w:r w:rsidRPr="00661143">
          <w:rPr>
            <w:rFonts w:ascii="Times New Roman" w:hAnsi="Times New Roman" w:cs="Times New Roman"/>
            <w:i/>
            <w:sz w:val="22"/>
            <w:szCs w:val="22"/>
          </w:rPr>
          <w:t>follow up</w:t>
        </w:r>
        <w:r w:rsidRPr="00661143">
          <w:rPr>
            <w:rFonts w:ascii="Times New Roman" w:hAnsi="Times New Roman" w:cs="Times New Roman"/>
            <w:sz w:val="22"/>
            <w:szCs w:val="22"/>
          </w:rPr>
          <w:t xml:space="preserve"> sarà allegato agli atti del fascicolo di controllo di audit.</w:t>
        </w:r>
      </w:ins>
    </w:p>
    <w:p w14:paraId="453FF83B" w14:textId="31D83FE2" w:rsidR="00F6796D" w:rsidRPr="00661143" w:rsidDel="00F6796D" w:rsidRDefault="00F6796D" w:rsidP="00C30A31">
      <w:pPr>
        <w:pStyle w:val="Default"/>
        <w:spacing w:line="291" w:lineRule="atLeast"/>
        <w:rPr>
          <w:del w:id="543" w:author="Paola Manfre" w:date="2022-07-19T10:39:00Z"/>
          <w:rFonts w:ascii="Times New Roman" w:hAnsi="Times New Roman" w:cs="Times New Roman"/>
          <w:sz w:val="21"/>
          <w:szCs w:val="21"/>
          <w:rPrChange w:id="544" w:author="Paola Manfre" w:date="2022-07-19T11:01:00Z">
            <w:rPr>
              <w:del w:id="545" w:author="Paola Manfre" w:date="2022-07-19T10:39:00Z"/>
              <w:rFonts w:ascii="Arial" w:hAnsi="Arial" w:cs="Arial"/>
              <w:sz w:val="21"/>
              <w:szCs w:val="21"/>
            </w:rPr>
          </w:rPrChange>
        </w:rPr>
      </w:pPr>
    </w:p>
    <w:p w14:paraId="40696B12" w14:textId="77777777" w:rsidR="00C30A31" w:rsidRPr="00661143" w:rsidRDefault="00C30A31" w:rsidP="00C30A31">
      <w:pPr>
        <w:pStyle w:val="Default"/>
        <w:numPr>
          <w:ilvl w:val="0"/>
          <w:numId w:val="18"/>
        </w:numPr>
        <w:spacing w:before="120" w:after="120" w:line="366" w:lineRule="atLeast"/>
        <w:ind w:left="714" w:hanging="357"/>
        <w:jc w:val="both"/>
        <w:rPr>
          <w:rFonts w:ascii="Times New Roman" w:hAnsi="Times New Roman" w:cs="Times New Roman"/>
          <w:b/>
          <w:color w:val="auto"/>
          <w:sz w:val="21"/>
          <w:szCs w:val="21"/>
          <w:rPrChange w:id="546" w:author="Paola Manfre" w:date="2022-07-19T11:01:00Z">
            <w:rPr>
              <w:rFonts w:ascii="Arial" w:hAnsi="Arial" w:cs="Arial"/>
              <w:b/>
              <w:color w:val="auto"/>
              <w:sz w:val="21"/>
              <w:szCs w:val="21"/>
            </w:rPr>
          </w:rPrChange>
        </w:rPr>
      </w:pPr>
      <w:bookmarkStart w:id="547" w:name="_Toc306892909"/>
      <w:bookmarkStart w:id="548" w:name="_Toc306958169"/>
      <w:bookmarkStart w:id="549" w:name="_Toc423097721"/>
      <w:bookmarkStart w:id="550" w:name="_Toc423098110"/>
      <w:r w:rsidRPr="00661143">
        <w:rPr>
          <w:rFonts w:ascii="Times New Roman" w:hAnsi="Times New Roman" w:cs="Times New Roman"/>
          <w:b/>
          <w:color w:val="auto"/>
          <w:sz w:val="21"/>
          <w:szCs w:val="21"/>
          <w:rPrChange w:id="551" w:author="Paola Manfre" w:date="2022-07-19T11:01:00Z">
            <w:rPr>
              <w:rFonts w:ascii="Arial" w:hAnsi="Arial" w:cs="Arial"/>
              <w:b/>
              <w:color w:val="auto"/>
              <w:sz w:val="21"/>
              <w:szCs w:val="21"/>
            </w:rPr>
          </w:rPrChange>
        </w:rPr>
        <w:t>ARCHIVIAZIONE DELLA DOCUMENTAZIONE</w:t>
      </w:r>
      <w:bookmarkEnd w:id="547"/>
      <w:bookmarkEnd w:id="548"/>
      <w:bookmarkEnd w:id="549"/>
      <w:bookmarkEnd w:id="550"/>
    </w:p>
    <w:p w14:paraId="273D5C3F" w14:textId="1CDBC084" w:rsidR="00C30A31" w:rsidRPr="00661143" w:rsidDel="00F6796D" w:rsidRDefault="009D247C" w:rsidP="00E02A12">
      <w:pPr>
        <w:pStyle w:val="Default"/>
        <w:spacing w:line="313" w:lineRule="atLeast"/>
        <w:jc w:val="both"/>
        <w:rPr>
          <w:del w:id="552" w:author="Paola Manfre" w:date="2022-07-19T10:39:00Z"/>
          <w:rFonts w:ascii="Times New Roman" w:hAnsi="Times New Roman" w:cs="Times New Roman"/>
          <w:sz w:val="21"/>
          <w:szCs w:val="21"/>
          <w:rPrChange w:id="553" w:author="Paola Manfre" w:date="2022-07-19T11:01:00Z">
            <w:rPr>
              <w:del w:id="554" w:author="Paola Manfre" w:date="2022-07-19T10:39:00Z"/>
              <w:rFonts w:ascii="Arial" w:hAnsi="Arial" w:cs="Arial"/>
              <w:sz w:val="21"/>
              <w:szCs w:val="21"/>
            </w:rPr>
          </w:rPrChange>
        </w:rPr>
      </w:pPr>
      <w:del w:id="555" w:author="Paola Manfre" w:date="2022-07-19T10:39:00Z">
        <w:r w:rsidRPr="00661143" w:rsidDel="00F6796D">
          <w:rPr>
            <w:rFonts w:ascii="Times New Roman" w:hAnsi="Times New Roman" w:cs="Times New Roman"/>
            <w:sz w:val="21"/>
            <w:szCs w:val="21"/>
            <w:rPrChange w:id="556" w:author="Paola Manfre" w:date="2022-07-19T11:01:00Z">
              <w:rPr>
                <w:rFonts w:ascii="Arial" w:hAnsi="Arial" w:cs="Arial"/>
                <w:sz w:val="21"/>
                <w:szCs w:val="21"/>
              </w:rPr>
            </w:rPrChange>
          </w:rPr>
          <w:delText>La documentazione relativa alle attività di audit viene regolarmente archiviata in luoghi idonei in modo da garantire che i documenti siano rapidamente rintracciabili ed a disposizione per il periodo previsto dai regolamenti.</w:delText>
        </w:r>
      </w:del>
    </w:p>
    <w:p w14:paraId="78089408" w14:textId="43BDD1C2" w:rsidR="00C30A31" w:rsidRPr="00661143" w:rsidDel="00F6796D" w:rsidRDefault="00C30A31" w:rsidP="00E02A12">
      <w:pPr>
        <w:pStyle w:val="Default"/>
        <w:spacing w:line="313" w:lineRule="atLeast"/>
        <w:jc w:val="both"/>
        <w:rPr>
          <w:del w:id="557" w:author="Paola Manfre" w:date="2022-07-19T10:39:00Z"/>
          <w:rFonts w:ascii="Times New Roman" w:hAnsi="Times New Roman" w:cs="Times New Roman"/>
          <w:sz w:val="21"/>
          <w:szCs w:val="21"/>
          <w:rPrChange w:id="558" w:author="Paola Manfre" w:date="2022-07-19T11:01:00Z">
            <w:rPr>
              <w:del w:id="559" w:author="Paola Manfre" w:date="2022-07-19T10:39:00Z"/>
              <w:rFonts w:ascii="Arial" w:hAnsi="Arial" w:cs="Arial"/>
              <w:sz w:val="21"/>
              <w:szCs w:val="21"/>
            </w:rPr>
          </w:rPrChange>
        </w:rPr>
      </w:pPr>
      <w:del w:id="560" w:author="Paola Manfre" w:date="2022-07-19T10:39:00Z">
        <w:r w:rsidRPr="00661143" w:rsidDel="00F6796D">
          <w:rPr>
            <w:rFonts w:ascii="Times New Roman" w:hAnsi="Times New Roman" w:cs="Times New Roman"/>
            <w:sz w:val="21"/>
            <w:szCs w:val="21"/>
            <w:rPrChange w:id="561" w:author="Paola Manfre" w:date="2022-07-19T11:01:00Z">
              <w:rPr>
                <w:rFonts w:ascii="Arial" w:hAnsi="Arial" w:cs="Arial"/>
                <w:sz w:val="21"/>
                <w:szCs w:val="21"/>
              </w:rPr>
            </w:rPrChange>
          </w:rPr>
          <w:delText>Tutti i documenti disponibili in formato cartaceo</w:delText>
        </w:r>
        <w:r w:rsidR="009D247C" w:rsidRPr="00661143" w:rsidDel="00F6796D">
          <w:rPr>
            <w:rFonts w:ascii="Times New Roman" w:hAnsi="Times New Roman" w:cs="Times New Roman"/>
            <w:sz w:val="21"/>
            <w:szCs w:val="21"/>
            <w:rPrChange w:id="562" w:author="Paola Manfre" w:date="2022-07-19T11:01:00Z">
              <w:rPr>
                <w:rFonts w:ascii="Arial" w:hAnsi="Arial" w:cs="Arial"/>
                <w:sz w:val="21"/>
                <w:szCs w:val="21"/>
              </w:rPr>
            </w:rPrChange>
          </w:rPr>
          <w:delText>/elettronico, i documenti di lavoro e le check list vengono depositati ne</w:delText>
        </w:r>
        <w:r w:rsidRPr="00661143" w:rsidDel="00F6796D">
          <w:rPr>
            <w:rFonts w:ascii="Times New Roman" w:hAnsi="Times New Roman" w:cs="Times New Roman"/>
            <w:sz w:val="21"/>
            <w:szCs w:val="21"/>
            <w:rPrChange w:id="563" w:author="Paola Manfre" w:date="2022-07-19T11:01:00Z">
              <w:rPr>
                <w:rFonts w:ascii="Arial" w:hAnsi="Arial" w:cs="Arial"/>
                <w:sz w:val="21"/>
                <w:szCs w:val="21"/>
              </w:rPr>
            </w:rPrChange>
          </w:rPr>
          <w:delText>ll’archivio presso il quale è d</w:delText>
        </w:r>
        <w:r w:rsidR="009D247C" w:rsidRPr="00661143" w:rsidDel="00F6796D">
          <w:rPr>
            <w:rFonts w:ascii="Times New Roman" w:hAnsi="Times New Roman" w:cs="Times New Roman"/>
            <w:sz w:val="21"/>
            <w:szCs w:val="21"/>
            <w:rPrChange w:id="564" w:author="Paola Manfre" w:date="2022-07-19T11:01:00Z">
              <w:rPr>
                <w:rFonts w:ascii="Arial" w:hAnsi="Arial" w:cs="Arial"/>
                <w:sz w:val="21"/>
                <w:szCs w:val="21"/>
              </w:rPr>
            </w:rPrChange>
          </w:rPr>
          <w:delText xml:space="preserve">isponibile la </w:delText>
        </w:r>
        <w:r w:rsidRPr="00661143" w:rsidDel="00F6796D">
          <w:rPr>
            <w:rFonts w:ascii="Times New Roman" w:hAnsi="Times New Roman" w:cs="Times New Roman"/>
            <w:sz w:val="21"/>
            <w:szCs w:val="21"/>
            <w:rPrChange w:id="565" w:author="Paola Manfre" w:date="2022-07-19T11:01:00Z">
              <w:rPr>
                <w:rFonts w:ascii="Arial" w:hAnsi="Arial" w:cs="Arial"/>
                <w:sz w:val="21"/>
                <w:szCs w:val="21"/>
              </w:rPr>
            </w:rPrChange>
          </w:rPr>
          <w:delText>documenta</w:delText>
        </w:r>
        <w:r w:rsidR="009D247C" w:rsidRPr="00661143" w:rsidDel="00F6796D">
          <w:rPr>
            <w:rFonts w:ascii="Times New Roman" w:hAnsi="Times New Roman" w:cs="Times New Roman"/>
            <w:sz w:val="21"/>
            <w:szCs w:val="21"/>
            <w:rPrChange w:id="566" w:author="Paola Manfre" w:date="2022-07-19T11:01:00Z">
              <w:rPr>
                <w:rFonts w:ascii="Arial" w:hAnsi="Arial" w:cs="Arial"/>
                <w:sz w:val="21"/>
                <w:szCs w:val="21"/>
              </w:rPr>
            </w:rPrChange>
          </w:rPr>
          <w:delText>zione delle verifiche di audit.</w:delText>
        </w:r>
      </w:del>
    </w:p>
    <w:p w14:paraId="33D1FCEA" w14:textId="77777777" w:rsidR="00F6796D" w:rsidRPr="00661143" w:rsidRDefault="00F6796D" w:rsidP="00F6796D">
      <w:pPr>
        <w:pStyle w:val="Default"/>
        <w:spacing w:before="60" w:after="60" w:line="276" w:lineRule="auto"/>
        <w:jc w:val="both"/>
        <w:rPr>
          <w:ins w:id="567" w:author="Paola Manfre" w:date="2022-07-19T10:39:00Z"/>
          <w:rFonts w:ascii="Times New Roman" w:hAnsi="Times New Roman" w:cs="Times New Roman"/>
          <w:sz w:val="22"/>
          <w:szCs w:val="22"/>
        </w:rPr>
      </w:pPr>
      <w:ins w:id="568" w:author="Paola Manfre" w:date="2022-07-19T10:39:00Z">
        <w:r w:rsidRPr="00661143">
          <w:rPr>
            <w:rFonts w:ascii="Times New Roman" w:hAnsi="Times New Roman" w:cs="Times New Roman"/>
            <w:sz w:val="22"/>
            <w:szCs w:val="22"/>
          </w:rPr>
          <w:t>In conformità ai principi internazionali, tutta la documentazione in formato cartaceo relativa all’audit verrà archiviata ed adeguatamente conservata in appositi fascicoli aventi – in apertura degli stessi – una breve tabella riepilogativa dei dati relativi all’audit eseguito. I fascicoli dovranno essere appositamente numerati, con riferimenti facilmente leggibili ed incrociati. Mentre la documentazione in formato elettronico verrà adeguatamente archiviata nelle cartelle informatiche di riferimento.</w:t>
        </w:r>
      </w:ins>
    </w:p>
    <w:p w14:paraId="0BE7E12B" w14:textId="77777777" w:rsidR="00F6796D" w:rsidRPr="00661143" w:rsidRDefault="00F6796D" w:rsidP="00C30A31">
      <w:pPr>
        <w:pStyle w:val="Default"/>
        <w:spacing w:line="291" w:lineRule="atLeast"/>
        <w:jc w:val="both"/>
        <w:rPr>
          <w:rFonts w:ascii="Times New Roman" w:hAnsi="Times New Roman" w:cs="Times New Roman"/>
          <w:color w:val="auto"/>
          <w:sz w:val="21"/>
          <w:szCs w:val="21"/>
          <w:rPrChange w:id="569" w:author="Paola Manfre" w:date="2022-07-19T11:01:00Z">
            <w:rPr>
              <w:rFonts w:ascii="Arial" w:hAnsi="Arial" w:cs="Arial"/>
              <w:color w:val="auto"/>
              <w:sz w:val="21"/>
              <w:szCs w:val="21"/>
            </w:rPr>
          </w:rPrChange>
        </w:rPr>
      </w:pPr>
    </w:p>
    <w:p w14:paraId="728C100A" w14:textId="00FDF8E8" w:rsidR="00851AE4" w:rsidRPr="00243D05" w:rsidRDefault="00851AE4" w:rsidP="00EC1EB0">
      <w:pPr>
        <w:widowControl w:val="0"/>
        <w:numPr>
          <w:ilvl w:val="0"/>
          <w:numId w:val="18"/>
        </w:numPr>
        <w:autoSpaceDE w:val="0"/>
        <w:autoSpaceDN w:val="0"/>
        <w:adjustRightInd w:val="0"/>
        <w:spacing w:before="240" w:after="60" w:line="264" w:lineRule="auto"/>
        <w:ind w:left="714" w:hanging="357"/>
        <w:jc w:val="both"/>
        <w:rPr>
          <w:b/>
          <w:sz w:val="21"/>
          <w:szCs w:val="21"/>
          <w:rPrChange w:id="570" w:author="Paola Manfre" w:date="2022-07-19T10:41:00Z">
            <w:rPr>
              <w:rFonts w:ascii="Arial" w:hAnsi="Arial" w:cs="Arial"/>
              <w:b/>
              <w:sz w:val="21"/>
              <w:szCs w:val="21"/>
            </w:rPr>
          </w:rPrChange>
        </w:rPr>
      </w:pPr>
      <w:r w:rsidRPr="00243D05">
        <w:rPr>
          <w:b/>
          <w:sz w:val="21"/>
          <w:szCs w:val="21"/>
          <w:rPrChange w:id="571" w:author="Paola Manfre" w:date="2022-07-19T10:41:00Z">
            <w:rPr>
              <w:rFonts w:ascii="Arial" w:hAnsi="Arial" w:cs="Arial"/>
              <w:b/>
              <w:sz w:val="21"/>
              <w:szCs w:val="21"/>
            </w:rPr>
          </w:rPrChange>
        </w:rPr>
        <w:t>VALUTAZIONE DEI RISCHI PER IL PROGRAMMA ITALIA-TUNISIA</w:t>
      </w:r>
    </w:p>
    <w:p w14:paraId="6A6017D3" w14:textId="77777777" w:rsidR="00891692" w:rsidRPr="00B062EA" w:rsidRDefault="00891692" w:rsidP="00891692">
      <w:pPr>
        <w:widowControl w:val="0"/>
        <w:autoSpaceDE w:val="0"/>
        <w:autoSpaceDN w:val="0"/>
        <w:adjustRightInd w:val="0"/>
        <w:spacing w:before="60" w:after="60" w:line="276" w:lineRule="auto"/>
        <w:jc w:val="both"/>
        <w:rPr>
          <w:ins w:id="572" w:author="Antonino Pumo" w:date="2022-07-20T11:22:00Z"/>
          <w:sz w:val="22"/>
          <w:szCs w:val="22"/>
        </w:rPr>
      </w:pPr>
      <w:ins w:id="573" w:author="Antonino Pumo" w:date="2022-07-20T11:22:00Z">
        <w:r w:rsidRPr="00B062EA">
          <w:rPr>
            <w:sz w:val="22"/>
            <w:szCs w:val="22"/>
          </w:rPr>
          <w:t xml:space="preserve">L’obiettivo dell’audit dei Sistemi di Gestione e Controllo relativi alle attività cofinanziate dai Fondi strutturali è di determinarne l’efficacia nel prevenire errori e irregolarità e, qualora questi si verifichino, la capacità di individuarli e correggerli. L’identificazione preliminare dei principali fattori di rischio è pertanto fondamentale per la programmazione di una efficace attività di controllo. </w:t>
        </w:r>
      </w:ins>
    </w:p>
    <w:p w14:paraId="037EFA62" w14:textId="15C66646" w:rsidR="00891692" w:rsidRDefault="00891692" w:rsidP="00891692">
      <w:pPr>
        <w:widowControl w:val="0"/>
        <w:autoSpaceDE w:val="0"/>
        <w:autoSpaceDN w:val="0"/>
        <w:adjustRightInd w:val="0"/>
        <w:spacing w:before="60" w:after="60" w:line="276" w:lineRule="auto"/>
        <w:jc w:val="both"/>
        <w:rPr>
          <w:ins w:id="574" w:author="Antonino Pumo" w:date="2022-07-20T11:22:00Z"/>
          <w:sz w:val="22"/>
          <w:szCs w:val="22"/>
        </w:rPr>
      </w:pPr>
      <w:ins w:id="575" w:author="Antonino Pumo" w:date="2022-07-20T11:22:00Z">
        <w:r w:rsidRPr="00B062EA">
          <w:rPr>
            <w:sz w:val="22"/>
            <w:szCs w:val="22"/>
          </w:rPr>
          <w:t xml:space="preserve">Nel corso del periodo contabile precedente </w:t>
        </w:r>
      </w:ins>
      <w:ins w:id="576" w:author="Antonino Pumo" w:date="2022-07-20T11:23:00Z">
        <w:r>
          <w:rPr>
            <w:sz w:val="22"/>
            <w:szCs w:val="22"/>
          </w:rPr>
          <w:t>XX/xx/xx</w:t>
        </w:r>
      </w:ins>
      <w:ins w:id="577" w:author="Antonino Pumo" w:date="2022-07-20T11:22:00Z">
        <w:r w:rsidRPr="00B062EA">
          <w:rPr>
            <w:sz w:val="22"/>
            <w:szCs w:val="22"/>
          </w:rPr>
          <w:t xml:space="preserve"> sono stati svolti sia sul territorio italiano che su quello </w:t>
        </w:r>
        <w:r>
          <w:rPr>
            <w:sz w:val="22"/>
            <w:szCs w:val="22"/>
          </w:rPr>
          <w:t>tunisino</w:t>
        </w:r>
        <w:r w:rsidRPr="00B062EA">
          <w:rPr>
            <w:sz w:val="22"/>
            <w:szCs w:val="22"/>
          </w:rPr>
          <w:t xml:space="preserve">, gli audit di sistema, gli audit delle operazioni (appositamente selezionate attraverso un campionamento sulla spesa certificata al </w:t>
        </w:r>
      </w:ins>
      <w:bookmarkStart w:id="578" w:name="_Hlk109208710"/>
      <w:ins w:id="579" w:author="Antonino Pumo" w:date="2022-07-20T11:23:00Z">
        <w:r>
          <w:rPr>
            <w:sz w:val="22"/>
            <w:szCs w:val="22"/>
          </w:rPr>
          <w:t>XX/xx/xx</w:t>
        </w:r>
      </w:ins>
      <w:bookmarkEnd w:id="578"/>
      <w:ins w:id="580" w:author="Antonino Pumo" w:date="2022-07-20T11:22:00Z">
        <w:r w:rsidRPr="00B062EA">
          <w:rPr>
            <w:sz w:val="22"/>
            <w:szCs w:val="22"/>
          </w:rPr>
          <w:t>) e l’audit dei conti</w:t>
        </w:r>
        <w:r>
          <w:rPr>
            <w:sz w:val="22"/>
            <w:szCs w:val="22"/>
          </w:rPr>
          <w:t>.</w:t>
        </w:r>
      </w:ins>
    </w:p>
    <w:p w14:paraId="39583753" w14:textId="77777777" w:rsidR="00891692" w:rsidRPr="00AF06D1" w:rsidRDefault="00891692" w:rsidP="00891692">
      <w:pPr>
        <w:widowControl w:val="0"/>
        <w:autoSpaceDE w:val="0"/>
        <w:autoSpaceDN w:val="0"/>
        <w:adjustRightInd w:val="0"/>
        <w:spacing w:before="60" w:after="60" w:line="276" w:lineRule="auto"/>
        <w:jc w:val="both"/>
        <w:rPr>
          <w:ins w:id="581" w:author="Antonino Pumo" w:date="2022-07-20T11:22:00Z"/>
          <w:sz w:val="22"/>
          <w:szCs w:val="22"/>
        </w:rPr>
      </w:pPr>
      <w:proofErr w:type="spellStart"/>
      <w:ins w:id="582" w:author="Antonino Pumo" w:date="2022-07-20T11:22:00Z">
        <w:r w:rsidRPr="00AF06D1">
          <w:rPr>
            <w:sz w:val="22"/>
            <w:szCs w:val="22"/>
          </w:rPr>
          <w:t>L’AdA</w:t>
        </w:r>
        <w:proofErr w:type="spellEnd"/>
        <w:r w:rsidRPr="00AF06D1">
          <w:rPr>
            <w:sz w:val="22"/>
            <w:szCs w:val="22"/>
          </w:rPr>
          <w:t xml:space="preserve"> ha avviato, pertanto, un’attività di valutazione del rischio che tiene conto:</w:t>
        </w:r>
      </w:ins>
    </w:p>
    <w:p w14:paraId="084F4E10" w14:textId="509FE39D"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ins w:id="583" w:author="Antonino Pumo" w:date="2022-07-20T11:22:00Z"/>
          <w:sz w:val="22"/>
          <w:szCs w:val="22"/>
        </w:rPr>
      </w:pPr>
      <w:ins w:id="584" w:author="Antonino Pumo" w:date="2022-07-20T11:22:00Z">
        <w:r w:rsidRPr="002B0E48">
          <w:rPr>
            <w:sz w:val="22"/>
            <w:szCs w:val="22"/>
          </w:rPr>
          <w:t>dei risultati finali dell’esito dell’audit di sistema ne</w:t>
        </w:r>
      </w:ins>
      <w:ins w:id="585" w:author="Antonino Pumo" w:date="2022-07-20T11:24:00Z">
        <w:r>
          <w:rPr>
            <w:sz w:val="22"/>
            <w:szCs w:val="22"/>
          </w:rPr>
          <w:t>gli</w:t>
        </w:r>
      </w:ins>
      <w:ins w:id="586" w:author="Antonino Pumo" w:date="2022-07-20T11:22:00Z">
        <w:r w:rsidRPr="002B0E48">
          <w:rPr>
            <w:sz w:val="22"/>
            <w:szCs w:val="22"/>
          </w:rPr>
          <w:t xml:space="preserve"> esercizi contabili precedenti</w:t>
        </w:r>
        <w:r>
          <w:rPr>
            <w:sz w:val="22"/>
            <w:szCs w:val="22"/>
          </w:rPr>
          <w:t>;</w:t>
        </w:r>
      </w:ins>
    </w:p>
    <w:p w14:paraId="6572664B" w14:textId="701651C8"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ins w:id="587" w:author="Antonino Pumo" w:date="2022-07-20T11:22:00Z"/>
          <w:sz w:val="22"/>
          <w:szCs w:val="22"/>
        </w:rPr>
      </w:pPr>
      <w:ins w:id="588" w:author="Antonino Pumo" w:date="2022-07-20T11:22:00Z">
        <w:r w:rsidRPr="002B0E48">
          <w:rPr>
            <w:sz w:val="22"/>
            <w:szCs w:val="22"/>
          </w:rPr>
          <w:t>degli esiti degli audit eseguiti sulle spese nell’esercizio contabile precedente</w:t>
        </w:r>
        <w:r>
          <w:rPr>
            <w:sz w:val="22"/>
            <w:szCs w:val="22"/>
          </w:rPr>
          <w:t>;</w:t>
        </w:r>
      </w:ins>
    </w:p>
    <w:p w14:paraId="70CB4B12" w14:textId="77777777"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ins w:id="589" w:author="Antonino Pumo" w:date="2022-07-20T11:22:00Z"/>
          <w:sz w:val="22"/>
          <w:szCs w:val="22"/>
        </w:rPr>
      </w:pPr>
      <w:ins w:id="590" w:author="Antonino Pumo" w:date="2022-07-20T11:22:00Z">
        <w:r w:rsidRPr="002B0E48">
          <w:rPr>
            <w:sz w:val="22"/>
            <w:szCs w:val="22"/>
          </w:rPr>
          <w:t>degli esiti dell’audit dei conti nell’esercizio contabile precedente</w:t>
        </w:r>
        <w:r>
          <w:rPr>
            <w:sz w:val="22"/>
            <w:szCs w:val="22"/>
          </w:rPr>
          <w:t>;</w:t>
        </w:r>
      </w:ins>
    </w:p>
    <w:p w14:paraId="420BED19" w14:textId="65CF9E49"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ins w:id="591" w:author="Antonino Pumo" w:date="2022-07-20T11:22:00Z"/>
          <w:sz w:val="22"/>
          <w:szCs w:val="22"/>
        </w:rPr>
      </w:pPr>
      <w:ins w:id="592" w:author="Antonino Pumo" w:date="2022-07-20T11:22:00Z">
        <w:r w:rsidRPr="002B0E48">
          <w:rPr>
            <w:sz w:val="22"/>
            <w:szCs w:val="22"/>
          </w:rPr>
          <w:t xml:space="preserve">che il </w:t>
        </w:r>
        <w:proofErr w:type="spellStart"/>
        <w:r w:rsidRPr="002B0E48">
          <w:rPr>
            <w:sz w:val="22"/>
            <w:szCs w:val="22"/>
          </w:rPr>
          <w:t>Si.Ge.Co</w:t>
        </w:r>
        <w:proofErr w:type="spellEnd"/>
        <w:r w:rsidRPr="002B0E48">
          <w:rPr>
            <w:sz w:val="22"/>
            <w:szCs w:val="22"/>
          </w:rPr>
          <w:t xml:space="preserve">. </w:t>
        </w:r>
      </w:ins>
      <w:ins w:id="593" w:author="Antonino Pumo" w:date="2022-07-20T11:24:00Z">
        <w:r>
          <w:rPr>
            <w:sz w:val="22"/>
            <w:szCs w:val="22"/>
          </w:rPr>
          <w:t>ha subito/</w:t>
        </w:r>
      </w:ins>
      <w:ins w:id="594" w:author="Antonino Pumo" w:date="2022-07-20T11:22:00Z">
        <w:r w:rsidRPr="002B0E48">
          <w:rPr>
            <w:sz w:val="22"/>
            <w:szCs w:val="22"/>
          </w:rPr>
          <w:t>non ha subito sostanziali modifiche rispetto al precedente periodo di programmazione</w:t>
        </w:r>
        <w:r>
          <w:rPr>
            <w:sz w:val="22"/>
            <w:szCs w:val="22"/>
          </w:rPr>
          <w:t>;</w:t>
        </w:r>
      </w:ins>
    </w:p>
    <w:p w14:paraId="5E939FC9" w14:textId="5B8FBB6B"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ins w:id="595" w:author="Antonino Pumo" w:date="2022-07-20T11:22:00Z"/>
          <w:sz w:val="22"/>
          <w:szCs w:val="22"/>
        </w:rPr>
      </w:pPr>
      <w:ins w:id="596" w:author="Antonino Pumo" w:date="2022-07-20T11:22:00Z">
        <w:r>
          <w:rPr>
            <w:sz w:val="22"/>
            <w:szCs w:val="22"/>
          </w:rPr>
          <w:t>del</w:t>
        </w:r>
        <w:r w:rsidRPr="002B0E48">
          <w:rPr>
            <w:sz w:val="22"/>
            <w:szCs w:val="22"/>
          </w:rPr>
          <w:t>l’attuale stato di attuazione del Programma</w:t>
        </w:r>
        <w:r>
          <w:rPr>
            <w:sz w:val="22"/>
            <w:szCs w:val="22"/>
          </w:rPr>
          <w:t>.</w:t>
        </w:r>
      </w:ins>
    </w:p>
    <w:p w14:paraId="6065DBB4" w14:textId="1E26C97B" w:rsidR="00891692" w:rsidRPr="002B0E48" w:rsidRDefault="00891692" w:rsidP="00891692">
      <w:pPr>
        <w:spacing w:before="60" w:after="60" w:line="276" w:lineRule="auto"/>
        <w:jc w:val="both"/>
        <w:rPr>
          <w:ins w:id="597" w:author="Antonino Pumo" w:date="2022-07-20T11:22:00Z"/>
          <w:sz w:val="22"/>
          <w:szCs w:val="22"/>
        </w:rPr>
      </w:pPr>
      <w:ins w:id="598" w:author="Antonino Pumo" w:date="2022-07-20T11:22:00Z">
        <w:r>
          <w:rPr>
            <w:sz w:val="22"/>
            <w:szCs w:val="22"/>
          </w:rPr>
          <w:t xml:space="preserve">Per quanto sopra citato, si </w:t>
        </w:r>
        <w:r w:rsidRPr="002B0E48">
          <w:rPr>
            <w:sz w:val="22"/>
            <w:szCs w:val="22"/>
          </w:rPr>
          <w:t xml:space="preserve">ritiene di dover procedere, per l’esercizio contabile </w:t>
        </w:r>
      </w:ins>
      <w:ins w:id="599" w:author="Antonino Pumo" w:date="2022-07-20T11:24:00Z">
        <w:r>
          <w:rPr>
            <w:sz w:val="22"/>
            <w:szCs w:val="22"/>
          </w:rPr>
          <w:t>XX/xx/xx</w:t>
        </w:r>
        <w:r w:rsidRPr="002B0E48">
          <w:rPr>
            <w:sz w:val="22"/>
            <w:szCs w:val="22"/>
          </w:rPr>
          <w:t xml:space="preserve"> </w:t>
        </w:r>
      </w:ins>
      <w:ins w:id="600" w:author="Antonino Pumo" w:date="2022-07-20T11:22:00Z">
        <w:r w:rsidRPr="002B0E48">
          <w:rPr>
            <w:sz w:val="22"/>
            <w:szCs w:val="22"/>
          </w:rPr>
          <w:t xml:space="preserve">– </w:t>
        </w:r>
      </w:ins>
      <w:ins w:id="601" w:author="Antonino Pumo" w:date="2022-07-20T11:25:00Z">
        <w:r>
          <w:rPr>
            <w:sz w:val="22"/>
            <w:szCs w:val="22"/>
          </w:rPr>
          <w:t>XX/xx/xx</w:t>
        </w:r>
      </w:ins>
      <w:ins w:id="602" w:author="Antonino Pumo" w:date="2022-07-20T11:22:00Z">
        <w:r w:rsidRPr="002B0E48">
          <w:rPr>
            <w:sz w:val="22"/>
            <w:szCs w:val="22"/>
          </w:rPr>
          <w:t>, ad un audit di sistema su quei requisiti chiave che sulla base del giudizio professionale hanno i maggiori livelli di rischio, secondo un approccio semplificato e flessibile.</w:t>
        </w:r>
      </w:ins>
    </w:p>
    <w:p w14:paraId="38BB1B6F" w14:textId="572234E0" w:rsidR="00851AE4" w:rsidRPr="00243D05" w:rsidDel="00891692" w:rsidRDefault="00851AE4" w:rsidP="00851AE4">
      <w:pPr>
        <w:widowControl w:val="0"/>
        <w:autoSpaceDE w:val="0"/>
        <w:autoSpaceDN w:val="0"/>
        <w:adjustRightInd w:val="0"/>
        <w:spacing w:after="60" w:line="264" w:lineRule="auto"/>
        <w:jc w:val="both"/>
        <w:rPr>
          <w:del w:id="603" w:author="Antonino Pumo" w:date="2022-07-20T11:22:00Z"/>
          <w:sz w:val="21"/>
          <w:szCs w:val="21"/>
          <w:rPrChange w:id="604" w:author="Paola Manfre" w:date="2022-07-19T10:41:00Z">
            <w:rPr>
              <w:del w:id="605" w:author="Antonino Pumo" w:date="2022-07-20T11:22:00Z"/>
              <w:rFonts w:ascii="Arial" w:hAnsi="Arial" w:cs="Arial"/>
              <w:sz w:val="21"/>
              <w:szCs w:val="21"/>
            </w:rPr>
          </w:rPrChange>
        </w:rPr>
      </w:pPr>
      <w:del w:id="606" w:author="Antonino Pumo" w:date="2022-07-20T11:22:00Z">
        <w:r w:rsidRPr="00243D05" w:rsidDel="00891692">
          <w:rPr>
            <w:sz w:val="21"/>
            <w:szCs w:val="21"/>
            <w:rPrChange w:id="607" w:author="Paola Manfre" w:date="2022-07-19T10:41:00Z">
              <w:rPr>
                <w:rFonts w:ascii="Arial" w:hAnsi="Arial" w:cs="Arial"/>
                <w:sz w:val="21"/>
                <w:szCs w:val="21"/>
              </w:rPr>
            </w:rPrChange>
          </w:rPr>
          <w:delText>L’AA considerato:</w:delText>
        </w:r>
      </w:del>
    </w:p>
    <w:p w14:paraId="7D1830DC" w14:textId="1E6F6233" w:rsidR="00851AE4" w:rsidRPr="00243D05" w:rsidDel="00891692" w:rsidRDefault="00851AE4" w:rsidP="00851AE4">
      <w:pPr>
        <w:pStyle w:val="Paragrafoelenco"/>
        <w:widowControl w:val="0"/>
        <w:numPr>
          <w:ilvl w:val="0"/>
          <w:numId w:val="31"/>
        </w:numPr>
        <w:autoSpaceDE w:val="0"/>
        <w:autoSpaceDN w:val="0"/>
        <w:adjustRightInd w:val="0"/>
        <w:spacing w:after="60" w:line="264" w:lineRule="auto"/>
        <w:jc w:val="both"/>
        <w:rPr>
          <w:del w:id="608" w:author="Antonino Pumo" w:date="2022-07-20T11:22:00Z"/>
          <w:sz w:val="21"/>
          <w:szCs w:val="21"/>
          <w:rPrChange w:id="609" w:author="Paola Manfre" w:date="2022-07-19T10:41:00Z">
            <w:rPr>
              <w:del w:id="610" w:author="Antonino Pumo" w:date="2022-07-20T11:22:00Z"/>
              <w:rFonts w:ascii="Arial" w:hAnsi="Arial" w:cs="Arial"/>
              <w:sz w:val="21"/>
              <w:szCs w:val="21"/>
            </w:rPr>
          </w:rPrChange>
        </w:rPr>
      </w:pPr>
      <w:del w:id="611" w:author="Antonino Pumo" w:date="2022-07-20T11:22:00Z">
        <w:r w:rsidRPr="00243D05" w:rsidDel="00891692">
          <w:rPr>
            <w:sz w:val="21"/>
            <w:szCs w:val="21"/>
            <w:rPrChange w:id="612" w:author="Paola Manfre" w:date="2022-07-19T10:41:00Z">
              <w:rPr>
                <w:rFonts w:ascii="Arial" w:hAnsi="Arial" w:cs="Arial"/>
                <w:sz w:val="21"/>
                <w:szCs w:val="21"/>
              </w:rPr>
            </w:rPrChange>
          </w:rPr>
          <w:delText>gli esiti delle attività di audit svolte nei due esercizi contabili precedenti;</w:delText>
        </w:r>
      </w:del>
    </w:p>
    <w:p w14:paraId="24176953" w14:textId="7246373D" w:rsidR="00851AE4" w:rsidRPr="00243D05" w:rsidDel="00891692" w:rsidRDefault="00851AE4" w:rsidP="00851AE4">
      <w:pPr>
        <w:pStyle w:val="Paragrafoelenco"/>
        <w:widowControl w:val="0"/>
        <w:numPr>
          <w:ilvl w:val="0"/>
          <w:numId w:val="31"/>
        </w:numPr>
        <w:autoSpaceDE w:val="0"/>
        <w:autoSpaceDN w:val="0"/>
        <w:adjustRightInd w:val="0"/>
        <w:spacing w:after="60" w:line="264" w:lineRule="auto"/>
        <w:jc w:val="both"/>
        <w:rPr>
          <w:del w:id="613" w:author="Antonino Pumo" w:date="2022-07-20T11:22:00Z"/>
          <w:sz w:val="21"/>
          <w:szCs w:val="21"/>
          <w:rPrChange w:id="614" w:author="Paola Manfre" w:date="2022-07-19T10:41:00Z">
            <w:rPr>
              <w:del w:id="615" w:author="Antonino Pumo" w:date="2022-07-20T11:22:00Z"/>
              <w:rFonts w:ascii="Arial" w:hAnsi="Arial" w:cs="Arial"/>
              <w:sz w:val="21"/>
              <w:szCs w:val="21"/>
            </w:rPr>
          </w:rPrChange>
        </w:rPr>
      </w:pPr>
      <w:del w:id="616" w:author="Antonino Pumo" w:date="2022-07-20T11:22:00Z">
        <w:r w:rsidRPr="00243D05" w:rsidDel="00891692">
          <w:rPr>
            <w:sz w:val="21"/>
            <w:szCs w:val="21"/>
            <w:rPrChange w:id="617" w:author="Paola Manfre" w:date="2022-07-19T10:41:00Z">
              <w:rPr>
                <w:rFonts w:ascii="Arial" w:hAnsi="Arial" w:cs="Arial"/>
                <w:sz w:val="21"/>
                <w:szCs w:val="21"/>
              </w:rPr>
            </w:rPrChange>
          </w:rPr>
          <w:delText xml:space="preserve">che l’AG </w:delText>
        </w:r>
        <w:r w:rsidR="00EC1EB0" w:rsidRPr="00243D05" w:rsidDel="00891692">
          <w:rPr>
            <w:sz w:val="21"/>
            <w:szCs w:val="21"/>
            <w:rPrChange w:id="618" w:author="Paola Manfre" w:date="2022-07-19T10:41:00Z">
              <w:rPr>
                <w:rFonts w:ascii="Arial" w:hAnsi="Arial" w:cs="Arial"/>
                <w:sz w:val="21"/>
                <w:szCs w:val="21"/>
              </w:rPr>
            </w:rPrChange>
          </w:rPr>
          <w:delText>ha/</w:delText>
        </w:r>
        <w:r w:rsidRPr="00243D05" w:rsidDel="00891692">
          <w:rPr>
            <w:sz w:val="21"/>
            <w:szCs w:val="21"/>
            <w:rPrChange w:id="619" w:author="Paola Manfre" w:date="2022-07-19T10:41:00Z">
              <w:rPr>
                <w:rFonts w:ascii="Arial" w:hAnsi="Arial" w:cs="Arial"/>
                <w:sz w:val="21"/>
                <w:szCs w:val="21"/>
              </w:rPr>
            </w:rPrChange>
          </w:rPr>
          <w:delText>non ha subito sostanziali modifiche rispetto al precedente periodo di programmazione;</w:delText>
        </w:r>
      </w:del>
    </w:p>
    <w:p w14:paraId="3130634E" w14:textId="4CDE90C5" w:rsidR="00851AE4" w:rsidRPr="00243D05" w:rsidDel="00891692" w:rsidRDefault="00851AE4" w:rsidP="00851AE4">
      <w:pPr>
        <w:pStyle w:val="Paragrafoelenco"/>
        <w:widowControl w:val="0"/>
        <w:numPr>
          <w:ilvl w:val="0"/>
          <w:numId w:val="31"/>
        </w:numPr>
        <w:autoSpaceDE w:val="0"/>
        <w:autoSpaceDN w:val="0"/>
        <w:adjustRightInd w:val="0"/>
        <w:spacing w:after="60" w:line="264" w:lineRule="auto"/>
        <w:jc w:val="both"/>
        <w:rPr>
          <w:del w:id="620" w:author="Antonino Pumo" w:date="2022-07-20T11:22:00Z"/>
          <w:sz w:val="21"/>
          <w:szCs w:val="21"/>
          <w:rPrChange w:id="621" w:author="Paola Manfre" w:date="2022-07-19T10:41:00Z">
            <w:rPr>
              <w:del w:id="622" w:author="Antonino Pumo" w:date="2022-07-20T11:22:00Z"/>
              <w:rFonts w:ascii="Arial" w:hAnsi="Arial" w:cs="Arial"/>
              <w:sz w:val="21"/>
              <w:szCs w:val="21"/>
            </w:rPr>
          </w:rPrChange>
        </w:rPr>
      </w:pPr>
      <w:del w:id="623" w:author="Antonino Pumo" w:date="2022-07-20T11:22:00Z">
        <w:r w:rsidRPr="00243D05" w:rsidDel="00891692">
          <w:rPr>
            <w:sz w:val="21"/>
            <w:szCs w:val="21"/>
            <w:rPrChange w:id="624" w:author="Paola Manfre" w:date="2022-07-19T10:41:00Z">
              <w:rPr>
                <w:rFonts w:ascii="Arial" w:hAnsi="Arial" w:cs="Arial"/>
                <w:sz w:val="21"/>
                <w:szCs w:val="21"/>
              </w:rPr>
            </w:rPrChange>
          </w:rPr>
          <w:delText>l’attuale stato di attuazione del Programma, che ancora non presenta</w:delText>
        </w:r>
        <w:r w:rsidR="00BA5313" w:rsidRPr="00243D05" w:rsidDel="00891692">
          <w:rPr>
            <w:sz w:val="21"/>
            <w:szCs w:val="21"/>
            <w:rPrChange w:id="625" w:author="Paola Manfre" w:date="2022-07-19T10:41:00Z">
              <w:rPr>
                <w:rFonts w:ascii="Arial" w:hAnsi="Arial" w:cs="Arial"/>
                <w:sz w:val="21"/>
                <w:szCs w:val="21"/>
              </w:rPr>
            </w:rPrChange>
          </w:rPr>
          <w:delText>/presenta</w:delText>
        </w:r>
        <w:r w:rsidRPr="00243D05" w:rsidDel="00891692">
          <w:rPr>
            <w:sz w:val="21"/>
            <w:szCs w:val="21"/>
            <w:rPrChange w:id="626" w:author="Paola Manfre" w:date="2022-07-19T10:41:00Z">
              <w:rPr>
                <w:rFonts w:ascii="Arial" w:hAnsi="Arial" w:cs="Arial"/>
                <w:sz w:val="21"/>
                <w:szCs w:val="21"/>
              </w:rPr>
            </w:rPrChange>
          </w:rPr>
          <w:delText xml:space="preserve"> spese connesse all’attuazione dei progetti, ad eccezione delle </w:delText>
        </w:r>
        <w:r w:rsidR="00BA5313" w:rsidRPr="00243D05" w:rsidDel="00891692">
          <w:rPr>
            <w:sz w:val="21"/>
            <w:szCs w:val="21"/>
            <w:rPrChange w:id="627" w:author="Paola Manfre" w:date="2022-07-19T10:41:00Z">
              <w:rPr>
                <w:rFonts w:ascii="Arial" w:hAnsi="Arial" w:cs="Arial"/>
                <w:sz w:val="21"/>
                <w:szCs w:val="21"/>
              </w:rPr>
            </w:rPrChange>
          </w:rPr>
          <w:delText>/nonché alle</w:delText>
        </w:r>
        <w:r w:rsidRPr="00243D05" w:rsidDel="00891692">
          <w:rPr>
            <w:sz w:val="21"/>
            <w:szCs w:val="21"/>
            <w:rPrChange w:id="628" w:author="Paola Manfre" w:date="2022-07-19T10:41:00Z">
              <w:rPr>
                <w:rFonts w:ascii="Arial" w:hAnsi="Arial" w:cs="Arial"/>
                <w:sz w:val="21"/>
                <w:szCs w:val="21"/>
              </w:rPr>
            </w:rPrChange>
          </w:rPr>
          <w:delText xml:space="preserve"> </w:delText>
        </w:r>
        <w:r w:rsidR="00BA5313" w:rsidRPr="00243D05" w:rsidDel="00891692">
          <w:rPr>
            <w:sz w:val="21"/>
            <w:szCs w:val="21"/>
            <w:rPrChange w:id="629" w:author="Paola Manfre" w:date="2022-07-19T10:41:00Z">
              <w:rPr>
                <w:rFonts w:ascii="Arial" w:hAnsi="Arial" w:cs="Arial"/>
                <w:sz w:val="21"/>
                <w:szCs w:val="21"/>
              </w:rPr>
            </w:rPrChange>
          </w:rPr>
          <w:delText xml:space="preserve">spese </w:delText>
        </w:r>
        <w:r w:rsidRPr="00243D05" w:rsidDel="00891692">
          <w:rPr>
            <w:sz w:val="21"/>
            <w:szCs w:val="21"/>
            <w:rPrChange w:id="630" w:author="Paola Manfre" w:date="2022-07-19T10:41:00Z">
              <w:rPr>
                <w:rFonts w:ascii="Arial" w:hAnsi="Arial" w:cs="Arial"/>
                <w:sz w:val="21"/>
                <w:szCs w:val="21"/>
              </w:rPr>
            </w:rPrChange>
          </w:rPr>
          <w:delText>di AT;</w:delText>
        </w:r>
      </w:del>
    </w:p>
    <w:p w14:paraId="285E6C1F" w14:textId="7C3F4365" w:rsidR="00851AE4" w:rsidRPr="00243D05" w:rsidDel="00891692" w:rsidRDefault="00851AE4" w:rsidP="00851AE4">
      <w:pPr>
        <w:pStyle w:val="Paragrafoelenco"/>
        <w:widowControl w:val="0"/>
        <w:numPr>
          <w:ilvl w:val="0"/>
          <w:numId w:val="31"/>
        </w:numPr>
        <w:autoSpaceDE w:val="0"/>
        <w:autoSpaceDN w:val="0"/>
        <w:adjustRightInd w:val="0"/>
        <w:spacing w:after="60" w:line="264" w:lineRule="auto"/>
        <w:jc w:val="both"/>
        <w:rPr>
          <w:del w:id="631" w:author="Antonino Pumo" w:date="2022-07-20T11:22:00Z"/>
          <w:sz w:val="21"/>
          <w:szCs w:val="21"/>
          <w:rPrChange w:id="632" w:author="Paola Manfre" w:date="2022-07-19T10:41:00Z">
            <w:rPr>
              <w:del w:id="633" w:author="Antonino Pumo" w:date="2022-07-20T11:22:00Z"/>
              <w:rFonts w:ascii="Arial" w:hAnsi="Arial" w:cs="Arial"/>
              <w:sz w:val="21"/>
              <w:szCs w:val="21"/>
            </w:rPr>
          </w:rPrChange>
        </w:rPr>
      </w:pPr>
      <w:del w:id="634" w:author="Antonino Pumo" w:date="2022-07-20T11:22:00Z">
        <w:r w:rsidRPr="00243D05" w:rsidDel="00891692">
          <w:rPr>
            <w:sz w:val="21"/>
            <w:szCs w:val="21"/>
            <w:rPrChange w:id="635" w:author="Paola Manfre" w:date="2022-07-19T10:41:00Z">
              <w:rPr>
                <w:rFonts w:ascii="Arial" w:hAnsi="Arial" w:cs="Arial"/>
                <w:sz w:val="21"/>
                <w:szCs w:val="21"/>
              </w:rPr>
            </w:rPrChange>
          </w:rPr>
          <w:delText>la particolare condizione di crisi sanitaria dovuta al COVID 19 che condiziona</w:delText>
        </w:r>
        <w:r w:rsidR="00BA5313" w:rsidRPr="00243D05" w:rsidDel="00891692">
          <w:rPr>
            <w:sz w:val="21"/>
            <w:szCs w:val="21"/>
            <w:rPrChange w:id="636" w:author="Paola Manfre" w:date="2022-07-19T10:41:00Z">
              <w:rPr>
                <w:rFonts w:ascii="Arial" w:hAnsi="Arial" w:cs="Arial"/>
                <w:sz w:val="21"/>
                <w:szCs w:val="21"/>
              </w:rPr>
            </w:rPrChange>
          </w:rPr>
          <w:delText>/ha condizionato</w:delText>
        </w:r>
        <w:r w:rsidRPr="00243D05" w:rsidDel="00891692">
          <w:rPr>
            <w:sz w:val="21"/>
            <w:szCs w:val="21"/>
            <w:rPrChange w:id="637" w:author="Paola Manfre" w:date="2022-07-19T10:41:00Z">
              <w:rPr>
                <w:rFonts w:ascii="Arial" w:hAnsi="Arial" w:cs="Arial"/>
                <w:sz w:val="21"/>
                <w:szCs w:val="21"/>
              </w:rPr>
            </w:rPrChange>
          </w:rPr>
          <w:delText xml:space="preserve"> l’attività delle Autorità del Programma;</w:delText>
        </w:r>
      </w:del>
    </w:p>
    <w:p w14:paraId="4966B15C" w14:textId="57AF3CAD" w:rsidR="00851AE4" w:rsidRPr="00243D05" w:rsidDel="00891692" w:rsidRDefault="00851AE4" w:rsidP="00851AE4">
      <w:pPr>
        <w:widowControl w:val="0"/>
        <w:autoSpaceDE w:val="0"/>
        <w:autoSpaceDN w:val="0"/>
        <w:adjustRightInd w:val="0"/>
        <w:spacing w:after="60" w:line="264" w:lineRule="auto"/>
        <w:jc w:val="both"/>
        <w:rPr>
          <w:del w:id="638" w:author="Antonino Pumo" w:date="2022-07-20T11:22:00Z"/>
          <w:sz w:val="21"/>
          <w:szCs w:val="21"/>
          <w:rPrChange w:id="639" w:author="Paola Manfre" w:date="2022-07-19T10:41:00Z">
            <w:rPr>
              <w:del w:id="640" w:author="Antonino Pumo" w:date="2022-07-20T11:22:00Z"/>
              <w:rFonts w:ascii="Arial" w:hAnsi="Arial" w:cs="Arial"/>
              <w:sz w:val="21"/>
              <w:szCs w:val="21"/>
            </w:rPr>
          </w:rPrChange>
        </w:rPr>
      </w:pPr>
      <w:del w:id="641" w:author="Antonino Pumo" w:date="2022-07-20T11:22:00Z">
        <w:r w:rsidRPr="00243D05" w:rsidDel="00891692">
          <w:rPr>
            <w:sz w:val="21"/>
            <w:szCs w:val="21"/>
            <w:rPrChange w:id="642" w:author="Paola Manfre" w:date="2022-07-19T10:41:00Z">
              <w:rPr>
                <w:rFonts w:ascii="Arial" w:hAnsi="Arial" w:cs="Arial"/>
                <w:sz w:val="21"/>
                <w:szCs w:val="21"/>
              </w:rPr>
            </w:rPrChange>
          </w:rPr>
          <w:lastRenderedPageBreak/>
          <w:delText>ritiene di dover procedere, per l’esercizio contabile 01/07_____</w:delText>
        </w:r>
      </w:del>
      <w:ins w:id="643" w:author="Paola Manfre" w:date="2022-07-19T11:01:00Z">
        <w:del w:id="644" w:author="Antonino Pumo" w:date="2022-07-20T11:22:00Z">
          <w:r w:rsidR="00661143" w:rsidDel="00891692">
            <w:rPr>
              <w:sz w:val="21"/>
              <w:szCs w:val="21"/>
            </w:rPr>
            <w:delText xml:space="preserve"> </w:delText>
          </w:r>
        </w:del>
      </w:ins>
      <w:del w:id="645" w:author="Antonino Pumo" w:date="2022-07-20T11:22:00Z">
        <w:r w:rsidRPr="00243D05" w:rsidDel="00891692">
          <w:rPr>
            <w:sz w:val="21"/>
            <w:szCs w:val="21"/>
            <w:rPrChange w:id="646" w:author="Paola Manfre" w:date="2022-07-19T10:41:00Z">
              <w:rPr>
                <w:rFonts w:ascii="Arial" w:hAnsi="Arial" w:cs="Arial"/>
                <w:sz w:val="21"/>
                <w:szCs w:val="21"/>
              </w:rPr>
            </w:rPrChange>
          </w:rPr>
          <w:delText>– 30/06/______, ad un audit di sistema su quei requisiti chiave che sulla base del giudizio professionale hanno i maggiori livelli di rischio, secondo un approccio semplificato e flessibile.</w:delText>
        </w:r>
      </w:del>
    </w:p>
    <w:p w14:paraId="03AEF6EF" w14:textId="0E0F1C4A" w:rsidR="00851AE4" w:rsidRPr="00243D05" w:rsidDel="00891692" w:rsidRDefault="00851AE4" w:rsidP="00851AE4">
      <w:pPr>
        <w:widowControl w:val="0"/>
        <w:autoSpaceDE w:val="0"/>
        <w:autoSpaceDN w:val="0"/>
        <w:adjustRightInd w:val="0"/>
        <w:spacing w:after="60" w:line="264" w:lineRule="auto"/>
        <w:jc w:val="both"/>
        <w:rPr>
          <w:del w:id="647" w:author="Antonino Pumo" w:date="2022-07-20T11:22:00Z"/>
          <w:sz w:val="21"/>
          <w:szCs w:val="21"/>
          <w:rPrChange w:id="648" w:author="Paola Manfre" w:date="2022-07-19T10:41:00Z">
            <w:rPr>
              <w:del w:id="649" w:author="Antonino Pumo" w:date="2022-07-20T11:22:00Z"/>
              <w:rFonts w:ascii="Arial" w:hAnsi="Arial" w:cs="Arial"/>
              <w:sz w:val="21"/>
              <w:szCs w:val="21"/>
            </w:rPr>
          </w:rPrChange>
        </w:rPr>
      </w:pPr>
      <w:del w:id="650" w:author="Antonino Pumo" w:date="2022-07-20T11:22:00Z">
        <w:r w:rsidRPr="00243D05" w:rsidDel="00891692">
          <w:rPr>
            <w:sz w:val="21"/>
            <w:szCs w:val="21"/>
            <w:rPrChange w:id="651" w:author="Paola Manfre" w:date="2022-07-19T10:41:00Z">
              <w:rPr>
                <w:rFonts w:ascii="Arial" w:hAnsi="Arial" w:cs="Arial"/>
                <w:sz w:val="21"/>
                <w:szCs w:val="21"/>
              </w:rPr>
            </w:rPrChange>
          </w:rPr>
          <w:delText>L’AA ha avviato una attività di valutazione del rischio che tiene conto degli esiti di tali attività e gli eventuali cambiamenti dello scenario intervenuti nel corso dell’attuazione del Programma, in particolare:</w:delText>
        </w:r>
      </w:del>
    </w:p>
    <w:p w14:paraId="6A43E080" w14:textId="0FCE1E66" w:rsidR="00851AE4" w:rsidRPr="00243D05" w:rsidDel="00891692" w:rsidRDefault="00851AE4" w:rsidP="00851AE4">
      <w:pPr>
        <w:pStyle w:val="Paragrafoelenco"/>
        <w:widowControl w:val="0"/>
        <w:numPr>
          <w:ilvl w:val="0"/>
          <w:numId w:val="30"/>
        </w:numPr>
        <w:autoSpaceDE w:val="0"/>
        <w:autoSpaceDN w:val="0"/>
        <w:adjustRightInd w:val="0"/>
        <w:spacing w:after="60" w:line="288" w:lineRule="auto"/>
        <w:jc w:val="both"/>
        <w:rPr>
          <w:del w:id="652" w:author="Antonino Pumo" w:date="2022-07-20T11:22:00Z"/>
          <w:sz w:val="21"/>
          <w:szCs w:val="21"/>
          <w:rPrChange w:id="653" w:author="Paola Manfre" w:date="2022-07-19T10:41:00Z">
            <w:rPr>
              <w:del w:id="654" w:author="Antonino Pumo" w:date="2022-07-20T11:22:00Z"/>
              <w:rFonts w:ascii="Arial" w:hAnsi="Arial" w:cs="Arial"/>
              <w:sz w:val="21"/>
              <w:szCs w:val="21"/>
            </w:rPr>
          </w:rPrChange>
        </w:rPr>
      </w:pPr>
      <w:del w:id="655" w:author="Antonino Pumo" w:date="2022-07-20T11:22:00Z">
        <w:r w:rsidRPr="00243D05" w:rsidDel="00891692">
          <w:rPr>
            <w:sz w:val="21"/>
            <w:szCs w:val="21"/>
            <w:rPrChange w:id="656" w:author="Paola Manfre" w:date="2022-07-19T10:41:00Z">
              <w:rPr>
                <w:rFonts w:ascii="Arial" w:hAnsi="Arial" w:cs="Arial"/>
                <w:sz w:val="21"/>
                <w:szCs w:val="21"/>
              </w:rPr>
            </w:rPrChange>
          </w:rPr>
          <w:delText>Risultati finali dell’esito dell’audit di sistema nei due esercizi contabili precedenti;</w:delText>
        </w:r>
      </w:del>
    </w:p>
    <w:p w14:paraId="490878C0" w14:textId="6DBC5F91" w:rsidR="00851AE4" w:rsidRPr="00243D05" w:rsidDel="00891692" w:rsidRDefault="00851AE4" w:rsidP="00851AE4">
      <w:pPr>
        <w:pStyle w:val="Paragrafoelenco"/>
        <w:widowControl w:val="0"/>
        <w:numPr>
          <w:ilvl w:val="0"/>
          <w:numId w:val="30"/>
        </w:numPr>
        <w:autoSpaceDE w:val="0"/>
        <w:autoSpaceDN w:val="0"/>
        <w:adjustRightInd w:val="0"/>
        <w:spacing w:after="60" w:line="288" w:lineRule="auto"/>
        <w:jc w:val="both"/>
        <w:rPr>
          <w:del w:id="657" w:author="Antonino Pumo" w:date="2022-07-20T11:22:00Z"/>
          <w:sz w:val="21"/>
          <w:szCs w:val="21"/>
          <w:rPrChange w:id="658" w:author="Paola Manfre" w:date="2022-07-19T10:41:00Z">
            <w:rPr>
              <w:del w:id="659" w:author="Antonino Pumo" w:date="2022-07-20T11:22:00Z"/>
              <w:rFonts w:ascii="Arial" w:hAnsi="Arial" w:cs="Arial"/>
              <w:sz w:val="21"/>
              <w:szCs w:val="21"/>
            </w:rPr>
          </w:rPrChange>
        </w:rPr>
      </w:pPr>
      <w:del w:id="660" w:author="Antonino Pumo" w:date="2022-07-20T11:22:00Z">
        <w:r w:rsidRPr="00243D05" w:rsidDel="00891692">
          <w:rPr>
            <w:sz w:val="21"/>
            <w:szCs w:val="21"/>
            <w:rPrChange w:id="661" w:author="Paola Manfre" w:date="2022-07-19T10:41:00Z">
              <w:rPr>
                <w:rFonts w:ascii="Arial" w:hAnsi="Arial" w:cs="Arial"/>
                <w:sz w:val="21"/>
                <w:szCs w:val="21"/>
              </w:rPr>
            </w:rPrChange>
          </w:rPr>
          <w:delText>Esiti degli audit eseguiti sulle spese di A.T.;</w:delText>
        </w:r>
      </w:del>
    </w:p>
    <w:p w14:paraId="650D26F4" w14:textId="388BE86B" w:rsidR="00851AE4" w:rsidRPr="00243D05" w:rsidDel="00891692" w:rsidRDefault="00851AE4" w:rsidP="00851AE4">
      <w:pPr>
        <w:pStyle w:val="Paragrafoelenco"/>
        <w:widowControl w:val="0"/>
        <w:numPr>
          <w:ilvl w:val="0"/>
          <w:numId w:val="30"/>
        </w:numPr>
        <w:autoSpaceDE w:val="0"/>
        <w:autoSpaceDN w:val="0"/>
        <w:adjustRightInd w:val="0"/>
        <w:spacing w:after="60" w:line="288" w:lineRule="auto"/>
        <w:jc w:val="both"/>
        <w:rPr>
          <w:del w:id="662" w:author="Antonino Pumo" w:date="2022-07-20T11:22:00Z"/>
          <w:sz w:val="21"/>
          <w:szCs w:val="21"/>
          <w:rPrChange w:id="663" w:author="Paola Manfre" w:date="2022-07-19T10:41:00Z">
            <w:rPr>
              <w:del w:id="664" w:author="Antonino Pumo" w:date="2022-07-20T11:22:00Z"/>
              <w:rFonts w:ascii="Arial" w:hAnsi="Arial" w:cs="Arial"/>
              <w:sz w:val="21"/>
              <w:szCs w:val="21"/>
            </w:rPr>
          </w:rPrChange>
        </w:rPr>
      </w:pPr>
      <w:del w:id="665" w:author="Antonino Pumo" w:date="2022-07-20T11:22:00Z">
        <w:r w:rsidRPr="00243D05" w:rsidDel="00891692">
          <w:rPr>
            <w:sz w:val="21"/>
            <w:szCs w:val="21"/>
            <w:rPrChange w:id="666" w:author="Paola Manfre" w:date="2022-07-19T10:41:00Z">
              <w:rPr>
                <w:rFonts w:ascii="Arial" w:hAnsi="Arial" w:cs="Arial"/>
                <w:sz w:val="21"/>
                <w:szCs w:val="21"/>
              </w:rPr>
            </w:rPrChange>
          </w:rPr>
          <w:delText>Esiti degli audit dei conti.</w:delText>
        </w:r>
      </w:del>
    </w:p>
    <w:p w14:paraId="449C4A3D" w14:textId="77777777" w:rsidR="00851AE4" w:rsidRPr="00243D05" w:rsidRDefault="00851AE4" w:rsidP="00851AE4">
      <w:pPr>
        <w:widowControl w:val="0"/>
        <w:autoSpaceDE w:val="0"/>
        <w:autoSpaceDN w:val="0"/>
        <w:adjustRightInd w:val="0"/>
        <w:spacing w:after="60" w:line="264" w:lineRule="auto"/>
        <w:jc w:val="both"/>
        <w:rPr>
          <w:sz w:val="21"/>
          <w:szCs w:val="21"/>
          <w:rPrChange w:id="667" w:author="Paola Manfre" w:date="2022-07-19T10:41:00Z">
            <w:rPr>
              <w:rFonts w:ascii="Arial" w:hAnsi="Arial" w:cs="Arial"/>
              <w:sz w:val="21"/>
              <w:szCs w:val="21"/>
            </w:rPr>
          </w:rPrChange>
        </w:rPr>
      </w:pPr>
      <w:r w:rsidRPr="00243D05">
        <w:rPr>
          <w:sz w:val="21"/>
          <w:szCs w:val="21"/>
          <w:rPrChange w:id="668" w:author="Paola Manfre" w:date="2022-07-19T10:41:00Z">
            <w:rPr>
              <w:rFonts w:ascii="Arial" w:hAnsi="Arial" w:cs="Arial"/>
              <w:sz w:val="21"/>
              <w:szCs w:val="21"/>
            </w:rPr>
          </w:rPrChange>
        </w:rPr>
        <w:t>Di seguito si sintetizzano le attività effettuate nel corso dei precedenti esercizi contabili.</w:t>
      </w:r>
    </w:p>
    <w:p w14:paraId="05D40612" w14:textId="0735AF9C" w:rsidR="00202607" w:rsidRPr="00A22E59" w:rsidDel="00243D05" w:rsidRDefault="00202607" w:rsidP="00202607">
      <w:pPr>
        <w:widowControl w:val="0"/>
        <w:autoSpaceDE w:val="0"/>
        <w:autoSpaceDN w:val="0"/>
        <w:adjustRightInd w:val="0"/>
        <w:spacing w:after="120"/>
        <w:jc w:val="center"/>
        <w:rPr>
          <w:del w:id="669" w:author="Paola Manfre" w:date="2022-07-19T10:42:00Z"/>
          <w:rFonts w:ascii="Arial" w:hAnsi="Arial" w:cs="Arial"/>
          <w:color w:val="000000"/>
          <w:sz w:val="21"/>
          <w:szCs w:val="21"/>
        </w:rPr>
      </w:pPr>
    </w:p>
    <w:p w14:paraId="6535DCCC" w14:textId="5E647791" w:rsidR="000D20E0" w:rsidRPr="00243D05" w:rsidRDefault="000D20E0" w:rsidP="0070527F">
      <w:pPr>
        <w:widowControl w:val="0"/>
        <w:autoSpaceDE w:val="0"/>
        <w:autoSpaceDN w:val="0"/>
        <w:adjustRightInd w:val="0"/>
        <w:rPr>
          <w:color w:val="000000"/>
          <w:sz w:val="21"/>
          <w:szCs w:val="21"/>
          <w:rPrChange w:id="670" w:author="Paola Manfre" w:date="2022-07-19T10:42:00Z">
            <w:rPr>
              <w:rFonts w:ascii="Arial" w:hAnsi="Arial" w:cs="Arial"/>
              <w:color w:val="000000"/>
              <w:sz w:val="21"/>
              <w:szCs w:val="21"/>
            </w:rPr>
          </w:rPrChange>
        </w:rPr>
      </w:pPr>
    </w:p>
    <w:tbl>
      <w:tblPr>
        <w:tblStyle w:val="Grigliatabella"/>
        <w:tblW w:w="9776" w:type="dxa"/>
        <w:tblLook w:val="04A0" w:firstRow="1" w:lastRow="0" w:firstColumn="1" w:lastColumn="0" w:noHBand="0" w:noVBand="1"/>
      </w:tblPr>
      <w:tblGrid>
        <w:gridCol w:w="2263"/>
        <w:gridCol w:w="2835"/>
        <w:gridCol w:w="4678"/>
      </w:tblGrid>
      <w:tr w:rsidR="000D20E0" w:rsidRPr="00243D05" w14:paraId="4E599EF3" w14:textId="77777777" w:rsidTr="00E90280">
        <w:tc>
          <w:tcPr>
            <w:tcW w:w="9776" w:type="dxa"/>
            <w:gridSpan w:val="3"/>
            <w:shd w:val="clear" w:color="auto" w:fill="D9D9D9" w:themeFill="background1" w:themeFillShade="D9"/>
          </w:tcPr>
          <w:p w14:paraId="2488D029" w14:textId="77777777" w:rsidR="000D20E0" w:rsidRPr="00243D05" w:rsidRDefault="000D20E0" w:rsidP="00C5639C">
            <w:pPr>
              <w:pStyle w:val="CM14"/>
              <w:spacing w:after="60"/>
              <w:jc w:val="center"/>
              <w:rPr>
                <w:rFonts w:ascii="Times New Roman" w:hAnsi="Times New Roman"/>
                <w:b/>
                <w:bCs/>
                <w:sz w:val="21"/>
                <w:szCs w:val="21"/>
                <w:rPrChange w:id="671" w:author="Paola Manfre" w:date="2022-07-19T10:42:00Z">
                  <w:rPr>
                    <w:rFonts w:ascii="Arial" w:hAnsi="Arial" w:cs="Arial"/>
                    <w:b/>
                    <w:bCs/>
                    <w:sz w:val="21"/>
                    <w:szCs w:val="21"/>
                  </w:rPr>
                </w:rPrChange>
              </w:rPr>
            </w:pPr>
            <w:r w:rsidRPr="00243D05">
              <w:rPr>
                <w:rFonts w:ascii="Times New Roman" w:hAnsi="Times New Roman"/>
                <w:b/>
                <w:bCs/>
                <w:sz w:val="21"/>
                <w:szCs w:val="21"/>
                <w:rPrChange w:id="672" w:author="Paola Manfre" w:date="2022-07-19T10:42:00Z">
                  <w:rPr>
                    <w:rFonts w:ascii="Arial" w:hAnsi="Arial" w:cs="Arial"/>
                    <w:b/>
                    <w:bCs/>
                    <w:sz w:val="21"/>
                    <w:szCs w:val="21"/>
                  </w:rPr>
                </w:rPrChange>
              </w:rPr>
              <w:t>System audit</w:t>
            </w:r>
          </w:p>
          <w:p w14:paraId="1EF8EAEF" w14:textId="5DD5C0EE" w:rsidR="000D20E0" w:rsidRPr="00243D05" w:rsidRDefault="000D20E0" w:rsidP="00C5639C">
            <w:pPr>
              <w:widowControl w:val="0"/>
              <w:autoSpaceDE w:val="0"/>
              <w:autoSpaceDN w:val="0"/>
              <w:adjustRightInd w:val="0"/>
              <w:spacing w:line="288" w:lineRule="auto"/>
              <w:jc w:val="center"/>
              <w:rPr>
                <w:sz w:val="21"/>
                <w:szCs w:val="21"/>
                <w:rPrChange w:id="673" w:author="Paola Manfre" w:date="2022-07-19T10:42:00Z">
                  <w:rPr>
                    <w:rFonts w:ascii="Arial" w:hAnsi="Arial" w:cs="Arial"/>
                    <w:sz w:val="21"/>
                    <w:szCs w:val="21"/>
                  </w:rPr>
                </w:rPrChange>
              </w:rPr>
            </w:pPr>
            <w:r w:rsidRPr="00243D05">
              <w:rPr>
                <w:b/>
                <w:bCs/>
                <w:sz w:val="21"/>
                <w:szCs w:val="21"/>
                <w:rPrChange w:id="674" w:author="Paola Manfre" w:date="2022-07-19T10:42:00Z">
                  <w:rPr>
                    <w:rFonts w:ascii="Arial" w:hAnsi="Arial" w:cs="Arial"/>
                    <w:b/>
                    <w:bCs/>
                    <w:sz w:val="21"/>
                    <w:szCs w:val="21"/>
                  </w:rPr>
                </w:rPrChange>
              </w:rPr>
              <w:t xml:space="preserve">esercizio contabile _01.07___/ 30.06._____     </w:t>
            </w:r>
            <w:proofErr w:type="gramStart"/>
            <w:r w:rsidRPr="00243D05">
              <w:rPr>
                <w:b/>
                <w:bCs/>
                <w:sz w:val="21"/>
                <w:szCs w:val="21"/>
                <w:rPrChange w:id="675" w:author="Paola Manfre" w:date="2022-07-19T10:42:00Z">
                  <w:rPr>
                    <w:rFonts w:ascii="Arial" w:hAnsi="Arial" w:cs="Arial"/>
                    <w:b/>
                    <w:bCs/>
                    <w:sz w:val="21"/>
                    <w:szCs w:val="21"/>
                  </w:rPr>
                </w:rPrChange>
              </w:rPr>
              <w:t xml:space="preserve">   </w:t>
            </w:r>
            <w:r w:rsidRPr="00243D05">
              <w:rPr>
                <w:bCs/>
                <w:sz w:val="21"/>
                <w:szCs w:val="21"/>
                <w:rPrChange w:id="676" w:author="Paola Manfre" w:date="2022-07-19T10:42:00Z">
                  <w:rPr>
                    <w:rFonts w:ascii="Arial" w:hAnsi="Arial" w:cs="Arial"/>
                    <w:bCs/>
                    <w:sz w:val="21"/>
                    <w:szCs w:val="21"/>
                  </w:rPr>
                </w:rPrChange>
              </w:rPr>
              <w:t>(</w:t>
            </w:r>
            <w:proofErr w:type="gramEnd"/>
            <w:r w:rsidRPr="00243D05">
              <w:rPr>
                <w:bCs/>
                <w:sz w:val="21"/>
                <w:szCs w:val="21"/>
                <w:rPrChange w:id="677" w:author="Paola Manfre" w:date="2022-07-19T10:42:00Z">
                  <w:rPr>
                    <w:rFonts w:ascii="Arial" w:hAnsi="Arial" w:cs="Arial"/>
                    <w:bCs/>
                    <w:sz w:val="21"/>
                    <w:szCs w:val="21"/>
                  </w:rPr>
                </w:rPrChange>
              </w:rPr>
              <w:t xml:space="preserve">avviato con nota n.      del        </w:t>
            </w:r>
            <w:proofErr w:type="gramStart"/>
            <w:r w:rsidRPr="00243D05">
              <w:rPr>
                <w:bCs/>
                <w:sz w:val="21"/>
                <w:szCs w:val="21"/>
                <w:rPrChange w:id="678" w:author="Paola Manfre" w:date="2022-07-19T10:42:00Z">
                  <w:rPr>
                    <w:rFonts w:ascii="Arial" w:hAnsi="Arial" w:cs="Arial"/>
                    <w:bCs/>
                    <w:sz w:val="21"/>
                    <w:szCs w:val="21"/>
                  </w:rPr>
                </w:rPrChange>
              </w:rPr>
              <w:t xml:space="preserve">  )</w:t>
            </w:r>
            <w:proofErr w:type="gramEnd"/>
            <w:r w:rsidRPr="00243D05">
              <w:rPr>
                <w:bCs/>
                <w:sz w:val="21"/>
                <w:szCs w:val="21"/>
                <w:rPrChange w:id="679" w:author="Paola Manfre" w:date="2022-07-19T10:42:00Z">
                  <w:rPr>
                    <w:rFonts w:ascii="Arial" w:hAnsi="Arial" w:cs="Arial"/>
                    <w:bCs/>
                    <w:sz w:val="21"/>
                    <w:szCs w:val="21"/>
                  </w:rPr>
                </w:rPrChange>
              </w:rPr>
              <w:t xml:space="preserve"> </w:t>
            </w:r>
          </w:p>
        </w:tc>
      </w:tr>
      <w:tr w:rsidR="000D20E0" w:rsidRPr="00243D05" w14:paraId="4948B6F6" w14:textId="77777777" w:rsidTr="00C5639C">
        <w:trPr>
          <w:trHeight w:val="445"/>
        </w:trPr>
        <w:tc>
          <w:tcPr>
            <w:tcW w:w="2263" w:type="dxa"/>
            <w:vAlign w:val="center"/>
          </w:tcPr>
          <w:p w14:paraId="5F33BF18" w14:textId="46ABFE1E" w:rsidR="000D20E0" w:rsidRPr="00243D05" w:rsidRDefault="000D20E0" w:rsidP="00C5639C">
            <w:pPr>
              <w:pStyle w:val="CM14"/>
              <w:ind w:left="-109" w:right="-188"/>
              <w:jc w:val="center"/>
              <w:rPr>
                <w:rFonts w:ascii="Times New Roman" w:hAnsi="Times New Roman"/>
                <w:sz w:val="21"/>
                <w:szCs w:val="21"/>
                <w:rPrChange w:id="680" w:author="Paola Manfre" w:date="2022-07-19T10:42:00Z">
                  <w:rPr>
                    <w:rFonts w:ascii="Arial" w:hAnsi="Arial" w:cs="Arial"/>
                    <w:sz w:val="21"/>
                    <w:szCs w:val="21"/>
                  </w:rPr>
                </w:rPrChange>
              </w:rPr>
            </w:pPr>
            <w:del w:id="681" w:author="Paola Manfre" w:date="2022-07-19T10:42:00Z">
              <w:r w:rsidRPr="00243D05" w:rsidDel="00243D05">
                <w:rPr>
                  <w:rFonts w:ascii="Times New Roman" w:hAnsi="Times New Roman"/>
                  <w:bCs/>
                  <w:sz w:val="21"/>
                  <w:szCs w:val="21"/>
                  <w:rPrChange w:id="682" w:author="Paola Manfre" w:date="2022-07-19T10:42:00Z">
                    <w:rPr>
                      <w:rFonts w:ascii="Arial" w:hAnsi="Arial" w:cs="Arial"/>
                      <w:bCs/>
                      <w:sz w:val="21"/>
                      <w:szCs w:val="21"/>
                    </w:rPr>
                  </w:rPrChange>
                </w:rPr>
                <w:delText xml:space="preserve">Organismo </w:delText>
              </w:r>
            </w:del>
            <w:ins w:id="683" w:author="Paola Manfre" w:date="2022-07-19T10:42:00Z">
              <w:r w:rsidR="00243D05" w:rsidRPr="00243D05">
                <w:rPr>
                  <w:rFonts w:ascii="Times New Roman" w:hAnsi="Times New Roman"/>
                  <w:bCs/>
                  <w:sz w:val="21"/>
                  <w:szCs w:val="21"/>
                </w:rPr>
                <w:t>Autorità</w:t>
              </w:r>
              <w:r w:rsidR="00243D05" w:rsidRPr="00243D05">
                <w:rPr>
                  <w:rFonts w:ascii="Times New Roman" w:hAnsi="Times New Roman"/>
                  <w:bCs/>
                  <w:sz w:val="21"/>
                  <w:szCs w:val="21"/>
                  <w:rPrChange w:id="684" w:author="Paola Manfre" w:date="2022-07-19T10:42:00Z">
                    <w:rPr>
                      <w:rFonts w:ascii="Arial" w:hAnsi="Arial" w:cs="Arial"/>
                      <w:bCs/>
                      <w:sz w:val="21"/>
                      <w:szCs w:val="21"/>
                    </w:rPr>
                  </w:rPrChange>
                </w:rPr>
                <w:t xml:space="preserve"> </w:t>
              </w:r>
            </w:ins>
            <w:del w:id="685" w:author="Paola Manfre" w:date="2022-07-19T10:42:00Z">
              <w:r w:rsidRPr="00243D05" w:rsidDel="00243D05">
                <w:rPr>
                  <w:rFonts w:ascii="Times New Roman" w:hAnsi="Times New Roman"/>
                  <w:bCs/>
                  <w:sz w:val="21"/>
                  <w:szCs w:val="21"/>
                  <w:rPrChange w:id="686" w:author="Paola Manfre" w:date="2022-07-19T10:42:00Z">
                    <w:rPr>
                      <w:rFonts w:ascii="Arial" w:hAnsi="Arial" w:cs="Arial"/>
                      <w:bCs/>
                      <w:sz w:val="21"/>
                      <w:szCs w:val="21"/>
                    </w:rPr>
                  </w:rPrChange>
                </w:rPr>
                <w:delText>controllato</w:delText>
              </w:r>
            </w:del>
            <w:ins w:id="687" w:author="Paola Manfre" w:date="2022-07-19T10:42:00Z">
              <w:r w:rsidR="00243D05" w:rsidRPr="00243D05">
                <w:rPr>
                  <w:rFonts w:ascii="Times New Roman" w:hAnsi="Times New Roman"/>
                  <w:bCs/>
                  <w:sz w:val="21"/>
                  <w:szCs w:val="21"/>
                  <w:rPrChange w:id="688" w:author="Paola Manfre" w:date="2022-07-19T10:42:00Z">
                    <w:rPr>
                      <w:rFonts w:ascii="Arial" w:hAnsi="Arial" w:cs="Arial"/>
                      <w:bCs/>
                      <w:sz w:val="21"/>
                      <w:szCs w:val="21"/>
                    </w:rPr>
                  </w:rPrChange>
                </w:rPr>
                <w:t>controllat</w:t>
              </w:r>
              <w:r w:rsidR="00243D05" w:rsidRPr="00243D05">
                <w:rPr>
                  <w:rFonts w:ascii="Times New Roman" w:hAnsi="Times New Roman"/>
                  <w:bCs/>
                  <w:sz w:val="21"/>
                  <w:szCs w:val="21"/>
                </w:rPr>
                <w:t>a</w:t>
              </w:r>
            </w:ins>
          </w:p>
        </w:tc>
        <w:tc>
          <w:tcPr>
            <w:tcW w:w="2835" w:type="dxa"/>
            <w:vAlign w:val="center"/>
          </w:tcPr>
          <w:p w14:paraId="5F36EE5C" w14:textId="77777777" w:rsidR="000D20E0" w:rsidRPr="00243D05" w:rsidRDefault="000D20E0" w:rsidP="00C5639C">
            <w:pPr>
              <w:pStyle w:val="CM14"/>
              <w:ind w:left="-30" w:right="-109"/>
              <w:jc w:val="center"/>
              <w:rPr>
                <w:rFonts w:ascii="Times New Roman" w:hAnsi="Times New Roman"/>
                <w:bCs/>
                <w:sz w:val="21"/>
                <w:szCs w:val="21"/>
                <w:rPrChange w:id="689" w:author="Paola Manfre" w:date="2022-07-19T10:42:00Z">
                  <w:rPr>
                    <w:rFonts w:ascii="Arial" w:hAnsi="Arial" w:cs="Arial"/>
                    <w:bCs/>
                    <w:sz w:val="21"/>
                    <w:szCs w:val="21"/>
                  </w:rPr>
                </w:rPrChange>
              </w:rPr>
            </w:pPr>
            <w:r w:rsidRPr="00243D05">
              <w:rPr>
                <w:rFonts w:ascii="Times New Roman" w:hAnsi="Times New Roman"/>
                <w:bCs/>
                <w:sz w:val="21"/>
                <w:szCs w:val="21"/>
                <w:rPrChange w:id="690" w:author="Paola Manfre" w:date="2022-07-19T10:42:00Z">
                  <w:rPr>
                    <w:rFonts w:ascii="Arial" w:hAnsi="Arial" w:cs="Arial"/>
                    <w:bCs/>
                    <w:sz w:val="21"/>
                    <w:szCs w:val="21"/>
                  </w:rPr>
                </w:rPrChange>
              </w:rPr>
              <w:t>Requisiti chiave controllati</w:t>
            </w:r>
          </w:p>
        </w:tc>
        <w:tc>
          <w:tcPr>
            <w:tcW w:w="4678" w:type="dxa"/>
            <w:vAlign w:val="center"/>
          </w:tcPr>
          <w:p w14:paraId="596315D0" w14:textId="77777777" w:rsidR="000D20E0" w:rsidRPr="00243D05" w:rsidRDefault="000D20E0" w:rsidP="00C5639C">
            <w:pPr>
              <w:pStyle w:val="CM14"/>
              <w:jc w:val="center"/>
              <w:rPr>
                <w:rFonts w:ascii="Times New Roman" w:hAnsi="Times New Roman"/>
                <w:sz w:val="21"/>
                <w:szCs w:val="21"/>
                <w:rPrChange w:id="691" w:author="Paola Manfre" w:date="2022-07-19T10:42:00Z">
                  <w:rPr>
                    <w:rFonts w:ascii="Arial" w:hAnsi="Arial" w:cs="Arial"/>
                    <w:sz w:val="21"/>
                    <w:szCs w:val="21"/>
                  </w:rPr>
                </w:rPrChange>
              </w:rPr>
            </w:pPr>
            <w:r w:rsidRPr="00243D05">
              <w:rPr>
                <w:rFonts w:ascii="Times New Roman" w:hAnsi="Times New Roman"/>
                <w:sz w:val="21"/>
                <w:szCs w:val="21"/>
                <w:rPrChange w:id="692" w:author="Paola Manfre" w:date="2022-07-19T10:42:00Z">
                  <w:rPr>
                    <w:rFonts w:ascii="Arial" w:hAnsi="Arial" w:cs="Arial"/>
                    <w:sz w:val="21"/>
                    <w:szCs w:val="21"/>
                  </w:rPr>
                </w:rPrChange>
              </w:rPr>
              <w:t>Problematiche rilevanti aperte</w:t>
            </w:r>
          </w:p>
        </w:tc>
      </w:tr>
      <w:tr w:rsidR="000D20E0" w:rsidRPr="00243D05" w14:paraId="10D18657" w14:textId="77777777" w:rsidTr="00C5639C">
        <w:trPr>
          <w:trHeight w:val="678"/>
        </w:trPr>
        <w:tc>
          <w:tcPr>
            <w:tcW w:w="2263" w:type="dxa"/>
            <w:vAlign w:val="center"/>
          </w:tcPr>
          <w:p w14:paraId="059FD283" w14:textId="3EDBDB2E" w:rsidR="000D20E0" w:rsidRPr="00243D05" w:rsidRDefault="000D20E0" w:rsidP="00C5639C">
            <w:pPr>
              <w:pStyle w:val="CM14"/>
              <w:jc w:val="center"/>
              <w:rPr>
                <w:rFonts w:ascii="Times New Roman" w:hAnsi="Times New Roman"/>
                <w:bCs/>
                <w:sz w:val="21"/>
                <w:szCs w:val="21"/>
                <w:rPrChange w:id="693" w:author="Paola Manfre" w:date="2022-07-19T10:42:00Z">
                  <w:rPr>
                    <w:rFonts w:ascii="Arial" w:hAnsi="Arial" w:cs="Arial"/>
                    <w:bCs/>
                    <w:sz w:val="21"/>
                    <w:szCs w:val="21"/>
                  </w:rPr>
                </w:rPrChange>
              </w:rPr>
            </w:pPr>
          </w:p>
        </w:tc>
        <w:tc>
          <w:tcPr>
            <w:tcW w:w="2835" w:type="dxa"/>
            <w:vAlign w:val="center"/>
          </w:tcPr>
          <w:p w14:paraId="5F5BA894" w14:textId="137440F7" w:rsidR="000D20E0" w:rsidRPr="00243D05" w:rsidRDefault="000D20E0" w:rsidP="00C5639C">
            <w:pPr>
              <w:pStyle w:val="CM14"/>
              <w:jc w:val="center"/>
              <w:rPr>
                <w:rFonts w:ascii="Times New Roman" w:hAnsi="Times New Roman"/>
                <w:bCs/>
                <w:sz w:val="21"/>
                <w:szCs w:val="21"/>
                <w:rPrChange w:id="694" w:author="Paola Manfre" w:date="2022-07-19T10:42:00Z">
                  <w:rPr>
                    <w:rFonts w:ascii="Arial" w:hAnsi="Arial" w:cs="Arial"/>
                    <w:bCs/>
                    <w:sz w:val="21"/>
                    <w:szCs w:val="21"/>
                  </w:rPr>
                </w:rPrChange>
              </w:rPr>
            </w:pPr>
          </w:p>
        </w:tc>
        <w:tc>
          <w:tcPr>
            <w:tcW w:w="4678" w:type="dxa"/>
            <w:vAlign w:val="center"/>
          </w:tcPr>
          <w:p w14:paraId="5A5F306C" w14:textId="6DED019E" w:rsidR="000D20E0" w:rsidRPr="00243D05" w:rsidRDefault="000D20E0" w:rsidP="00C5639C">
            <w:pPr>
              <w:pStyle w:val="CM14"/>
              <w:jc w:val="center"/>
              <w:rPr>
                <w:rFonts w:ascii="Times New Roman" w:hAnsi="Times New Roman"/>
                <w:bCs/>
                <w:sz w:val="21"/>
                <w:szCs w:val="21"/>
                <w:rPrChange w:id="695" w:author="Paola Manfre" w:date="2022-07-19T10:42:00Z">
                  <w:rPr>
                    <w:rFonts w:ascii="Arial" w:hAnsi="Arial" w:cs="Arial"/>
                    <w:bCs/>
                    <w:sz w:val="21"/>
                    <w:szCs w:val="21"/>
                  </w:rPr>
                </w:rPrChange>
              </w:rPr>
            </w:pPr>
          </w:p>
        </w:tc>
      </w:tr>
    </w:tbl>
    <w:p w14:paraId="4F4BE060" w14:textId="6179516C" w:rsidR="000D20E0" w:rsidRPr="00243D05" w:rsidDel="00243D05" w:rsidRDefault="000D20E0" w:rsidP="0070527F">
      <w:pPr>
        <w:widowControl w:val="0"/>
        <w:autoSpaceDE w:val="0"/>
        <w:autoSpaceDN w:val="0"/>
        <w:adjustRightInd w:val="0"/>
        <w:rPr>
          <w:del w:id="696" w:author="Paola Manfre" w:date="2022-07-19T10:42:00Z"/>
          <w:color w:val="000000"/>
          <w:sz w:val="21"/>
          <w:szCs w:val="21"/>
          <w:rPrChange w:id="697" w:author="Paola Manfre" w:date="2022-07-19T10:42:00Z">
            <w:rPr>
              <w:del w:id="698" w:author="Paola Manfre" w:date="2022-07-19T10:42:00Z"/>
              <w:rFonts w:ascii="Arial" w:hAnsi="Arial" w:cs="Arial"/>
              <w:color w:val="000000"/>
              <w:sz w:val="21"/>
              <w:szCs w:val="21"/>
            </w:rPr>
          </w:rPrChange>
        </w:rPr>
      </w:pPr>
    </w:p>
    <w:p w14:paraId="63EE00E9" w14:textId="4B9601DF" w:rsidR="000D20E0" w:rsidRPr="00243D05" w:rsidDel="00930729" w:rsidRDefault="000D20E0" w:rsidP="0070527F">
      <w:pPr>
        <w:widowControl w:val="0"/>
        <w:autoSpaceDE w:val="0"/>
        <w:autoSpaceDN w:val="0"/>
        <w:adjustRightInd w:val="0"/>
        <w:rPr>
          <w:del w:id="699" w:author="Antonino Pumo" w:date="2022-07-20T11:26:00Z"/>
          <w:color w:val="000000"/>
          <w:sz w:val="21"/>
          <w:szCs w:val="21"/>
          <w:rPrChange w:id="700" w:author="Paola Manfre" w:date="2022-07-19T10:42:00Z">
            <w:rPr>
              <w:del w:id="701" w:author="Antonino Pumo" w:date="2022-07-20T11:26:00Z"/>
              <w:rFonts w:ascii="Arial" w:hAnsi="Arial" w:cs="Arial"/>
              <w:color w:val="000000"/>
              <w:sz w:val="21"/>
              <w:szCs w:val="21"/>
            </w:rPr>
          </w:rPrChange>
        </w:rPr>
      </w:pPr>
    </w:p>
    <w:p w14:paraId="43941F7D" w14:textId="7EAD728C" w:rsidR="000D20E0" w:rsidRDefault="00930729" w:rsidP="0070527F">
      <w:pPr>
        <w:widowControl w:val="0"/>
        <w:autoSpaceDE w:val="0"/>
        <w:autoSpaceDN w:val="0"/>
        <w:adjustRightInd w:val="0"/>
        <w:rPr>
          <w:ins w:id="702" w:author="Antonino Pumo" w:date="2022-07-20T11:26:00Z"/>
          <w:color w:val="000000"/>
          <w:sz w:val="21"/>
          <w:szCs w:val="21"/>
        </w:rPr>
      </w:pPr>
      <w:ins w:id="703" w:author="Antonino Pumo" w:date="2022-07-20T11:26:00Z">
        <w:r>
          <w:rPr>
            <w:color w:val="000000"/>
            <w:sz w:val="21"/>
            <w:szCs w:val="21"/>
          </w:rPr>
          <w:t>(</w:t>
        </w:r>
      </w:ins>
      <w:ins w:id="704" w:author="Antonino Pumo" w:date="2022-07-20T11:25:00Z">
        <w:r>
          <w:rPr>
            <w:color w:val="000000"/>
            <w:sz w:val="21"/>
            <w:szCs w:val="21"/>
          </w:rPr>
          <w:t>Inserire informazioni sui risultati del S</w:t>
        </w:r>
      </w:ins>
      <w:ins w:id="705" w:author="Antonino Pumo" w:date="2022-07-20T11:26:00Z">
        <w:r>
          <w:rPr>
            <w:color w:val="000000"/>
            <w:sz w:val="21"/>
            <w:szCs w:val="21"/>
          </w:rPr>
          <w:t>y</w:t>
        </w:r>
      </w:ins>
      <w:ins w:id="706" w:author="Antonino Pumo" w:date="2022-07-20T11:25:00Z">
        <w:r>
          <w:rPr>
            <w:color w:val="000000"/>
            <w:sz w:val="21"/>
            <w:szCs w:val="21"/>
          </w:rPr>
          <w:t>stem Audit</w:t>
        </w:r>
      </w:ins>
      <w:ins w:id="707" w:author="Antonino Pumo" w:date="2022-07-20T11:26:00Z">
        <w:r>
          <w:rPr>
            <w:color w:val="000000"/>
            <w:sz w:val="21"/>
            <w:szCs w:val="21"/>
          </w:rPr>
          <w:t xml:space="preserve"> e </w:t>
        </w:r>
        <w:proofErr w:type="gramStart"/>
        <w:r>
          <w:rPr>
            <w:color w:val="000000"/>
            <w:sz w:val="21"/>
            <w:szCs w:val="21"/>
          </w:rPr>
          <w:t>su  eventuali</w:t>
        </w:r>
        <w:proofErr w:type="gramEnd"/>
        <w:r>
          <w:rPr>
            <w:color w:val="000000"/>
            <w:sz w:val="21"/>
            <w:szCs w:val="21"/>
          </w:rPr>
          <w:t xml:space="preserve"> follow-up)</w:t>
        </w:r>
      </w:ins>
    </w:p>
    <w:p w14:paraId="2D187189" w14:textId="77777777" w:rsidR="00930729" w:rsidRPr="00243D05" w:rsidRDefault="00930729" w:rsidP="0070527F">
      <w:pPr>
        <w:widowControl w:val="0"/>
        <w:autoSpaceDE w:val="0"/>
        <w:autoSpaceDN w:val="0"/>
        <w:adjustRightInd w:val="0"/>
        <w:rPr>
          <w:color w:val="000000"/>
          <w:sz w:val="21"/>
          <w:szCs w:val="21"/>
          <w:rPrChange w:id="708" w:author="Paola Manfre" w:date="2022-07-19T10:42:00Z">
            <w:rPr>
              <w:rFonts w:ascii="Arial" w:hAnsi="Arial" w:cs="Arial"/>
              <w:color w:val="000000"/>
              <w:sz w:val="21"/>
              <w:szCs w:val="21"/>
            </w:rPr>
          </w:rPrChange>
        </w:rPr>
      </w:pPr>
    </w:p>
    <w:tbl>
      <w:tblPr>
        <w:tblStyle w:val="Grigliatabella"/>
        <w:tblW w:w="0" w:type="auto"/>
        <w:tblLook w:val="04A0" w:firstRow="1" w:lastRow="0" w:firstColumn="1" w:lastColumn="0" w:noHBand="0" w:noVBand="1"/>
      </w:tblPr>
      <w:tblGrid>
        <w:gridCol w:w="2689"/>
        <w:gridCol w:w="1701"/>
        <w:gridCol w:w="5238"/>
      </w:tblGrid>
      <w:tr w:rsidR="000D20E0" w:rsidRPr="00243D05" w14:paraId="5A5FDF29" w14:textId="77777777" w:rsidTr="00E90280">
        <w:tc>
          <w:tcPr>
            <w:tcW w:w="9628" w:type="dxa"/>
            <w:gridSpan w:val="3"/>
            <w:shd w:val="clear" w:color="auto" w:fill="D9D9D9" w:themeFill="background1" w:themeFillShade="D9"/>
          </w:tcPr>
          <w:p w14:paraId="4CABD971" w14:textId="77777777" w:rsidR="000D20E0" w:rsidRPr="00243D05" w:rsidRDefault="000D20E0" w:rsidP="00E90280">
            <w:pPr>
              <w:pStyle w:val="CM14"/>
              <w:spacing w:after="60"/>
              <w:jc w:val="center"/>
              <w:rPr>
                <w:rFonts w:ascii="Times New Roman" w:hAnsi="Times New Roman"/>
                <w:b/>
                <w:bCs/>
                <w:sz w:val="21"/>
                <w:szCs w:val="21"/>
                <w:rPrChange w:id="709" w:author="Paola Manfre" w:date="2022-07-19T10:42:00Z">
                  <w:rPr>
                    <w:rFonts w:ascii="Arial" w:hAnsi="Arial" w:cs="Arial"/>
                    <w:b/>
                    <w:bCs/>
                    <w:sz w:val="21"/>
                    <w:szCs w:val="21"/>
                  </w:rPr>
                </w:rPrChange>
              </w:rPr>
            </w:pPr>
            <w:r w:rsidRPr="00243D05">
              <w:rPr>
                <w:rFonts w:ascii="Times New Roman" w:hAnsi="Times New Roman"/>
                <w:b/>
                <w:bCs/>
                <w:sz w:val="21"/>
                <w:szCs w:val="21"/>
                <w:rPrChange w:id="710" w:author="Paola Manfre" w:date="2022-07-19T10:42:00Z">
                  <w:rPr>
                    <w:rFonts w:ascii="Arial" w:hAnsi="Arial" w:cs="Arial"/>
                    <w:b/>
                    <w:bCs/>
                    <w:sz w:val="21"/>
                    <w:szCs w:val="21"/>
                  </w:rPr>
                </w:rPrChange>
              </w:rPr>
              <w:t>Audit sui progetti</w:t>
            </w:r>
          </w:p>
          <w:p w14:paraId="77C1A18F" w14:textId="71BA193C" w:rsidR="000D20E0" w:rsidRPr="00243D05" w:rsidRDefault="000D20E0" w:rsidP="005B2D50">
            <w:pPr>
              <w:widowControl w:val="0"/>
              <w:autoSpaceDE w:val="0"/>
              <w:autoSpaceDN w:val="0"/>
              <w:adjustRightInd w:val="0"/>
              <w:spacing w:after="60"/>
              <w:jc w:val="center"/>
              <w:rPr>
                <w:rFonts w:eastAsiaTheme="minorEastAsia"/>
                <w:b/>
                <w:bCs/>
                <w:sz w:val="21"/>
                <w:szCs w:val="21"/>
                <w:rPrChange w:id="711" w:author="Paola Manfre" w:date="2022-07-19T10:42:00Z">
                  <w:rPr>
                    <w:rFonts w:ascii="Arial" w:eastAsiaTheme="minorEastAsia" w:hAnsi="Arial" w:cs="Arial"/>
                    <w:b/>
                    <w:bCs/>
                    <w:sz w:val="21"/>
                    <w:szCs w:val="21"/>
                  </w:rPr>
                </w:rPrChange>
              </w:rPr>
            </w:pPr>
            <w:r w:rsidRPr="00243D05">
              <w:rPr>
                <w:rFonts w:eastAsiaTheme="minorEastAsia"/>
                <w:b/>
                <w:bCs/>
                <w:sz w:val="21"/>
                <w:szCs w:val="21"/>
                <w:rPrChange w:id="712" w:author="Paola Manfre" w:date="2022-07-19T10:42:00Z">
                  <w:rPr>
                    <w:rFonts w:ascii="Arial" w:eastAsiaTheme="minorEastAsia" w:hAnsi="Arial" w:cs="Arial"/>
                    <w:b/>
                    <w:bCs/>
                    <w:sz w:val="21"/>
                    <w:szCs w:val="21"/>
                  </w:rPr>
                </w:rPrChange>
              </w:rPr>
              <w:t xml:space="preserve">esercizio contabile _01.07___/ 30.06._____ (avviato con nota n.      del        </w:t>
            </w:r>
            <w:proofErr w:type="gramStart"/>
            <w:r w:rsidRPr="00243D05">
              <w:rPr>
                <w:rFonts w:eastAsiaTheme="minorEastAsia"/>
                <w:b/>
                <w:bCs/>
                <w:sz w:val="21"/>
                <w:szCs w:val="21"/>
                <w:rPrChange w:id="713" w:author="Paola Manfre" w:date="2022-07-19T10:42:00Z">
                  <w:rPr>
                    <w:rFonts w:ascii="Arial" w:eastAsiaTheme="minorEastAsia" w:hAnsi="Arial" w:cs="Arial"/>
                    <w:b/>
                    <w:bCs/>
                    <w:sz w:val="21"/>
                    <w:szCs w:val="21"/>
                  </w:rPr>
                </w:rPrChange>
              </w:rPr>
              <w:t xml:space="preserve">  )</w:t>
            </w:r>
            <w:proofErr w:type="gramEnd"/>
          </w:p>
        </w:tc>
      </w:tr>
      <w:tr w:rsidR="000D20E0" w:rsidRPr="00243D05" w14:paraId="7F65AFB3" w14:textId="77777777" w:rsidTr="00C5639C">
        <w:trPr>
          <w:trHeight w:val="445"/>
        </w:trPr>
        <w:tc>
          <w:tcPr>
            <w:tcW w:w="2689" w:type="dxa"/>
            <w:vAlign w:val="center"/>
          </w:tcPr>
          <w:p w14:paraId="2B011D9C" w14:textId="77777777" w:rsidR="000D20E0" w:rsidRPr="00243D05" w:rsidRDefault="000D20E0" w:rsidP="00C5639C">
            <w:pPr>
              <w:pStyle w:val="CM14"/>
              <w:jc w:val="center"/>
              <w:rPr>
                <w:rFonts w:ascii="Times New Roman" w:hAnsi="Times New Roman"/>
                <w:sz w:val="21"/>
                <w:szCs w:val="21"/>
                <w:rPrChange w:id="714" w:author="Paola Manfre" w:date="2022-07-19T10:42:00Z">
                  <w:rPr>
                    <w:rFonts w:ascii="Arial" w:hAnsi="Arial" w:cs="Arial"/>
                    <w:sz w:val="21"/>
                    <w:szCs w:val="21"/>
                  </w:rPr>
                </w:rPrChange>
              </w:rPr>
            </w:pPr>
            <w:r w:rsidRPr="00243D05">
              <w:rPr>
                <w:rFonts w:ascii="Times New Roman" w:hAnsi="Times New Roman"/>
                <w:bCs/>
                <w:sz w:val="21"/>
                <w:szCs w:val="21"/>
                <w:rPrChange w:id="715" w:author="Paola Manfre" w:date="2022-07-19T10:42:00Z">
                  <w:rPr>
                    <w:rFonts w:ascii="Arial" w:hAnsi="Arial" w:cs="Arial"/>
                    <w:bCs/>
                    <w:sz w:val="21"/>
                    <w:szCs w:val="21"/>
                  </w:rPr>
                </w:rPrChange>
              </w:rPr>
              <w:t>Progetto/voce di spesa controllato/a</w:t>
            </w:r>
          </w:p>
        </w:tc>
        <w:tc>
          <w:tcPr>
            <w:tcW w:w="1701" w:type="dxa"/>
            <w:vAlign w:val="center"/>
          </w:tcPr>
          <w:p w14:paraId="64D9AADC" w14:textId="77777777" w:rsidR="000D20E0" w:rsidRPr="00243D05" w:rsidRDefault="000D20E0" w:rsidP="00C5639C">
            <w:pPr>
              <w:pStyle w:val="CM14"/>
              <w:jc w:val="center"/>
              <w:rPr>
                <w:rFonts w:ascii="Times New Roman" w:hAnsi="Times New Roman"/>
                <w:bCs/>
                <w:sz w:val="21"/>
                <w:szCs w:val="21"/>
                <w:rPrChange w:id="716" w:author="Paola Manfre" w:date="2022-07-19T10:42:00Z">
                  <w:rPr>
                    <w:rFonts w:ascii="Arial" w:hAnsi="Arial" w:cs="Arial"/>
                    <w:bCs/>
                    <w:sz w:val="21"/>
                    <w:szCs w:val="21"/>
                  </w:rPr>
                </w:rPrChange>
              </w:rPr>
            </w:pPr>
            <w:r w:rsidRPr="00243D05">
              <w:rPr>
                <w:rFonts w:ascii="Times New Roman" w:hAnsi="Times New Roman"/>
                <w:bCs/>
                <w:sz w:val="21"/>
                <w:szCs w:val="21"/>
                <w:rPrChange w:id="717" w:author="Paola Manfre" w:date="2022-07-19T10:42:00Z">
                  <w:rPr>
                    <w:rFonts w:ascii="Arial" w:hAnsi="Arial" w:cs="Arial"/>
                    <w:bCs/>
                    <w:sz w:val="21"/>
                    <w:szCs w:val="21"/>
                  </w:rPr>
                </w:rPrChange>
              </w:rPr>
              <w:t>Data chiusura attività</w:t>
            </w:r>
          </w:p>
        </w:tc>
        <w:tc>
          <w:tcPr>
            <w:tcW w:w="5238" w:type="dxa"/>
            <w:vAlign w:val="center"/>
          </w:tcPr>
          <w:p w14:paraId="0D7C94D0" w14:textId="77777777" w:rsidR="000D20E0" w:rsidRPr="00243D05" w:rsidRDefault="000D20E0" w:rsidP="00C5639C">
            <w:pPr>
              <w:pStyle w:val="CM14"/>
              <w:jc w:val="center"/>
              <w:rPr>
                <w:rFonts w:ascii="Times New Roman" w:hAnsi="Times New Roman"/>
                <w:sz w:val="21"/>
                <w:szCs w:val="21"/>
                <w:rPrChange w:id="718" w:author="Paola Manfre" w:date="2022-07-19T10:42:00Z">
                  <w:rPr>
                    <w:rFonts w:ascii="Arial" w:hAnsi="Arial" w:cs="Arial"/>
                    <w:sz w:val="21"/>
                    <w:szCs w:val="21"/>
                  </w:rPr>
                </w:rPrChange>
              </w:rPr>
            </w:pPr>
            <w:r w:rsidRPr="00243D05">
              <w:rPr>
                <w:rFonts w:ascii="Times New Roman" w:hAnsi="Times New Roman"/>
                <w:sz w:val="21"/>
                <w:szCs w:val="21"/>
                <w:rPrChange w:id="719" w:author="Paola Manfre" w:date="2022-07-19T10:42:00Z">
                  <w:rPr>
                    <w:rFonts w:ascii="Arial" w:hAnsi="Arial" w:cs="Arial"/>
                    <w:sz w:val="21"/>
                    <w:szCs w:val="21"/>
                  </w:rPr>
                </w:rPrChange>
              </w:rPr>
              <w:t>Problematica riscontrata/Spesa non eleggibile</w:t>
            </w:r>
          </w:p>
        </w:tc>
      </w:tr>
      <w:tr w:rsidR="000D20E0" w:rsidRPr="00243D05" w14:paraId="6777B607" w14:textId="77777777" w:rsidTr="00C5639C">
        <w:trPr>
          <w:trHeight w:val="355"/>
        </w:trPr>
        <w:tc>
          <w:tcPr>
            <w:tcW w:w="2689" w:type="dxa"/>
            <w:vAlign w:val="center"/>
          </w:tcPr>
          <w:p w14:paraId="5EE65D31" w14:textId="7E1C7E05" w:rsidR="000D20E0" w:rsidRPr="00243D05" w:rsidRDefault="000D20E0" w:rsidP="00C5639C">
            <w:pPr>
              <w:pStyle w:val="CM14"/>
              <w:jc w:val="center"/>
              <w:rPr>
                <w:rFonts w:ascii="Times New Roman" w:hAnsi="Times New Roman"/>
                <w:sz w:val="21"/>
                <w:szCs w:val="21"/>
                <w:rPrChange w:id="720" w:author="Paola Manfre" w:date="2022-07-19T10:42:00Z">
                  <w:rPr>
                    <w:rFonts w:ascii="Arial" w:hAnsi="Arial" w:cs="Arial"/>
                    <w:sz w:val="21"/>
                    <w:szCs w:val="21"/>
                  </w:rPr>
                </w:rPrChange>
              </w:rPr>
            </w:pPr>
          </w:p>
        </w:tc>
        <w:tc>
          <w:tcPr>
            <w:tcW w:w="1701" w:type="dxa"/>
            <w:vAlign w:val="center"/>
          </w:tcPr>
          <w:p w14:paraId="4692146A" w14:textId="2A8CFEEC" w:rsidR="000D20E0" w:rsidRPr="00243D05" w:rsidRDefault="000D20E0" w:rsidP="00C5639C">
            <w:pPr>
              <w:pStyle w:val="CM14"/>
              <w:jc w:val="center"/>
              <w:rPr>
                <w:rFonts w:ascii="Times New Roman" w:hAnsi="Times New Roman"/>
                <w:bCs/>
                <w:sz w:val="21"/>
                <w:szCs w:val="21"/>
                <w:rPrChange w:id="721" w:author="Paola Manfre" w:date="2022-07-19T10:42:00Z">
                  <w:rPr>
                    <w:rFonts w:ascii="Arial" w:hAnsi="Arial" w:cs="Arial"/>
                    <w:bCs/>
                    <w:sz w:val="21"/>
                    <w:szCs w:val="21"/>
                  </w:rPr>
                </w:rPrChange>
              </w:rPr>
            </w:pPr>
          </w:p>
        </w:tc>
        <w:tc>
          <w:tcPr>
            <w:tcW w:w="5238" w:type="dxa"/>
            <w:vAlign w:val="center"/>
          </w:tcPr>
          <w:p w14:paraId="6D260AC2" w14:textId="27F2D974" w:rsidR="000D20E0" w:rsidRPr="00243D05" w:rsidRDefault="000D20E0" w:rsidP="00C5639C">
            <w:pPr>
              <w:pStyle w:val="CM14"/>
              <w:ind w:left="-104" w:right="-113"/>
              <w:jc w:val="center"/>
              <w:rPr>
                <w:rFonts w:ascii="Times New Roman" w:hAnsi="Times New Roman"/>
                <w:bCs/>
                <w:sz w:val="21"/>
                <w:szCs w:val="21"/>
                <w:rPrChange w:id="722" w:author="Paola Manfre" w:date="2022-07-19T10:42:00Z">
                  <w:rPr>
                    <w:rFonts w:ascii="Arial" w:hAnsi="Arial" w:cs="Arial"/>
                    <w:bCs/>
                    <w:sz w:val="21"/>
                    <w:szCs w:val="21"/>
                  </w:rPr>
                </w:rPrChange>
              </w:rPr>
            </w:pPr>
          </w:p>
        </w:tc>
      </w:tr>
    </w:tbl>
    <w:p w14:paraId="467D7037" w14:textId="6107B47B" w:rsidR="00930729" w:rsidRDefault="00930729" w:rsidP="00930729">
      <w:pPr>
        <w:widowControl w:val="0"/>
        <w:autoSpaceDE w:val="0"/>
        <w:autoSpaceDN w:val="0"/>
        <w:adjustRightInd w:val="0"/>
        <w:rPr>
          <w:ins w:id="723" w:author="Antonino Pumo" w:date="2022-07-20T11:27:00Z"/>
          <w:color w:val="000000"/>
          <w:sz w:val="21"/>
          <w:szCs w:val="21"/>
        </w:rPr>
      </w:pPr>
      <w:ins w:id="724" w:author="Antonino Pumo" w:date="2022-07-20T11:27:00Z">
        <w:r>
          <w:rPr>
            <w:color w:val="000000"/>
            <w:sz w:val="21"/>
            <w:szCs w:val="21"/>
          </w:rPr>
          <w:t>(Inserire informazioni sui risultati de</w:t>
        </w:r>
        <w:r>
          <w:rPr>
            <w:color w:val="000000"/>
            <w:sz w:val="21"/>
            <w:szCs w:val="21"/>
          </w:rPr>
          <w:t>gli audit dei progetti e spese AT</w:t>
        </w:r>
        <w:r>
          <w:rPr>
            <w:color w:val="000000"/>
            <w:sz w:val="21"/>
            <w:szCs w:val="21"/>
          </w:rPr>
          <w:t>)</w:t>
        </w:r>
      </w:ins>
    </w:p>
    <w:p w14:paraId="28E4E54E" w14:textId="7F1A5AB4" w:rsidR="000D20E0" w:rsidRPr="00243D05" w:rsidDel="00DA0FCF" w:rsidRDefault="000D20E0" w:rsidP="0070527F">
      <w:pPr>
        <w:widowControl w:val="0"/>
        <w:autoSpaceDE w:val="0"/>
        <w:autoSpaceDN w:val="0"/>
        <w:adjustRightInd w:val="0"/>
        <w:rPr>
          <w:del w:id="725" w:author="Paola Manfre" w:date="2022-07-19T11:00:00Z"/>
          <w:color w:val="000000"/>
          <w:sz w:val="21"/>
          <w:szCs w:val="21"/>
          <w:rPrChange w:id="726" w:author="Paola Manfre" w:date="2022-07-19T10:42:00Z">
            <w:rPr>
              <w:del w:id="727" w:author="Paola Manfre" w:date="2022-07-19T11:00:00Z"/>
              <w:rFonts w:ascii="Arial" w:hAnsi="Arial" w:cs="Arial"/>
              <w:color w:val="000000"/>
              <w:sz w:val="21"/>
              <w:szCs w:val="21"/>
            </w:rPr>
          </w:rPrChange>
        </w:rPr>
      </w:pPr>
    </w:p>
    <w:p w14:paraId="080F43E2" w14:textId="77777777" w:rsidR="000D20E0" w:rsidRPr="00243D05" w:rsidRDefault="000D20E0" w:rsidP="0070527F">
      <w:pPr>
        <w:widowControl w:val="0"/>
        <w:autoSpaceDE w:val="0"/>
        <w:autoSpaceDN w:val="0"/>
        <w:adjustRightInd w:val="0"/>
        <w:rPr>
          <w:color w:val="000000"/>
          <w:sz w:val="21"/>
          <w:szCs w:val="21"/>
          <w:rPrChange w:id="728" w:author="Paola Manfre" w:date="2022-07-19T10:42:00Z">
            <w:rPr>
              <w:rFonts w:ascii="Arial" w:hAnsi="Arial" w:cs="Arial"/>
              <w:color w:val="000000"/>
              <w:sz w:val="21"/>
              <w:szCs w:val="21"/>
            </w:rPr>
          </w:rPrChange>
        </w:rPr>
      </w:pPr>
    </w:p>
    <w:p w14:paraId="175E9F64" w14:textId="2FEE51B7" w:rsidR="00B00006" w:rsidRPr="00243D05" w:rsidRDefault="00B00006" w:rsidP="00393003">
      <w:pPr>
        <w:widowControl w:val="0"/>
        <w:autoSpaceDE w:val="0"/>
        <w:autoSpaceDN w:val="0"/>
        <w:adjustRightInd w:val="0"/>
        <w:rPr>
          <w:color w:val="000000"/>
          <w:sz w:val="21"/>
          <w:szCs w:val="21"/>
          <w:rPrChange w:id="729" w:author="Paola Manfre" w:date="2022-07-19T10:42:00Z">
            <w:rPr>
              <w:rFonts w:ascii="Arial" w:hAnsi="Arial" w:cs="Arial"/>
              <w:color w:val="000000"/>
              <w:sz w:val="21"/>
              <w:szCs w:val="21"/>
            </w:rPr>
          </w:rPrChange>
        </w:rPr>
      </w:pPr>
    </w:p>
    <w:tbl>
      <w:tblPr>
        <w:tblStyle w:val="Grigliatabella"/>
        <w:tblW w:w="0" w:type="auto"/>
        <w:tblLook w:val="04A0" w:firstRow="1" w:lastRow="0" w:firstColumn="1" w:lastColumn="0" w:noHBand="0" w:noVBand="1"/>
      </w:tblPr>
      <w:tblGrid>
        <w:gridCol w:w="2518"/>
        <w:gridCol w:w="4253"/>
        <w:gridCol w:w="3083"/>
      </w:tblGrid>
      <w:tr w:rsidR="0060595E" w:rsidRPr="00243D05" w14:paraId="2923E4D0" w14:textId="77777777" w:rsidTr="00E90280">
        <w:tc>
          <w:tcPr>
            <w:tcW w:w="9854" w:type="dxa"/>
            <w:gridSpan w:val="3"/>
            <w:shd w:val="clear" w:color="auto" w:fill="D9D9D9" w:themeFill="background1" w:themeFillShade="D9"/>
          </w:tcPr>
          <w:p w14:paraId="3F2B59C0" w14:textId="77777777" w:rsidR="0060595E" w:rsidRPr="00243D05" w:rsidRDefault="0060595E" w:rsidP="00C5639C">
            <w:pPr>
              <w:pStyle w:val="CM14"/>
              <w:spacing w:after="60"/>
              <w:jc w:val="center"/>
              <w:rPr>
                <w:rFonts w:ascii="Times New Roman" w:hAnsi="Times New Roman"/>
                <w:b/>
                <w:bCs/>
                <w:sz w:val="21"/>
                <w:szCs w:val="21"/>
                <w:rPrChange w:id="730" w:author="Paola Manfre" w:date="2022-07-19T10:42:00Z">
                  <w:rPr>
                    <w:rFonts w:ascii="Arial" w:hAnsi="Arial" w:cs="Arial"/>
                    <w:b/>
                    <w:bCs/>
                    <w:sz w:val="21"/>
                    <w:szCs w:val="21"/>
                  </w:rPr>
                </w:rPrChange>
              </w:rPr>
            </w:pPr>
            <w:r w:rsidRPr="00243D05">
              <w:rPr>
                <w:rFonts w:ascii="Times New Roman" w:hAnsi="Times New Roman"/>
                <w:b/>
                <w:bCs/>
                <w:sz w:val="21"/>
                <w:szCs w:val="21"/>
                <w:rPrChange w:id="731" w:author="Paola Manfre" w:date="2022-07-19T10:42:00Z">
                  <w:rPr>
                    <w:rFonts w:ascii="Arial" w:hAnsi="Arial" w:cs="Arial"/>
                    <w:b/>
                    <w:bCs/>
                    <w:sz w:val="21"/>
                    <w:szCs w:val="21"/>
                  </w:rPr>
                </w:rPrChange>
              </w:rPr>
              <w:t>Audit dei Conti</w:t>
            </w:r>
          </w:p>
          <w:p w14:paraId="7D1EFEDA" w14:textId="07483014" w:rsidR="0060595E" w:rsidRPr="00243D05" w:rsidRDefault="0060595E" w:rsidP="00C5639C">
            <w:pPr>
              <w:widowControl w:val="0"/>
              <w:autoSpaceDE w:val="0"/>
              <w:autoSpaceDN w:val="0"/>
              <w:adjustRightInd w:val="0"/>
              <w:spacing w:after="60" w:line="288" w:lineRule="auto"/>
              <w:jc w:val="center"/>
              <w:rPr>
                <w:sz w:val="21"/>
                <w:szCs w:val="21"/>
                <w:rPrChange w:id="732" w:author="Paola Manfre" w:date="2022-07-19T10:42:00Z">
                  <w:rPr>
                    <w:rFonts w:ascii="Arial" w:hAnsi="Arial" w:cs="Arial"/>
                    <w:sz w:val="21"/>
                    <w:szCs w:val="21"/>
                  </w:rPr>
                </w:rPrChange>
              </w:rPr>
            </w:pPr>
            <w:r w:rsidRPr="00243D05">
              <w:rPr>
                <w:b/>
                <w:bCs/>
                <w:sz w:val="21"/>
                <w:szCs w:val="21"/>
                <w:rPrChange w:id="733" w:author="Paola Manfre" w:date="2022-07-19T10:42:00Z">
                  <w:rPr>
                    <w:rFonts w:ascii="Arial" w:hAnsi="Arial" w:cs="Arial"/>
                    <w:b/>
                    <w:bCs/>
                    <w:sz w:val="21"/>
                    <w:szCs w:val="21"/>
                  </w:rPr>
                </w:rPrChange>
              </w:rPr>
              <w:t xml:space="preserve">esercizio contabile ___/___ </w:t>
            </w:r>
            <w:r w:rsidRPr="00243D05">
              <w:rPr>
                <w:bCs/>
                <w:sz w:val="21"/>
                <w:szCs w:val="21"/>
                <w:rPrChange w:id="734" w:author="Paola Manfre" w:date="2022-07-19T10:42:00Z">
                  <w:rPr>
                    <w:rFonts w:ascii="Arial" w:hAnsi="Arial" w:cs="Arial"/>
                    <w:bCs/>
                    <w:sz w:val="21"/>
                    <w:szCs w:val="21"/>
                  </w:rPr>
                </w:rPrChange>
              </w:rPr>
              <w:t>(avviato con nota n. ____ del _________)</w:t>
            </w:r>
          </w:p>
        </w:tc>
      </w:tr>
      <w:tr w:rsidR="0060595E" w:rsidRPr="00243D05" w14:paraId="464B672F" w14:textId="77777777" w:rsidTr="00C5639C">
        <w:trPr>
          <w:trHeight w:val="445"/>
        </w:trPr>
        <w:tc>
          <w:tcPr>
            <w:tcW w:w="2518" w:type="dxa"/>
            <w:vAlign w:val="center"/>
          </w:tcPr>
          <w:p w14:paraId="610DBD87" w14:textId="4984A31D" w:rsidR="0060595E" w:rsidRPr="00243D05" w:rsidRDefault="0060595E" w:rsidP="00C5639C">
            <w:pPr>
              <w:pStyle w:val="CM14"/>
              <w:jc w:val="center"/>
              <w:rPr>
                <w:rFonts w:ascii="Times New Roman" w:hAnsi="Times New Roman"/>
                <w:sz w:val="21"/>
                <w:szCs w:val="21"/>
                <w:rPrChange w:id="735" w:author="Paola Manfre" w:date="2022-07-19T10:42:00Z">
                  <w:rPr>
                    <w:rFonts w:ascii="Arial" w:hAnsi="Arial" w:cs="Arial"/>
                    <w:sz w:val="21"/>
                    <w:szCs w:val="21"/>
                  </w:rPr>
                </w:rPrChange>
              </w:rPr>
            </w:pPr>
            <w:del w:id="736" w:author="Paola Manfre" w:date="2022-07-19T10:42:00Z">
              <w:r w:rsidRPr="00243D05" w:rsidDel="00243D05">
                <w:rPr>
                  <w:rFonts w:ascii="Times New Roman" w:hAnsi="Times New Roman"/>
                  <w:bCs/>
                  <w:sz w:val="21"/>
                  <w:szCs w:val="21"/>
                  <w:rPrChange w:id="737" w:author="Paola Manfre" w:date="2022-07-19T10:42:00Z">
                    <w:rPr>
                      <w:rFonts w:ascii="Arial" w:hAnsi="Arial" w:cs="Arial"/>
                      <w:bCs/>
                      <w:sz w:val="21"/>
                      <w:szCs w:val="21"/>
                    </w:rPr>
                  </w:rPrChange>
                </w:rPr>
                <w:delText xml:space="preserve">Organismo </w:delText>
              </w:r>
            </w:del>
            <w:ins w:id="738" w:author="Paola Manfre" w:date="2022-07-19T10:42:00Z">
              <w:r w:rsidR="00243D05">
                <w:rPr>
                  <w:rFonts w:ascii="Times New Roman" w:hAnsi="Times New Roman"/>
                  <w:bCs/>
                  <w:sz w:val="21"/>
                  <w:szCs w:val="21"/>
                </w:rPr>
                <w:t>Autorità</w:t>
              </w:r>
              <w:r w:rsidR="00243D05" w:rsidRPr="00243D05">
                <w:rPr>
                  <w:rFonts w:ascii="Times New Roman" w:hAnsi="Times New Roman"/>
                  <w:bCs/>
                  <w:sz w:val="21"/>
                  <w:szCs w:val="21"/>
                  <w:rPrChange w:id="739" w:author="Paola Manfre" w:date="2022-07-19T10:42:00Z">
                    <w:rPr>
                      <w:rFonts w:ascii="Arial" w:hAnsi="Arial" w:cs="Arial"/>
                      <w:bCs/>
                      <w:sz w:val="21"/>
                      <w:szCs w:val="21"/>
                    </w:rPr>
                  </w:rPrChange>
                </w:rPr>
                <w:t xml:space="preserve"> </w:t>
              </w:r>
            </w:ins>
            <w:del w:id="740" w:author="Paola Manfre" w:date="2022-07-19T10:43:00Z">
              <w:r w:rsidRPr="00243D05" w:rsidDel="00243D05">
                <w:rPr>
                  <w:rFonts w:ascii="Times New Roman" w:hAnsi="Times New Roman"/>
                  <w:bCs/>
                  <w:sz w:val="21"/>
                  <w:szCs w:val="21"/>
                  <w:rPrChange w:id="741" w:author="Paola Manfre" w:date="2022-07-19T10:42:00Z">
                    <w:rPr>
                      <w:rFonts w:ascii="Arial" w:hAnsi="Arial" w:cs="Arial"/>
                      <w:bCs/>
                      <w:sz w:val="21"/>
                      <w:szCs w:val="21"/>
                    </w:rPr>
                  </w:rPrChange>
                </w:rPr>
                <w:delText>controllato</w:delText>
              </w:r>
            </w:del>
            <w:ins w:id="742" w:author="Paola Manfre" w:date="2022-07-19T10:43:00Z">
              <w:r w:rsidR="00243D05" w:rsidRPr="00243D05">
                <w:rPr>
                  <w:rFonts w:ascii="Times New Roman" w:hAnsi="Times New Roman"/>
                  <w:bCs/>
                  <w:sz w:val="21"/>
                  <w:szCs w:val="21"/>
                  <w:rPrChange w:id="743" w:author="Paola Manfre" w:date="2022-07-19T10:42:00Z">
                    <w:rPr>
                      <w:rFonts w:ascii="Arial" w:hAnsi="Arial" w:cs="Arial"/>
                      <w:bCs/>
                      <w:sz w:val="21"/>
                      <w:szCs w:val="21"/>
                    </w:rPr>
                  </w:rPrChange>
                </w:rPr>
                <w:t>controllat</w:t>
              </w:r>
              <w:r w:rsidR="00243D05">
                <w:rPr>
                  <w:rFonts w:ascii="Times New Roman" w:hAnsi="Times New Roman"/>
                  <w:bCs/>
                  <w:sz w:val="21"/>
                  <w:szCs w:val="21"/>
                </w:rPr>
                <w:t>a</w:t>
              </w:r>
            </w:ins>
          </w:p>
        </w:tc>
        <w:tc>
          <w:tcPr>
            <w:tcW w:w="4253" w:type="dxa"/>
            <w:vAlign w:val="center"/>
          </w:tcPr>
          <w:p w14:paraId="672CC632" w14:textId="77777777" w:rsidR="0060595E" w:rsidRPr="00243D05" w:rsidRDefault="0060595E" w:rsidP="00C5639C">
            <w:pPr>
              <w:pStyle w:val="CM14"/>
              <w:jc w:val="center"/>
              <w:rPr>
                <w:rFonts w:ascii="Times New Roman" w:hAnsi="Times New Roman"/>
                <w:bCs/>
                <w:sz w:val="21"/>
                <w:szCs w:val="21"/>
                <w:rPrChange w:id="744" w:author="Paola Manfre" w:date="2022-07-19T10:42:00Z">
                  <w:rPr>
                    <w:rFonts w:ascii="Arial" w:hAnsi="Arial" w:cs="Arial"/>
                    <w:bCs/>
                    <w:sz w:val="21"/>
                    <w:szCs w:val="21"/>
                  </w:rPr>
                </w:rPrChange>
              </w:rPr>
            </w:pPr>
            <w:r w:rsidRPr="00243D05">
              <w:rPr>
                <w:rFonts w:ascii="Times New Roman" w:hAnsi="Times New Roman"/>
                <w:bCs/>
                <w:sz w:val="21"/>
                <w:szCs w:val="21"/>
                <w:rPrChange w:id="745" w:author="Paola Manfre" w:date="2022-07-19T10:42:00Z">
                  <w:rPr>
                    <w:rFonts w:ascii="Arial" w:hAnsi="Arial" w:cs="Arial"/>
                    <w:bCs/>
                    <w:sz w:val="21"/>
                    <w:szCs w:val="21"/>
                  </w:rPr>
                </w:rPrChange>
              </w:rPr>
              <w:t>Controllo sulla correttezza dei Conti</w:t>
            </w:r>
          </w:p>
        </w:tc>
        <w:tc>
          <w:tcPr>
            <w:tcW w:w="3083" w:type="dxa"/>
            <w:vAlign w:val="center"/>
          </w:tcPr>
          <w:p w14:paraId="3BBC6A6B" w14:textId="77777777" w:rsidR="0060595E" w:rsidRPr="00243D05" w:rsidRDefault="0060595E" w:rsidP="00C5639C">
            <w:pPr>
              <w:pStyle w:val="CM14"/>
              <w:jc w:val="center"/>
              <w:rPr>
                <w:rFonts w:ascii="Times New Roman" w:hAnsi="Times New Roman"/>
                <w:sz w:val="21"/>
                <w:szCs w:val="21"/>
                <w:rPrChange w:id="746" w:author="Paola Manfre" w:date="2022-07-19T10:42:00Z">
                  <w:rPr>
                    <w:rFonts w:ascii="Arial" w:hAnsi="Arial" w:cs="Arial"/>
                    <w:sz w:val="21"/>
                    <w:szCs w:val="21"/>
                  </w:rPr>
                </w:rPrChange>
              </w:rPr>
            </w:pPr>
            <w:r w:rsidRPr="00243D05">
              <w:rPr>
                <w:rFonts w:ascii="Times New Roman" w:hAnsi="Times New Roman"/>
                <w:sz w:val="21"/>
                <w:szCs w:val="21"/>
                <w:rPrChange w:id="747" w:author="Paola Manfre" w:date="2022-07-19T10:42:00Z">
                  <w:rPr>
                    <w:rFonts w:ascii="Arial" w:hAnsi="Arial" w:cs="Arial"/>
                    <w:sz w:val="21"/>
                    <w:szCs w:val="21"/>
                  </w:rPr>
                </w:rPrChange>
              </w:rPr>
              <w:t>Parere sui conti</w:t>
            </w:r>
          </w:p>
        </w:tc>
      </w:tr>
      <w:tr w:rsidR="0060595E" w:rsidRPr="00243D05" w14:paraId="35E28476" w14:textId="77777777" w:rsidTr="00C5639C">
        <w:trPr>
          <w:trHeight w:val="355"/>
        </w:trPr>
        <w:tc>
          <w:tcPr>
            <w:tcW w:w="2518" w:type="dxa"/>
            <w:vAlign w:val="center"/>
          </w:tcPr>
          <w:p w14:paraId="55C24785" w14:textId="4872DC83" w:rsidR="0060595E" w:rsidRPr="00243D05" w:rsidRDefault="0060595E" w:rsidP="00C5639C">
            <w:pPr>
              <w:pStyle w:val="CM14"/>
              <w:jc w:val="center"/>
              <w:rPr>
                <w:rFonts w:ascii="Times New Roman" w:hAnsi="Times New Roman"/>
                <w:bCs/>
                <w:sz w:val="21"/>
                <w:szCs w:val="21"/>
                <w:rPrChange w:id="748" w:author="Paola Manfre" w:date="2022-07-19T10:42:00Z">
                  <w:rPr>
                    <w:rFonts w:ascii="Arial" w:hAnsi="Arial" w:cs="Arial"/>
                    <w:bCs/>
                    <w:sz w:val="21"/>
                    <w:szCs w:val="21"/>
                  </w:rPr>
                </w:rPrChange>
              </w:rPr>
            </w:pPr>
          </w:p>
        </w:tc>
        <w:tc>
          <w:tcPr>
            <w:tcW w:w="4253" w:type="dxa"/>
            <w:vAlign w:val="center"/>
          </w:tcPr>
          <w:p w14:paraId="193EA42B" w14:textId="14E5A18A" w:rsidR="0060595E" w:rsidRPr="00243D05" w:rsidRDefault="0060595E" w:rsidP="00C5639C">
            <w:pPr>
              <w:pStyle w:val="CM14"/>
              <w:jc w:val="center"/>
              <w:rPr>
                <w:rFonts w:ascii="Times New Roman" w:hAnsi="Times New Roman"/>
                <w:bCs/>
                <w:sz w:val="21"/>
                <w:szCs w:val="21"/>
                <w:rPrChange w:id="749" w:author="Paola Manfre" w:date="2022-07-19T10:42:00Z">
                  <w:rPr>
                    <w:rFonts w:ascii="Arial" w:hAnsi="Arial" w:cs="Arial"/>
                    <w:bCs/>
                    <w:sz w:val="21"/>
                    <w:szCs w:val="21"/>
                  </w:rPr>
                </w:rPrChange>
              </w:rPr>
            </w:pPr>
          </w:p>
        </w:tc>
        <w:tc>
          <w:tcPr>
            <w:tcW w:w="3083" w:type="dxa"/>
            <w:vAlign w:val="center"/>
          </w:tcPr>
          <w:p w14:paraId="132CB9D9" w14:textId="77691208" w:rsidR="0060595E" w:rsidRPr="00243D05" w:rsidRDefault="0060595E" w:rsidP="00C5639C">
            <w:pPr>
              <w:pStyle w:val="CM14"/>
              <w:jc w:val="center"/>
              <w:rPr>
                <w:rFonts w:ascii="Times New Roman" w:hAnsi="Times New Roman"/>
                <w:bCs/>
                <w:sz w:val="21"/>
                <w:szCs w:val="21"/>
                <w:rPrChange w:id="750" w:author="Paola Manfre" w:date="2022-07-19T10:42:00Z">
                  <w:rPr>
                    <w:rFonts w:ascii="Arial" w:hAnsi="Arial" w:cs="Arial"/>
                    <w:bCs/>
                    <w:sz w:val="21"/>
                    <w:szCs w:val="21"/>
                  </w:rPr>
                </w:rPrChange>
              </w:rPr>
            </w:pPr>
          </w:p>
        </w:tc>
      </w:tr>
    </w:tbl>
    <w:p w14:paraId="64C1B4F7" w14:textId="76485F9D" w:rsidR="0060595E" w:rsidRPr="00243D05" w:rsidRDefault="0060595E" w:rsidP="00393003">
      <w:pPr>
        <w:widowControl w:val="0"/>
        <w:autoSpaceDE w:val="0"/>
        <w:autoSpaceDN w:val="0"/>
        <w:adjustRightInd w:val="0"/>
        <w:rPr>
          <w:color w:val="000000"/>
          <w:sz w:val="21"/>
          <w:szCs w:val="21"/>
          <w:rPrChange w:id="751" w:author="Paola Manfre" w:date="2022-07-19T10:42:00Z">
            <w:rPr>
              <w:rFonts w:ascii="Arial" w:hAnsi="Arial" w:cs="Arial"/>
              <w:color w:val="000000"/>
              <w:sz w:val="21"/>
              <w:szCs w:val="21"/>
            </w:rPr>
          </w:rPrChange>
        </w:rPr>
      </w:pPr>
    </w:p>
    <w:p w14:paraId="5E54D9F8" w14:textId="1A1F6A64" w:rsidR="00C15ED1" w:rsidRPr="00DA0FCF" w:rsidDel="00DA0FCF" w:rsidRDefault="00C15ED1" w:rsidP="00393003">
      <w:pPr>
        <w:widowControl w:val="0"/>
        <w:autoSpaceDE w:val="0"/>
        <w:autoSpaceDN w:val="0"/>
        <w:adjustRightInd w:val="0"/>
        <w:rPr>
          <w:del w:id="752" w:author="Paola Manfre" w:date="2022-07-19T11:00:00Z"/>
          <w:color w:val="000000"/>
          <w:sz w:val="21"/>
          <w:szCs w:val="21"/>
          <w:rPrChange w:id="753" w:author="Paola Manfre" w:date="2022-07-19T11:01:00Z">
            <w:rPr>
              <w:del w:id="754" w:author="Paola Manfre" w:date="2022-07-19T11:00:00Z"/>
              <w:rFonts w:ascii="BBJPJF+RAAAAA+TimesNewRoman,Bol" w:hAnsi="BBJPJF+RAAAAA+TimesNewRoman,Bol" w:cs="BBJPJF+RAAAAA+TimesNewRoman,Bol"/>
              <w:color w:val="000000"/>
            </w:rPr>
          </w:rPrChange>
        </w:rPr>
      </w:pPr>
    </w:p>
    <w:p w14:paraId="003F8622" w14:textId="77777777" w:rsidR="0025712A" w:rsidRPr="00DA0FCF" w:rsidRDefault="0025712A" w:rsidP="00393003">
      <w:pPr>
        <w:widowControl w:val="0"/>
        <w:autoSpaceDE w:val="0"/>
        <w:autoSpaceDN w:val="0"/>
        <w:adjustRightInd w:val="0"/>
        <w:rPr>
          <w:color w:val="000000"/>
          <w:sz w:val="21"/>
          <w:szCs w:val="21"/>
          <w:rPrChange w:id="755" w:author="Paola Manfre" w:date="2022-07-19T11:01:00Z">
            <w:rPr>
              <w:rFonts w:ascii="BBJPJF+RAAAAA+TimesNewRoman,Bol" w:hAnsi="BBJPJF+RAAAAA+TimesNewRoman,Bol" w:cs="BBJPJF+RAAAAA+TimesNewRoman,Bol"/>
              <w:color w:val="000000"/>
            </w:rPr>
          </w:rPrChange>
        </w:rPr>
      </w:pPr>
    </w:p>
    <w:tbl>
      <w:tblPr>
        <w:tblStyle w:val="Elencochiaro1"/>
        <w:tblW w:w="0" w:type="auto"/>
        <w:tblLook w:val="0000" w:firstRow="0" w:lastRow="0" w:firstColumn="0" w:lastColumn="0" w:noHBand="0" w:noVBand="0"/>
      </w:tblPr>
      <w:tblGrid>
        <w:gridCol w:w="2021"/>
        <w:gridCol w:w="1935"/>
        <w:gridCol w:w="5889"/>
      </w:tblGrid>
      <w:tr w:rsidR="0070527F" w:rsidRPr="00243D05" w14:paraId="67DEE39D" w14:textId="77777777" w:rsidTr="002B7C9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45" w:type="dxa"/>
            <w:gridSpan w:val="3"/>
            <w:tcBorders>
              <w:top w:val="single" w:sz="4" w:space="0" w:color="auto"/>
              <w:bottom w:val="single" w:sz="4" w:space="0" w:color="auto"/>
            </w:tcBorders>
            <w:shd w:val="clear" w:color="auto" w:fill="D9D9D9" w:themeFill="background1" w:themeFillShade="D9"/>
          </w:tcPr>
          <w:p w14:paraId="24158011" w14:textId="77777777" w:rsidR="0070527F" w:rsidRPr="00243D05" w:rsidRDefault="0070527F" w:rsidP="002B7C9C">
            <w:pPr>
              <w:widowControl w:val="0"/>
              <w:autoSpaceDE w:val="0"/>
              <w:autoSpaceDN w:val="0"/>
              <w:adjustRightInd w:val="0"/>
              <w:spacing w:before="40" w:after="40"/>
              <w:jc w:val="center"/>
              <w:rPr>
                <w:rFonts w:ascii="Times New Roman" w:hAnsi="Times New Roman"/>
                <w:b/>
                <w:bCs/>
                <w:i/>
                <w:sz w:val="21"/>
                <w:szCs w:val="21"/>
                <w:rPrChange w:id="756" w:author="Paola Manfre" w:date="2022-07-19T10:42:00Z">
                  <w:rPr>
                    <w:rFonts w:ascii="Arial" w:hAnsi="Arial" w:cs="Arial"/>
                    <w:b/>
                    <w:bCs/>
                    <w:i/>
                    <w:sz w:val="21"/>
                    <w:szCs w:val="21"/>
                  </w:rPr>
                </w:rPrChange>
              </w:rPr>
            </w:pPr>
            <w:r w:rsidRPr="00243D05">
              <w:rPr>
                <w:rFonts w:ascii="Times New Roman" w:hAnsi="Times New Roman"/>
                <w:b/>
                <w:bCs/>
                <w:i/>
                <w:sz w:val="21"/>
                <w:szCs w:val="21"/>
                <w:rPrChange w:id="757" w:author="Paola Manfre" w:date="2022-07-19T10:42:00Z">
                  <w:rPr>
                    <w:rFonts w:ascii="Arial" w:hAnsi="Arial" w:cs="Arial"/>
                    <w:b/>
                    <w:bCs/>
                    <w:i/>
                    <w:sz w:val="21"/>
                    <w:szCs w:val="21"/>
                  </w:rPr>
                </w:rPrChange>
              </w:rPr>
              <w:t>Problematiche di sistema rilevate in altri referti o informazioni disponibili derivanti da altre fonti informative (CE, ECA, IGRUE)</w:t>
            </w:r>
          </w:p>
        </w:tc>
      </w:tr>
      <w:tr w:rsidR="0070527F" w:rsidRPr="00243D05" w14:paraId="6A41A806" w14:textId="77777777" w:rsidTr="00406E63">
        <w:trPr>
          <w:trHeight w:val="265"/>
        </w:trPr>
        <w:tc>
          <w:tcPr>
            <w:cnfStyle w:val="000010000000" w:firstRow="0" w:lastRow="0" w:firstColumn="0" w:lastColumn="0" w:oddVBand="1" w:evenVBand="0" w:oddHBand="0" w:evenHBand="0" w:firstRowFirstColumn="0" w:firstRowLastColumn="0" w:lastRowFirstColumn="0" w:lastRowLastColumn="0"/>
            <w:tcW w:w="2021" w:type="dxa"/>
            <w:tcBorders>
              <w:top w:val="single" w:sz="4" w:space="0" w:color="auto"/>
            </w:tcBorders>
            <w:vAlign w:val="center"/>
          </w:tcPr>
          <w:p w14:paraId="6CCEFD43" w14:textId="77777777" w:rsidR="0070527F" w:rsidRPr="00243D05" w:rsidRDefault="0070527F" w:rsidP="00CE3F07">
            <w:pPr>
              <w:widowControl w:val="0"/>
              <w:autoSpaceDE w:val="0"/>
              <w:autoSpaceDN w:val="0"/>
              <w:adjustRightInd w:val="0"/>
              <w:spacing w:before="40" w:after="40"/>
              <w:jc w:val="center"/>
              <w:rPr>
                <w:rFonts w:ascii="Times New Roman" w:hAnsi="Times New Roman"/>
                <w:sz w:val="21"/>
                <w:szCs w:val="21"/>
                <w:rPrChange w:id="758" w:author="Paola Manfre" w:date="2022-07-19T10:42:00Z">
                  <w:rPr>
                    <w:rFonts w:ascii="Arial" w:hAnsi="Arial" w:cs="Arial"/>
                    <w:sz w:val="21"/>
                    <w:szCs w:val="21"/>
                  </w:rPr>
                </w:rPrChange>
              </w:rPr>
            </w:pPr>
            <w:r w:rsidRPr="00243D05">
              <w:rPr>
                <w:rFonts w:ascii="Times New Roman" w:hAnsi="Times New Roman"/>
                <w:sz w:val="21"/>
                <w:szCs w:val="21"/>
                <w:rPrChange w:id="759" w:author="Paola Manfre" w:date="2022-07-19T10:42:00Z">
                  <w:rPr>
                    <w:rFonts w:ascii="Arial" w:hAnsi="Arial" w:cs="Arial"/>
                    <w:sz w:val="21"/>
                    <w:szCs w:val="21"/>
                  </w:rPr>
                </w:rPrChange>
              </w:rPr>
              <w:t xml:space="preserve">Soggetto, aspetto o </w:t>
            </w:r>
            <w:r w:rsidR="00CE3F07" w:rsidRPr="00243D05">
              <w:rPr>
                <w:rFonts w:ascii="Times New Roman" w:hAnsi="Times New Roman"/>
                <w:sz w:val="21"/>
                <w:szCs w:val="21"/>
                <w:rPrChange w:id="760" w:author="Paola Manfre" w:date="2022-07-19T10:42:00Z">
                  <w:rPr>
                    <w:rFonts w:ascii="Arial" w:hAnsi="Arial" w:cs="Arial"/>
                    <w:sz w:val="21"/>
                    <w:szCs w:val="21"/>
                  </w:rPr>
                </w:rPrChange>
              </w:rPr>
              <w:t>progetto</w:t>
            </w:r>
            <w:r w:rsidRPr="00243D05">
              <w:rPr>
                <w:rFonts w:ascii="Times New Roman" w:hAnsi="Times New Roman"/>
                <w:sz w:val="21"/>
                <w:szCs w:val="21"/>
                <w:rPrChange w:id="761" w:author="Paola Manfre" w:date="2022-07-19T10:42:00Z">
                  <w:rPr>
                    <w:rFonts w:ascii="Arial" w:hAnsi="Arial" w:cs="Arial"/>
                    <w:sz w:val="21"/>
                    <w:szCs w:val="21"/>
                  </w:rPr>
                </w:rPrChange>
              </w:rPr>
              <w:t xml:space="preserve"> interessat</w:t>
            </w:r>
            <w:r w:rsidR="00CE3F07" w:rsidRPr="00243D05">
              <w:rPr>
                <w:rFonts w:ascii="Times New Roman" w:hAnsi="Times New Roman"/>
                <w:sz w:val="21"/>
                <w:szCs w:val="21"/>
                <w:rPrChange w:id="762" w:author="Paola Manfre" w:date="2022-07-19T10:42:00Z">
                  <w:rPr>
                    <w:rFonts w:ascii="Arial" w:hAnsi="Arial" w:cs="Arial"/>
                    <w:sz w:val="21"/>
                    <w:szCs w:val="21"/>
                  </w:rPr>
                </w:rPrChange>
              </w:rPr>
              <w:t>o</w:t>
            </w:r>
          </w:p>
        </w:tc>
        <w:tc>
          <w:tcPr>
            <w:tcW w:w="1935" w:type="dxa"/>
            <w:tcBorders>
              <w:top w:val="single" w:sz="4" w:space="0" w:color="auto"/>
            </w:tcBorders>
            <w:vAlign w:val="center"/>
          </w:tcPr>
          <w:p w14:paraId="5BD6DD83" w14:textId="77777777" w:rsidR="0070527F" w:rsidRPr="00243D05" w:rsidRDefault="0070527F" w:rsidP="00393003">
            <w:pPr>
              <w:widowControl w:val="0"/>
              <w:autoSpaceDE w:val="0"/>
              <w:autoSpaceDN w:val="0"/>
              <w:adjustRightIn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Change w:id="763" w:author="Paola Manfre" w:date="2022-07-19T10:42:00Z">
                  <w:rPr>
                    <w:rFonts w:ascii="Arial" w:hAnsi="Arial" w:cs="Arial"/>
                    <w:sz w:val="21"/>
                    <w:szCs w:val="21"/>
                  </w:rPr>
                </w:rPrChange>
              </w:rPr>
            </w:pPr>
            <w:r w:rsidRPr="00243D05">
              <w:rPr>
                <w:rFonts w:ascii="Times New Roman" w:hAnsi="Times New Roman"/>
                <w:sz w:val="21"/>
                <w:szCs w:val="21"/>
                <w:rPrChange w:id="764" w:author="Paola Manfre" w:date="2022-07-19T10:42:00Z">
                  <w:rPr>
                    <w:rFonts w:ascii="Arial" w:hAnsi="Arial" w:cs="Arial"/>
                    <w:sz w:val="21"/>
                    <w:szCs w:val="21"/>
                  </w:rPr>
                </w:rPrChange>
              </w:rPr>
              <w:t>Fonte informativa</w:t>
            </w:r>
          </w:p>
        </w:tc>
        <w:tc>
          <w:tcPr>
            <w:cnfStyle w:val="000010000000" w:firstRow="0" w:lastRow="0" w:firstColumn="0" w:lastColumn="0" w:oddVBand="1" w:evenVBand="0" w:oddHBand="0" w:evenHBand="0" w:firstRowFirstColumn="0" w:firstRowLastColumn="0" w:lastRowFirstColumn="0" w:lastRowLastColumn="0"/>
            <w:tcW w:w="5889" w:type="dxa"/>
            <w:tcBorders>
              <w:top w:val="single" w:sz="4" w:space="0" w:color="auto"/>
            </w:tcBorders>
            <w:vAlign w:val="center"/>
          </w:tcPr>
          <w:p w14:paraId="5CFCD343" w14:textId="77777777" w:rsidR="0070527F" w:rsidRPr="00243D05" w:rsidRDefault="0070527F" w:rsidP="00393003">
            <w:pPr>
              <w:widowControl w:val="0"/>
              <w:autoSpaceDE w:val="0"/>
              <w:autoSpaceDN w:val="0"/>
              <w:adjustRightInd w:val="0"/>
              <w:spacing w:before="40" w:after="40"/>
              <w:jc w:val="center"/>
              <w:rPr>
                <w:rFonts w:ascii="Times New Roman" w:hAnsi="Times New Roman"/>
                <w:sz w:val="21"/>
                <w:szCs w:val="21"/>
                <w:rPrChange w:id="765" w:author="Paola Manfre" w:date="2022-07-19T10:42:00Z">
                  <w:rPr>
                    <w:rFonts w:ascii="Arial" w:hAnsi="Arial" w:cs="Arial"/>
                    <w:sz w:val="21"/>
                    <w:szCs w:val="21"/>
                  </w:rPr>
                </w:rPrChange>
              </w:rPr>
            </w:pPr>
            <w:r w:rsidRPr="00243D05">
              <w:rPr>
                <w:rFonts w:ascii="Times New Roman" w:hAnsi="Times New Roman"/>
                <w:sz w:val="21"/>
                <w:szCs w:val="21"/>
                <w:rPrChange w:id="766" w:author="Paola Manfre" w:date="2022-07-19T10:42:00Z">
                  <w:rPr>
                    <w:rFonts w:ascii="Arial" w:hAnsi="Arial" w:cs="Arial"/>
                    <w:sz w:val="21"/>
                    <w:szCs w:val="21"/>
                  </w:rPr>
                </w:rPrChange>
              </w:rPr>
              <w:t>Problematica riscontrata</w:t>
            </w:r>
          </w:p>
        </w:tc>
      </w:tr>
      <w:tr w:rsidR="002270E6" w:rsidRPr="00243D05" w14:paraId="3C4309E6" w14:textId="77777777" w:rsidTr="009F6325">
        <w:trPr>
          <w:cnfStyle w:val="000000100000" w:firstRow="0" w:lastRow="0" w:firstColumn="0" w:lastColumn="0" w:oddVBand="0" w:evenVBand="0" w:oddHBand="1" w:evenHBand="0"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9845" w:type="dxa"/>
            <w:gridSpan w:val="3"/>
          </w:tcPr>
          <w:p w14:paraId="73D7E397" w14:textId="77777777" w:rsidR="002270E6" w:rsidRPr="00243D05" w:rsidRDefault="002270E6" w:rsidP="009D1E3E">
            <w:pPr>
              <w:widowControl w:val="0"/>
              <w:autoSpaceDE w:val="0"/>
              <w:autoSpaceDN w:val="0"/>
              <w:adjustRightInd w:val="0"/>
              <w:spacing w:before="40" w:after="40"/>
              <w:jc w:val="center"/>
              <w:rPr>
                <w:rFonts w:ascii="Times New Roman" w:hAnsi="Times New Roman"/>
                <w:sz w:val="21"/>
                <w:szCs w:val="21"/>
                <w:rPrChange w:id="767" w:author="Paola Manfre" w:date="2022-07-19T10:42:00Z">
                  <w:rPr>
                    <w:rFonts w:ascii="Arial" w:hAnsi="Arial" w:cs="Arial"/>
                    <w:sz w:val="21"/>
                    <w:szCs w:val="21"/>
                  </w:rPr>
                </w:rPrChange>
              </w:rPr>
            </w:pPr>
          </w:p>
        </w:tc>
      </w:tr>
    </w:tbl>
    <w:p w14:paraId="72DF81B6" w14:textId="0B609CFA" w:rsidR="0070527F" w:rsidRPr="00243D05" w:rsidRDefault="0070527F" w:rsidP="0070527F">
      <w:pPr>
        <w:widowControl w:val="0"/>
        <w:autoSpaceDE w:val="0"/>
        <w:autoSpaceDN w:val="0"/>
        <w:adjustRightInd w:val="0"/>
        <w:rPr>
          <w:color w:val="000000"/>
          <w:sz w:val="21"/>
          <w:szCs w:val="21"/>
          <w:rPrChange w:id="768" w:author="Paola Manfre" w:date="2022-07-19T10:42:00Z">
            <w:rPr>
              <w:rFonts w:ascii="BBJPJF+RAAAAA+TimesNewRoman,Bol" w:hAnsi="BBJPJF+RAAAAA+TimesNewRoman,Bol" w:cs="BBJPJF+RAAAAA+TimesNewRoman,Bol"/>
              <w:color w:val="000000"/>
              <w:sz w:val="21"/>
              <w:szCs w:val="21"/>
            </w:rPr>
          </w:rPrChange>
        </w:rPr>
      </w:pPr>
      <w:bookmarkStart w:id="769" w:name="_Toc213745394"/>
    </w:p>
    <w:p w14:paraId="4D3B25BD" w14:textId="77777777" w:rsidR="00243D05" w:rsidRDefault="00243D05" w:rsidP="00243D05">
      <w:pPr>
        <w:widowControl w:val="0"/>
        <w:autoSpaceDE w:val="0"/>
        <w:autoSpaceDN w:val="0"/>
        <w:adjustRightInd w:val="0"/>
        <w:spacing w:before="120" w:after="60" w:line="276" w:lineRule="auto"/>
        <w:jc w:val="both"/>
        <w:rPr>
          <w:ins w:id="770" w:author="Paola Manfre" w:date="2022-07-19T10:44:00Z"/>
          <w:sz w:val="22"/>
          <w:szCs w:val="22"/>
        </w:rPr>
      </w:pPr>
      <w:ins w:id="771" w:author="Paola Manfre" w:date="2022-07-19T10:44:00Z">
        <w:r>
          <w:rPr>
            <w:sz w:val="22"/>
            <w:szCs w:val="22"/>
          </w:rPr>
          <w:lastRenderedPageBreak/>
          <w:t xml:space="preserve">Per quanto riguarda la </w:t>
        </w:r>
        <w:r w:rsidRPr="00C91E38">
          <w:rPr>
            <w:sz w:val="22"/>
            <w:szCs w:val="22"/>
          </w:rPr>
          <w:t>metodologia della valutazione</w:t>
        </w:r>
        <w:r>
          <w:rPr>
            <w:sz w:val="22"/>
            <w:szCs w:val="22"/>
          </w:rPr>
          <w:t xml:space="preserve"> dei rischi, si</w:t>
        </w:r>
        <w:r w:rsidRPr="00C91E38">
          <w:rPr>
            <w:sz w:val="22"/>
            <w:szCs w:val="22"/>
          </w:rPr>
          <w:t xml:space="preserve"> tiene conto</w:t>
        </w:r>
        <w:r>
          <w:rPr>
            <w:sz w:val="22"/>
            <w:szCs w:val="22"/>
          </w:rPr>
          <w:t xml:space="preserve">, di norma, della nota </w:t>
        </w:r>
        <w:r w:rsidRPr="00C91E38">
          <w:rPr>
            <w:sz w:val="22"/>
            <w:szCs w:val="22"/>
          </w:rPr>
          <w:t xml:space="preserve">EGESIF 14-0011-02 </w:t>
        </w:r>
        <w:r>
          <w:rPr>
            <w:sz w:val="22"/>
            <w:szCs w:val="22"/>
          </w:rPr>
          <w:t>e, in particolare,</w:t>
        </w:r>
        <w:r w:rsidRPr="00C91E38">
          <w:rPr>
            <w:sz w:val="22"/>
            <w:szCs w:val="22"/>
          </w:rPr>
          <w:t xml:space="preserve"> della possibilità che per i piccoli sistemi, come il Programma Italia-</w:t>
        </w:r>
        <w:r>
          <w:rPr>
            <w:sz w:val="22"/>
            <w:szCs w:val="22"/>
          </w:rPr>
          <w:t>Tunisia</w:t>
        </w:r>
        <w:r w:rsidRPr="00C91E38">
          <w:rPr>
            <w:sz w:val="22"/>
            <w:szCs w:val="22"/>
          </w:rPr>
          <w:t xml:space="preserve"> 2014/2020, la valutazione del rischio p</w:t>
        </w:r>
        <w:r>
          <w:rPr>
            <w:sz w:val="22"/>
            <w:szCs w:val="22"/>
          </w:rPr>
          <w:t xml:space="preserve">ossa </w:t>
        </w:r>
        <w:r w:rsidRPr="00C91E38">
          <w:rPr>
            <w:sz w:val="22"/>
            <w:szCs w:val="22"/>
          </w:rPr>
          <w:t>essere meno elaborata.</w:t>
        </w:r>
      </w:ins>
    </w:p>
    <w:p w14:paraId="7123A045" w14:textId="6A496153" w:rsidR="00243D05" w:rsidRDefault="00243D05" w:rsidP="00243D05">
      <w:pPr>
        <w:widowControl w:val="0"/>
        <w:autoSpaceDE w:val="0"/>
        <w:autoSpaceDN w:val="0"/>
        <w:adjustRightInd w:val="0"/>
        <w:spacing w:after="60" w:line="276" w:lineRule="auto"/>
        <w:jc w:val="both"/>
        <w:rPr>
          <w:ins w:id="772" w:author="Paola Manfre" w:date="2022-07-19T10:44:00Z"/>
          <w:sz w:val="22"/>
          <w:szCs w:val="22"/>
        </w:rPr>
      </w:pPr>
      <w:ins w:id="773" w:author="Paola Manfre" w:date="2022-07-19T10:44:00Z">
        <w:r w:rsidRPr="006A77FF">
          <w:rPr>
            <w:sz w:val="22"/>
            <w:szCs w:val="22"/>
          </w:rPr>
          <w:t xml:space="preserve">A tal proposito, con riferimento al periodo contabile </w:t>
        </w:r>
        <w:proofErr w:type="spellStart"/>
        <w:r>
          <w:rPr>
            <w:sz w:val="22"/>
            <w:szCs w:val="22"/>
          </w:rPr>
          <w:t>xxxx</w:t>
        </w:r>
        <w:proofErr w:type="spellEnd"/>
        <w:r w:rsidRPr="006A77FF">
          <w:rPr>
            <w:sz w:val="22"/>
            <w:szCs w:val="22"/>
          </w:rPr>
          <w:t xml:space="preserve">, in considerazione dei seguenti elementi: </w:t>
        </w:r>
      </w:ins>
    </w:p>
    <w:p w14:paraId="7EC86462" w14:textId="3D0BD734" w:rsidR="00243D05" w:rsidRPr="00260F54" w:rsidRDefault="00243D05" w:rsidP="00243D05">
      <w:pPr>
        <w:pStyle w:val="Paragrafoelenco"/>
        <w:widowControl w:val="0"/>
        <w:numPr>
          <w:ilvl w:val="0"/>
          <w:numId w:val="33"/>
        </w:numPr>
        <w:autoSpaceDE w:val="0"/>
        <w:autoSpaceDN w:val="0"/>
        <w:adjustRightInd w:val="0"/>
        <w:spacing w:after="60" w:line="276" w:lineRule="auto"/>
        <w:jc w:val="both"/>
        <w:rPr>
          <w:ins w:id="774" w:author="Paola Manfre" w:date="2022-07-19T10:44:00Z"/>
          <w:sz w:val="22"/>
          <w:szCs w:val="22"/>
        </w:rPr>
      </w:pPr>
      <w:ins w:id="775" w:author="Paola Manfre" w:date="2022-07-19T10:44:00Z">
        <w:r w:rsidRPr="00260F54">
          <w:rPr>
            <w:sz w:val="22"/>
            <w:szCs w:val="22"/>
          </w:rPr>
          <w:t>stato di attuazione del Programma (</w:t>
        </w:r>
        <w:r w:rsidRPr="00577940">
          <w:rPr>
            <w:sz w:val="22"/>
            <w:szCs w:val="22"/>
          </w:rPr>
          <w:t xml:space="preserve">con rifermento alla </w:t>
        </w:r>
        <w:r w:rsidRPr="00260F54">
          <w:rPr>
            <w:sz w:val="22"/>
            <w:szCs w:val="22"/>
          </w:rPr>
          <w:t>spesa certificata rispetto alla dotazione finanziaria),</w:t>
        </w:r>
      </w:ins>
    </w:p>
    <w:p w14:paraId="68C00467" w14:textId="77777777" w:rsidR="00243D05" w:rsidRPr="00137B36" w:rsidRDefault="00243D05" w:rsidP="00243D05">
      <w:pPr>
        <w:pStyle w:val="Paragrafoelenco"/>
        <w:widowControl w:val="0"/>
        <w:numPr>
          <w:ilvl w:val="0"/>
          <w:numId w:val="33"/>
        </w:numPr>
        <w:autoSpaceDE w:val="0"/>
        <w:autoSpaceDN w:val="0"/>
        <w:adjustRightInd w:val="0"/>
        <w:spacing w:after="60" w:line="276" w:lineRule="auto"/>
        <w:jc w:val="both"/>
        <w:rPr>
          <w:ins w:id="776" w:author="Paola Manfre" w:date="2022-07-19T10:44:00Z"/>
          <w:sz w:val="22"/>
          <w:szCs w:val="22"/>
        </w:rPr>
      </w:pPr>
      <w:ins w:id="777" w:author="Paola Manfre" w:date="2022-07-19T10:44:00Z">
        <w:r w:rsidRPr="00137B36">
          <w:rPr>
            <w:sz w:val="22"/>
            <w:szCs w:val="22"/>
          </w:rPr>
          <w:t>complessità della struttura organizzativa</w:t>
        </w:r>
        <w:r>
          <w:rPr>
            <w:sz w:val="22"/>
            <w:szCs w:val="22"/>
          </w:rPr>
          <w:t>,</w:t>
        </w:r>
      </w:ins>
    </w:p>
    <w:p w14:paraId="2975C68D" w14:textId="77777777" w:rsidR="00243D05" w:rsidRPr="00137B36" w:rsidRDefault="00243D05" w:rsidP="00243D05">
      <w:pPr>
        <w:pStyle w:val="Paragrafoelenco"/>
        <w:widowControl w:val="0"/>
        <w:numPr>
          <w:ilvl w:val="0"/>
          <w:numId w:val="33"/>
        </w:numPr>
        <w:autoSpaceDE w:val="0"/>
        <w:autoSpaceDN w:val="0"/>
        <w:adjustRightInd w:val="0"/>
        <w:spacing w:after="60" w:line="276" w:lineRule="auto"/>
        <w:jc w:val="both"/>
        <w:rPr>
          <w:ins w:id="778" w:author="Paola Manfre" w:date="2022-07-19T10:44:00Z"/>
          <w:sz w:val="22"/>
          <w:szCs w:val="22"/>
        </w:rPr>
      </w:pPr>
      <w:ins w:id="779" w:author="Paola Manfre" w:date="2022-07-19T10:44:00Z">
        <w:r w:rsidRPr="00137B36">
          <w:rPr>
            <w:sz w:val="22"/>
            <w:szCs w:val="22"/>
          </w:rPr>
          <w:t>complessità delle regole e delle procedure</w:t>
        </w:r>
        <w:r>
          <w:rPr>
            <w:sz w:val="22"/>
            <w:szCs w:val="22"/>
          </w:rPr>
          <w:t>,</w:t>
        </w:r>
      </w:ins>
    </w:p>
    <w:p w14:paraId="264ECE9D" w14:textId="77777777" w:rsidR="00243D05" w:rsidRPr="00137B36" w:rsidRDefault="00243D05" w:rsidP="00243D05">
      <w:pPr>
        <w:pStyle w:val="Paragrafoelenco"/>
        <w:widowControl w:val="0"/>
        <w:numPr>
          <w:ilvl w:val="0"/>
          <w:numId w:val="33"/>
        </w:numPr>
        <w:autoSpaceDE w:val="0"/>
        <w:autoSpaceDN w:val="0"/>
        <w:adjustRightInd w:val="0"/>
        <w:spacing w:after="60" w:line="276" w:lineRule="auto"/>
        <w:jc w:val="both"/>
        <w:rPr>
          <w:ins w:id="780" w:author="Paola Manfre" w:date="2022-07-19T10:44:00Z"/>
          <w:sz w:val="22"/>
          <w:szCs w:val="22"/>
        </w:rPr>
      </w:pPr>
      <w:ins w:id="781" w:author="Paola Manfre" w:date="2022-07-19T10:44:00Z">
        <w:r w:rsidRPr="00137B36">
          <w:rPr>
            <w:sz w:val="22"/>
            <w:szCs w:val="22"/>
          </w:rPr>
          <w:t xml:space="preserve">ampia gamma di operazioni complesse (attuate sia sul territorio italiano che su quello </w:t>
        </w:r>
        <w:r>
          <w:rPr>
            <w:sz w:val="22"/>
            <w:szCs w:val="22"/>
          </w:rPr>
          <w:t>tunisino</w:t>
        </w:r>
        <w:r w:rsidRPr="00137B36">
          <w:rPr>
            <w:sz w:val="22"/>
            <w:szCs w:val="22"/>
          </w:rPr>
          <w:t>)</w:t>
        </w:r>
        <w:r>
          <w:rPr>
            <w:sz w:val="22"/>
            <w:szCs w:val="22"/>
          </w:rPr>
          <w:t>,</w:t>
        </w:r>
      </w:ins>
    </w:p>
    <w:p w14:paraId="4FB25708" w14:textId="77777777" w:rsidR="00243D05" w:rsidRPr="00137B36" w:rsidRDefault="00243D05" w:rsidP="00243D05">
      <w:pPr>
        <w:pStyle w:val="Paragrafoelenco"/>
        <w:widowControl w:val="0"/>
        <w:numPr>
          <w:ilvl w:val="0"/>
          <w:numId w:val="33"/>
        </w:numPr>
        <w:autoSpaceDE w:val="0"/>
        <w:autoSpaceDN w:val="0"/>
        <w:adjustRightInd w:val="0"/>
        <w:spacing w:after="60" w:line="276" w:lineRule="auto"/>
        <w:jc w:val="both"/>
        <w:rPr>
          <w:ins w:id="782" w:author="Paola Manfre" w:date="2022-07-19T10:44:00Z"/>
          <w:sz w:val="22"/>
          <w:szCs w:val="22"/>
        </w:rPr>
      </w:pPr>
      <w:ins w:id="783" w:author="Paola Manfre" w:date="2022-07-19T10:44:00Z">
        <w:r w:rsidRPr="00137B36">
          <w:rPr>
            <w:sz w:val="22"/>
            <w:szCs w:val="22"/>
          </w:rPr>
          <w:t>verifica di tutti i Requisiti Chiave essenziali</w:t>
        </w:r>
        <w:r>
          <w:rPr>
            <w:sz w:val="22"/>
            <w:szCs w:val="22"/>
          </w:rPr>
          <w:t>,</w:t>
        </w:r>
      </w:ins>
    </w:p>
    <w:p w14:paraId="07C1B157" w14:textId="77777777" w:rsidR="00243D05" w:rsidRDefault="00243D05" w:rsidP="00243D05">
      <w:pPr>
        <w:widowControl w:val="0"/>
        <w:autoSpaceDE w:val="0"/>
        <w:autoSpaceDN w:val="0"/>
        <w:adjustRightInd w:val="0"/>
        <w:spacing w:after="60" w:line="276" w:lineRule="auto"/>
        <w:jc w:val="both"/>
        <w:rPr>
          <w:ins w:id="784" w:author="Paola Manfre" w:date="2022-07-19T10:44:00Z"/>
          <w:sz w:val="22"/>
          <w:szCs w:val="22"/>
        </w:rPr>
      </w:pPr>
      <w:ins w:id="785" w:author="Paola Manfre" w:date="2022-07-19T10:44:00Z">
        <w:r>
          <w:rPr>
            <w:sz w:val="22"/>
            <w:szCs w:val="22"/>
          </w:rPr>
          <w:t>l’AA riporta, nella seguente tabella, le valutazioni professionali alla base dell’individuazione dei requisiti chiave da controllare.</w:t>
        </w:r>
      </w:ins>
    </w:p>
    <w:p w14:paraId="1703F5AC" w14:textId="77777777" w:rsidR="00E32BA7" w:rsidRDefault="00E32BA7" w:rsidP="0070527F">
      <w:pPr>
        <w:widowControl w:val="0"/>
        <w:autoSpaceDE w:val="0"/>
        <w:autoSpaceDN w:val="0"/>
        <w:adjustRightInd w:val="0"/>
        <w:rPr>
          <w:ins w:id="786" w:author="Paola Manfre" w:date="2022-07-19T10:43:00Z"/>
          <w:color w:val="000000"/>
          <w:sz w:val="21"/>
          <w:szCs w:val="21"/>
        </w:rPr>
      </w:pPr>
    </w:p>
    <w:tbl>
      <w:tblPr>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Look w:val="04A0" w:firstRow="1" w:lastRow="0" w:firstColumn="1" w:lastColumn="0" w:noHBand="0" w:noVBand="1"/>
      </w:tblPr>
      <w:tblGrid>
        <w:gridCol w:w="1139"/>
        <w:gridCol w:w="1300"/>
        <w:gridCol w:w="577"/>
        <w:gridCol w:w="6762"/>
        <w:tblGridChange w:id="787">
          <w:tblGrid>
            <w:gridCol w:w="1139"/>
            <w:gridCol w:w="1300"/>
            <w:gridCol w:w="577"/>
            <w:gridCol w:w="6762"/>
          </w:tblGrid>
        </w:tblGridChange>
      </w:tblGrid>
      <w:tr w:rsidR="00E32BA7" w:rsidRPr="0042610B" w14:paraId="64083684" w14:textId="77777777" w:rsidTr="00577940">
        <w:trPr>
          <w:trHeight w:val="20"/>
          <w:ins w:id="788" w:author="Paola Manfre" w:date="2022-07-19T10:45:00Z"/>
        </w:trPr>
        <w:tc>
          <w:tcPr>
            <w:tcW w:w="582" w:type="pct"/>
            <w:vAlign w:val="center"/>
          </w:tcPr>
          <w:p w14:paraId="2AF71AAE" w14:textId="77777777" w:rsidR="00E32BA7" w:rsidRPr="00577940" w:rsidRDefault="00E32BA7" w:rsidP="00577940">
            <w:pPr>
              <w:jc w:val="center"/>
              <w:rPr>
                <w:ins w:id="789" w:author="Paola Manfre" w:date="2022-07-19T10:45:00Z"/>
                <w:b/>
                <w:bCs/>
                <w:color w:val="000000"/>
                <w:sz w:val="20"/>
                <w:szCs w:val="20"/>
              </w:rPr>
            </w:pPr>
            <w:bookmarkStart w:id="790" w:name="_Hlk101435242"/>
            <w:ins w:id="791" w:author="Paola Manfre" w:date="2022-07-19T10:45:00Z">
              <w:r w:rsidRPr="00577940">
                <w:rPr>
                  <w:b/>
                  <w:bCs/>
                  <w:color w:val="000000"/>
                  <w:sz w:val="20"/>
                  <w:szCs w:val="20"/>
                </w:rPr>
                <w:t>Autorità</w:t>
              </w:r>
            </w:ins>
          </w:p>
        </w:tc>
        <w:tc>
          <w:tcPr>
            <w:tcW w:w="665" w:type="pct"/>
            <w:vAlign w:val="center"/>
          </w:tcPr>
          <w:p w14:paraId="64C749C5" w14:textId="77777777" w:rsidR="00E32BA7" w:rsidRPr="00577940" w:rsidRDefault="00E32BA7" w:rsidP="00577940">
            <w:pPr>
              <w:jc w:val="center"/>
              <w:rPr>
                <w:ins w:id="792" w:author="Paola Manfre" w:date="2022-07-19T10:45:00Z"/>
                <w:b/>
                <w:bCs/>
                <w:color w:val="000000"/>
                <w:sz w:val="20"/>
                <w:szCs w:val="20"/>
              </w:rPr>
            </w:pPr>
            <w:ins w:id="793" w:author="Paola Manfre" w:date="2022-07-19T10:45:00Z">
              <w:r w:rsidRPr="00577940">
                <w:rPr>
                  <w:b/>
                  <w:bCs/>
                  <w:color w:val="000000"/>
                  <w:sz w:val="20"/>
                  <w:szCs w:val="20"/>
                </w:rPr>
                <w:t>Essenziale/</w:t>
              </w:r>
            </w:ins>
          </w:p>
          <w:p w14:paraId="4C65EC1F" w14:textId="77777777" w:rsidR="00E32BA7" w:rsidRPr="00577940" w:rsidRDefault="00E32BA7" w:rsidP="00577940">
            <w:pPr>
              <w:jc w:val="center"/>
              <w:rPr>
                <w:ins w:id="794" w:author="Paola Manfre" w:date="2022-07-19T10:45:00Z"/>
                <w:b/>
                <w:bCs/>
                <w:color w:val="000000"/>
                <w:sz w:val="20"/>
                <w:szCs w:val="20"/>
              </w:rPr>
            </w:pPr>
            <w:ins w:id="795" w:author="Paola Manfre" w:date="2022-07-19T10:45:00Z">
              <w:r w:rsidRPr="00577940">
                <w:rPr>
                  <w:b/>
                  <w:bCs/>
                  <w:color w:val="000000"/>
                  <w:sz w:val="20"/>
                  <w:szCs w:val="20"/>
                </w:rPr>
                <w:t>non essenziale</w:t>
              </w:r>
            </w:ins>
          </w:p>
        </w:tc>
        <w:tc>
          <w:tcPr>
            <w:tcW w:w="295" w:type="pct"/>
            <w:shd w:val="clear" w:color="auto" w:fill="auto"/>
            <w:vAlign w:val="center"/>
          </w:tcPr>
          <w:p w14:paraId="7D204E21" w14:textId="77777777" w:rsidR="00E32BA7" w:rsidRPr="00577940" w:rsidRDefault="00E32BA7" w:rsidP="00577940">
            <w:pPr>
              <w:jc w:val="center"/>
              <w:rPr>
                <w:ins w:id="796" w:author="Paola Manfre" w:date="2022-07-19T10:45:00Z"/>
                <w:b/>
                <w:bCs/>
                <w:color w:val="000000"/>
                <w:sz w:val="20"/>
                <w:szCs w:val="20"/>
              </w:rPr>
            </w:pPr>
            <w:ins w:id="797" w:author="Paola Manfre" w:date="2022-07-19T10:45:00Z">
              <w:r w:rsidRPr="00577940">
                <w:rPr>
                  <w:b/>
                  <w:bCs/>
                  <w:color w:val="000000"/>
                  <w:sz w:val="20"/>
                  <w:szCs w:val="20"/>
                </w:rPr>
                <w:t>RC</w:t>
              </w:r>
            </w:ins>
          </w:p>
        </w:tc>
        <w:tc>
          <w:tcPr>
            <w:tcW w:w="3458" w:type="pct"/>
            <w:shd w:val="clear" w:color="auto" w:fill="auto"/>
            <w:vAlign w:val="center"/>
          </w:tcPr>
          <w:p w14:paraId="5B624544" w14:textId="77777777" w:rsidR="00E32BA7" w:rsidRPr="00577940" w:rsidRDefault="00E32BA7" w:rsidP="00577940">
            <w:pPr>
              <w:jc w:val="center"/>
              <w:rPr>
                <w:ins w:id="798" w:author="Paola Manfre" w:date="2022-07-19T10:45:00Z"/>
                <w:b/>
                <w:bCs/>
                <w:color w:val="000000"/>
                <w:sz w:val="20"/>
                <w:szCs w:val="20"/>
              </w:rPr>
            </w:pPr>
            <w:ins w:id="799" w:author="Paola Manfre" w:date="2022-07-19T10:45:00Z">
              <w:r w:rsidRPr="00577940">
                <w:rPr>
                  <w:b/>
                  <w:bCs/>
                  <w:color w:val="000000"/>
                  <w:sz w:val="20"/>
                  <w:szCs w:val="20"/>
                </w:rPr>
                <w:t xml:space="preserve">VALUTAZIONE </w:t>
              </w:r>
            </w:ins>
          </w:p>
        </w:tc>
      </w:tr>
      <w:tr w:rsidR="00E32BA7" w:rsidRPr="0042610B" w14:paraId="405F9F15"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00"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89"/>
          <w:ins w:id="801" w:author="Paola Manfre" w:date="2022-07-19T10:45:00Z"/>
          <w:trPrChange w:id="802" w:author="Paola Manfre" w:date="2022-07-19T10:47:00Z">
            <w:trPr>
              <w:trHeight w:val="389"/>
            </w:trPr>
          </w:trPrChange>
        </w:trPr>
        <w:tc>
          <w:tcPr>
            <w:tcW w:w="582" w:type="pct"/>
            <w:vMerge w:val="restart"/>
            <w:shd w:val="clear" w:color="auto" w:fill="FABF8F" w:themeFill="accent6" w:themeFillTint="99"/>
            <w:vAlign w:val="center"/>
            <w:tcPrChange w:id="803" w:author="Paola Manfre" w:date="2022-07-19T10:47:00Z">
              <w:tcPr>
                <w:tcW w:w="582" w:type="pct"/>
                <w:vMerge w:val="restart"/>
                <w:shd w:val="clear" w:color="auto" w:fill="FDE9D9" w:themeFill="accent6" w:themeFillTint="33"/>
                <w:vAlign w:val="center"/>
              </w:tcPr>
            </w:tcPrChange>
          </w:tcPr>
          <w:p w14:paraId="2A20469D" w14:textId="77777777" w:rsidR="00E32BA7" w:rsidRPr="00577940" w:rsidRDefault="00E32BA7" w:rsidP="00577940">
            <w:pPr>
              <w:jc w:val="center"/>
              <w:rPr>
                <w:ins w:id="804" w:author="Paola Manfre" w:date="2022-07-19T10:45:00Z"/>
                <w:b/>
                <w:bCs/>
                <w:color w:val="000000"/>
                <w:sz w:val="20"/>
                <w:szCs w:val="20"/>
              </w:rPr>
            </w:pPr>
            <w:ins w:id="805" w:author="Paola Manfre" w:date="2022-07-19T10:45:00Z">
              <w:r w:rsidRPr="00577940">
                <w:rPr>
                  <w:b/>
                  <w:bCs/>
                  <w:color w:val="000000"/>
                  <w:sz w:val="20"/>
                  <w:szCs w:val="20"/>
                </w:rPr>
                <w:t>AG</w:t>
              </w:r>
            </w:ins>
          </w:p>
        </w:tc>
        <w:tc>
          <w:tcPr>
            <w:tcW w:w="665" w:type="pct"/>
            <w:vMerge w:val="restart"/>
            <w:shd w:val="clear" w:color="auto" w:fill="FBD4B4" w:themeFill="accent6" w:themeFillTint="66"/>
            <w:vAlign w:val="center"/>
            <w:tcPrChange w:id="806" w:author="Paola Manfre" w:date="2022-07-19T10:47:00Z">
              <w:tcPr>
                <w:tcW w:w="665" w:type="pct"/>
                <w:vMerge w:val="restart"/>
                <w:shd w:val="clear" w:color="auto" w:fill="FBD4B4" w:themeFill="accent6" w:themeFillTint="66"/>
                <w:vAlign w:val="center"/>
              </w:tcPr>
            </w:tcPrChange>
          </w:tcPr>
          <w:p w14:paraId="3341B4A6" w14:textId="77777777" w:rsidR="00E32BA7" w:rsidRPr="00577940" w:rsidRDefault="00E32BA7" w:rsidP="00577940">
            <w:pPr>
              <w:rPr>
                <w:ins w:id="807" w:author="Paola Manfre" w:date="2022-07-19T10:45:00Z"/>
                <w:b/>
                <w:bCs/>
                <w:color w:val="000000"/>
                <w:sz w:val="20"/>
                <w:szCs w:val="20"/>
              </w:rPr>
            </w:pPr>
            <w:ins w:id="808" w:author="Paola Manfre" w:date="2022-07-19T10:45:00Z">
              <w:r w:rsidRPr="00577940">
                <w:rPr>
                  <w:b/>
                  <w:bCs/>
                  <w:color w:val="000000"/>
                  <w:sz w:val="20"/>
                  <w:szCs w:val="20"/>
                </w:rPr>
                <w:t>Essenziale</w:t>
              </w:r>
            </w:ins>
          </w:p>
        </w:tc>
        <w:tc>
          <w:tcPr>
            <w:tcW w:w="295" w:type="pct"/>
            <w:shd w:val="clear" w:color="auto" w:fill="FBD4B4" w:themeFill="accent6" w:themeFillTint="66"/>
            <w:vAlign w:val="center"/>
            <w:hideMark/>
            <w:tcPrChange w:id="809" w:author="Paola Manfre" w:date="2022-07-19T10:47:00Z">
              <w:tcPr>
                <w:tcW w:w="295" w:type="pct"/>
                <w:shd w:val="clear" w:color="auto" w:fill="FBD4B4" w:themeFill="accent6" w:themeFillTint="66"/>
                <w:vAlign w:val="center"/>
                <w:hideMark/>
              </w:tcPr>
            </w:tcPrChange>
          </w:tcPr>
          <w:p w14:paraId="7ABC264F" w14:textId="77777777" w:rsidR="00E32BA7" w:rsidRPr="00577940" w:rsidRDefault="00E32BA7" w:rsidP="00577940">
            <w:pPr>
              <w:jc w:val="center"/>
              <w:rPr>
                <w:ins w:id="810" w:author="Paola Manfre" w:date="2022-07-19T10:45:00Z"/>
                <w:b/>
                <w:bCs/>
                <w:color w:val="000000"/>
                <w:sz w:val="20"/>
                <w:szCs w:val="20"/>
              </w:rPr>
            </w:pPr>
            <w:ins w:id="811" w:author="Paola Manfre" w:date="2022-07-19T10:45:00Z">
              <w:r w:rsidRPr="00577940">
                <w:rPr>
                  <w:b/>
                  <w:bCs/>
                  <w:color w:val="000000"/>
                  <w:sz w:val="20"/>
                  <w:szCs w:val="20"/>
                </w:rPr>
                <w:t>2</w:t>
              </w:r>
            </w:ins>
          </w:p>
        </w:tc>
        <w:tc>
          <w:tcPr>
            <w:tcW w:w="3458" w:type="pct"/>
            <w:shd w:val="clear" w:color="auto" w:fill="FBD4B4" w:themeFill="accent6" w:themeFillTint="66"/>
            <w:vAlign w:val="center"/>
            <w:tcPrChange w:id="812" w:author="Paola Manfre" w:date="2022-07-19T10:47:00Z">
              <w:tcPr>
                <w:tcW w:w="3458" w:type="pct"/>
                <w:shd w:val="clear" w:color="auto" w:fill="FBD4B4" w:themeFill="accent6" w:themeFillTint="66"/>
                <w:vAlign w:val="center"/>
              </w:tcPr>
            </w:tcPrChange>
          </w:tcPr>
          <w:p w14:paraId="1F169505" w14:textId="15EA0FB2" w:rsidR="00E32BA7" w:rsidRPr="00577940" w:rsidRDefault="00E32BA7" w:rsidP="00577940">
            <w:pPr>
              <w:jc w:val="both"/>
              <w:rPr>
                <w:ins w:id="813" w:author="Paola Manfre" w:date="2022-07-19T10:45:00Z"/>
                <w:sz w:val="20"/>
                <w:szCs w:val="20"/>
              </w:rPr>
            </w:pPr>
          </w:p>
        </w:tc>
      </w:tr>
      <w:tr w:rsidR="00E32BA7" w:rsidRPr="0042610B" w14:paraId="363EF4F7"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14"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82"/>
          <w:ins w:id="815" w:author="Paola Manfre" w:date="2022-07-19T10:45:00Z"/>
          <w:trPrChange w:id="816" w:author="Paola Manfre" w:date="2022-07-19T10:47:00Z">
            <w:trPr>
              <w:trHeight w:val="812"/>
            </w:trPr>
          </w:trPrChange>
        </w:trPr>
        <w:tc>
          <w:tcPr>
            <w:tcW w:w="582" w:type="pct"/>
            <w:vMerge/>
            <w:shd w:val="clear" w:color="auto" w:fill="FABF8F" w:themeFill="accent6" w:themeFillTint="99"/>
            <w:vAlign w:val="center"/>
            <w:tcPrChange w:id="817" w:author="Paola Manfre" w:date="2022-07-19T10:47:00Z">
              <w:tcPr>
                <w:tcW w:w="582" w:type="pct"/>
                <w:vMerge/>
                <w:vAlign w:val="center"/>
              </w:tcPr>
            </w:tcPrChange>
          </w:tcPr>
          <w:p w14:paraId="2F66C04C" w14:textId="77777777" w:rsidR="00E32BA7" w:rsidRPr="00577940" w:rsidRDefault="00E32BA7" w:rsidP="00577940">
            <w:pPr>
              <w:jc w:val="center"/>
              <w:rPr>
                <w:ins w:id="818" w:author="Paola Manfre" w:date="2022-07-19T10:45:00Z"/>
                <w:b/>
                <w:bCs/>
                <w:color w:val="000000"/>
                <w:sz w:val="20"/>
                <w:szCs w:val="20"/>
              </w:rPr>
            </w:pPr>
          </w:p>
        </w:tc>
        <w:tc>
          <w:tcPr>
            <w:tcW w:w="665" w:type="pct"/>
            <w:vMerge/>
            <w:shd w:val="clear" w:color="auto" w:fill="FBD4B4" w:themeFill="accent6" w:themeFillTint="66"/>
            <w:vAlign w:val="center"/>
            <w:tcPrChange w:id="819" w:author="Paola Manfre" w:date="2022-07-19T10:47:00Z">
              <w:tcPr>
                <w:tcW w:w="665" w:type="pct"/>
                <w:vMerge/>
                <w:vAlign w:val="center"/>
              </w:tcPr>
            </w:tcPrChange>
          </w:tcPr>
          <w:p w14:paraId="13EBEB05" w14:textId="77777777" w:rsidR="00E32BA7" w:rsidRPr="00577940" w:rsidRDefault="00E32BA7" w:rsidP="00577940">
            <w:pPr>
              <w:rPr>
                <w:ins w:id="820" w:author="Paola Manfre" w:date="2022-07-19T10:45:00Z"/>
                <w:b/>
                <w:bCs/>
                <w:color w:val="000000"/>
                <w:sz w:val="20"/>
                <w:szCs w:val="20"/>
              </w:rPr>
            </w:pPr>
          </w:p>
        </w:tc>
        <w:tc>
          <w:tcPr>
            <w:tcW w:w="295" w:type="pct"/>
            <w:shd w:val="clear" w:color="auto" w:fill="FBD4B4" w:themeFill="accent6" w:themeFillTint="66"/>
            <w:vAlign w:val="center"/>
            <w:hideMark/>
            <w:tcPrChange w:id="821" w:author="Paola Manfre" w:date="2022-07-19T10:47:00Z">
              <w:tcPr>
                <w:tcW w:w="295" w:type="pct"/>
                <w:shd w:val="clear" w:color="auto" w:fill="auto"/>
                <w:vAlign w:val="center"/>
                <w:hideMark/>
              </w:tcPr>
            </w:tcPrChange>
          </w:tcPr>
          <w:p w14:paraId="5CA3D643" w14:textId="77777777" w:rsidR="00E32BA7" w:rsidRPr="00577940" w:rsidRDefault="00E32BA7" w:rsidP="00577940">
            <w:pPr>
              <w:jc w:val="center"/>
              <w:rPr>
                <w:ins w:id="822" w:author="Paola Manfre" w:date="2022-07-19T10:45:00Z"/>
                <w:b/>
                <w:bCs/>
                <w:color w:val="000000"/>
                <w:sz w:val="20"/>
                <w:szCs w:val="20"/>
              </w:rPr>
            </w:pPr>
            <w:ins w:id="823" w:author="Paola Manfre" w:date="2022-07-19T10:45:00Z">
              <w:r w:rsidRPr="00577940">
                <w:rPr>
                  <w:b/>
                  <w:bCs/>
                  <w:color w:val="000000"/>
                  <w:sz w:val="20"/>
                  <w:szCs w:val="20"/>
                </w:rPr>
                <w:t>4</w:t>
              </w:r>
            </w:ins>
          </w:p>
        </w:tc>
        <w:tc>
          <w:tcPr>
            <w:tcW w:w="3458" w:type="pct"/>
            <w:shd w:val="clear" w:color="auto" w:fill="FBD4B4" w:themeFill="accent6" w:themeFillTint="66"/>
            <w:vAlign w:val="center"/>
            <w:tcPrChange w:id="824" w:author="Paola Manfre" w:date="2022-07-19T10:47:00Z">
              <w:tcPr>
                <w:tcW w:w="3458" w:type="pct"/>
                <w:shd w:val="clear" w:color="auto" w:fill="auto"/>
                <w:vAlign w:val="center"/>
              </w:tcPr>
            </w:tcPrChange>
          </w:tcPr>
          <w:p w14:paraId="145FB211" w14:textId="5C87AC05" w:rsidR="00E32BA7" w:rsidRPr="00577940" w:rsidRDefault="00E32BA7" w:rsidP="00577940">
            <w:pPr>
              <w:jc w:val="both"/>
              <w:rPr>
                <w:ins w:id="825" w:author="Paola Manfre" w:date="2022-07-19T10:45:00Z"/>
                <w:sz w:val="20"/>
                <w:szCs w:val="20"/>
              </w:rPr>
            </w:pPr>
          </w:p>
        </w:tc>
      </w:tr>
      <w:tr w:rsidR="00E32BA7" w:rsidRPr="0042610B" w14:paraId="3404767D"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26"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452"/>
          <w:ins w:id="827" w:author="Paola Manfre" w:date="2022-07-19T10:45:00Z"/>
          <w:trPrChange w:id="828" w:author="Paola Manfre" w:date="2022-07-19T10:47:00Z">
            <w:trPr>
              <w:trHeight w:val="452"/>
            </w:trPr>
          </w:trPrChange>
        </w:trPr>
        <w:tc>
          <w:tcPr>
            <w:tcW w:w="582" w:type="pct"/>
            <w:vMerge/>
            <w:shd w:val="clear" w:color="auto" w:fill="FABF8F" w:themeFill="accent6" w:themeFillTint="99"/>
            <w:vAlign w:val="center"/>
            <w:tcPrChange w:id="829" w:author="Paola Manfre" w:date="2022-07-19T10:47:00Z">
              <w:tcPr>
                <w:tcW w:w="582" w:type="pct"/>
                <w:vMerge/>
                <w:vAlign w:val="center"/>
              </w:tcPr>
            </w:tcPrChange>
          </w:tcPr>
          <w:p w14:paraId="284889D0" w14:textId="77777777" w:rsidR="00E32BA7" w:rsidRPr="00577940" w:rsidRDefault="00E32BA7" w:rsidP="00577940">
            <w:pPr>
              <w:jc w:val="center"/>
              <w:rPr>
                <w:ins w:id="830" w:author="Paola Manfre" w:date="2022-07-19T10:45:00Z"/>
                <w:b/>
                <w:bCs/>
                <w:color w:val="000000"/>
                <w:sz w:val="20"/>
                <w:szCs w:val="20"/>
              </w:rPr>
            </w:pPr>
          </w:p>
        </w:tc>
        <w:tc>
          <w:tcPr>
            <w:tcW w:w="665" w:type="pct"/>
            <w:vMerge/>
            <w:shd w:val="clear" w:color="auto" w:fill="FBD4B4" w:themeFill="accent6" w:themeFillTint="66"/>
            <w:vAlign w:val="center"/>
            <w:tcPrChange w:id="831" w:author="Paola Manfre" w:date="2022-07-19T10:47:00Z">
              <w:tcPr>
                <w:tcW w:w="665" w:type="pct"/>
                <w:vMerge/>
                <w:vAlign w:val="center"/>
              </w:tcPr>
            </w:tcPrChange>
          </w:tcPr>
          <w:p w14:paraId="01DBC17D" w14:textId="77777777" w:rsidR="00E32BA7" w:rsidRPr="00577940" w:rsidRDefault="00E32BA7" w:rsidP="00577940">
            <w:pPr>
              <w:rPr>
                <w:ins w:id="832" w:author="Paola Manfre" w:date="2022-07-19T10:45:00Z"/>
                <w:b/>
                <w:bCs/>
                <w:color w:val="000000"/>
                <w:sz w:val="20"/>
                <w:szCs w:val="20"/>
              </w:rPr>
            </w:pPr>
          </w:p>
        </w:tc>
        <w:tc>
          <w:tcPr>
            <w:tcW w:w="295" w:type="pct"/>
            <w:shd w:val="clear" w:color="auto" w:fill="FBD4B4" w:themeFill="accent6" w:themeFillTint="66"/>
            <w:vAlign w:val="center"/>
            <w:tcPrChange w:id="833" w:author="Paola Manfre" w:date="2022-07-19T10:47:00Z">
              <w:tcPr>
                <w:tcW w:w="295" w:type="pct"/>
                <w:shd w:val="clear" w:color="auto" w:fill="auto"/>
                <w:vAlign w:val="center"/>
              </w:tcPr>
            </w:tcPrChange>
          </w:tcPr>
          <w:p w14:paraId="669A927A" w14:textId="77777777" w:rsidR="00E32BA7" w:rsidRPr="00577940" w:rsidRDefault="00E32BA7" w:rsidP="00577940">
            <w:pPr>
              <w:jc w:val="center"/>
              <w:rPr>
                <w:ins w:id="834" w:author="Paola Manfre" w:date="2022-07-19T10:45:00Z"/>
                <w:b/>
                <w:bCs/>
                <w:color w:val="000000"/>
                <w:sz w:val="20"/>
                <w:szCs w:val="20"/>
              </w:rPr>
            </w:pPr>
            <w:ins w:id="835" w:author="Paola Manfre" w:date="2022-07-19T10:45:00Z">
              <w:r w:rsidRPr="00577940">
                <w:rPr>
                  <w:b/>
                  <w:bCs/>
                  <w:color w:val="000000"/>
                  <w:sz w:val="20"/>
                  <w:szCs w:val="20"/>
                </w:rPr>
                <w:t>5</w:t>
              </w:r>
            </w:ins>
          </w:p>
        </w:tc>
        <w:tc>
          <w:tcPr>
            <w:tcW w:w="3458" w:type="pct"/>
            <w:shd w:val="clear" w:color="auto" w:fill="FBD4B4" w:themeFill="accent6" w:themeFillTint="66"/>
            <w:vAlign w:val="center"/>
            <w:tcPrChange w:id="836" w:author="Paola Manfre" w:date="2022-07-19T10:47:00Z">
              <w:tcPr>
                <w:tcW w:w="3458" w:type="pct"/>
                <w:shd w:val="clear" w:color="auto" w:fill="auto"/>
                <w:vAlign w:val="center"/>
              </w:tcPr>
            </w:tcPrChange>
          </w:tcPr>
          <w:p w14:paraId="52F249C2" w14:textId="70E0BB3A" w:rsidR="00E32BA7" w:rsidRPr="00577940" w:rsidRDefault="00E32BA7" w:rsidP="00577940">
            <w:pPr>
              <w:jc w:val="both"/>
              <w:rPr>
                <w:ins w:id="837" w:author="Paola Manfre" w:date="2022-07-19T10:45:00Z"/>
                <w:b/>
                <w:bCs/>
                <w:color w:val="000000"/>
                <w:sz w:val="20"/>
                <w:szCs w:val="20"/>
              </w:rPr>
            </w:pPr>
          </w:p>
        </w:tc>
      </w:tr>
      <w:tr w:rsidR="00E32BA7" w:rsidRPr="0042610B" w14:paraId="624E6189"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38"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452"/>
          <w:ins w:id="839" w:author="Paola Manfre" w:date="2022-07-19T10:45:00Z"/>
          <w:trPrChange w:id="840" w:author="Paola Manfre" w:date="2022-07-19T10:47:00Z">
            <w:trPr>
              <w:trHeight w:val="452"/>
            </w:trPr>
          </w:trPrChange>
        </w:trPr>
        <w:tc>
          <w:tcPr>
            <w:tcW w:w="582" w:type="pct"/>
            <w:vMerge/>
            <w:shd w:val="clear" w:color="auto" w:fill="FABF8F" w:themeFill="accent6" w:themeFillTint="99"/>
            <w:vAlign w:val="center"/>
            <w:tcPrChange w:id="841" w:author="Paola Manfre" w:date="2022-07-19T10:47:00Z">
              <w:tcPr>
                <w:tcW w:w="582" w:type="pct"/>
                <w:vMerge/>
                <w:vAlign w:val="center"/>
              </w:tcPr>
            </w:tcPrChange>
          </w:tcPr>
          <w:p w14:paraId="2A42592D" w14:textId="77777777" w:rsidR="00E32BA7" w:rsidRPr="00577940" w:rsidRDefault="00E32BA7" w:rsidP="00577940">
            <w:pPr>
              <w:jc w:val="center"/>
              <w:rPr>
                <w:ins w:id="842" w:author="Paola Manfre" w:date="2022-07-19T10:45:00Z"/>
                <w:b/>
                <w:bCs/>
                <w:color w:val="000000"/>
                <w:sz w:val="20"/>
                <w:szCs w:val="20"/>
              </w:rPr>
            </w:pPr>
          </w:p>
        </w:tc>
        <w:tc>
          <w:tcPr>
            <w:tcW w:w="665" w:type="pct"/>
            <w:vMerge/>
            <w:shd w:val="clear" w:color="auto" w:fill="FBD4B4" w:themeFill="accent6" w:themeFillTint="66"/>
            <w:vAlign w:val="center"/>
            <w:tcPrChange w:id="843" w:author="Paola Manfre" w:date="2022-07-19T10:47:00Z">
              <w:tcPr>
                <w:tcW w:w="665" w:type="pct"/>
                <w:vMerge/>
                <w:vAlign w:val="center"/>
              </w:tcPr>
            </w:tcPrChange>
          </w:tcPr>
          <w:p w14:paraId="4E63DCED" w14:textId="77777777" w:rsidR="00E32BA7" w:rsidRPr="00577940" w:rsidRDefault="00E32BA7" w:rsidP="00577940">
            <w:pPr>
              <w:rPr>
                <w:ins w:id="844" w:author="Paola Manfre" w:date="2022-07-19T10:45:00Z"/>
                <w:b/>
                <w:bCs/>
                <w:color w:val="000000"/>
                <w:sz w:val="20"/>
                <w:szCs w:val="20"/>
              </w:rPr>
            </w:pPr>
          </w:p>
        </w:tc>
        <w:tc>
          <w:tcPr>
            <w:tcW w:w="295" w:type="pct"/>
            <w:shd w:val="clear" w:color="auto" w:fill="FBD4B4" w:themeFill="accent6" w:themeFillTint="66"/>
            <w:vAlign w:val="center"/>
            <w:hideMark/>
            <w:tcPrChange w:id="845" w:author="Paola Manfre" w:date="2022-07-19T10:47:00Z">
              <w:tcPr>
                <w:tcW w:w="295" w:type="pct"/>
                <w:shd w:val="clear" w:color="auto" w:fill="auto"/>
                <w:vAlign w:val="center"/>
                <w:hideMark/>
              </w:tcPr>
            </w:tcPrChange>
          </w:tcPr>
          <w:p w14:paraId="681F582C" w14:textId="77777777" w:rsidR="00E32BA7" w:rsidRPr="00577940" w:rsidRDefault="00E32BA7" w:rsidP="00577940">
            <w:pPr>
              <w:jc w:val="center"/>
              <w:rPr>
                <w:ins w:id="846" w:author="Paola Manfre" w:date="2022-07-19T10:45:00Z"/>
                <w:b/>
                <w:bCs/>
                <w:color w:val="000000"/>
                <w:sz w:val="20"/>
                <w:szCs w:val="20"/>
              </w:rPr>
            </w:pPr>
            <w:ins w:id="847" w:author="Paola Manfre" w:date="2022-07-19T10:45:00Z">
              <w:r w:rsidRPr="00577940">
                <w:rPr>
                  <w:b/>
                  <w:bCs/>
                  <w:color w:val="000000"/>
                  <w:sz w:val="20"/>
                  <w:szCs w:val="20"/>
                </w:rPr>
                <w:t>13</w:t>
              </w:r>
            </w:ins>
          </w:p>
        </w:tc>
        <w:tc>
          <w:tcPr>
            <w:tcW w:w="3458" w:type="pct"/>
            <w:shd w:val="clear" w:color="auto" w:fill="FBD4B4" w:themeFill="accent6" w:themeFillTint="66"/>
            <w:vAlign w:val="center"/>
            <w:tcPrChange w:id="848" w:author="Paola Manfre" w:date="2022-07-19T10:47:00Z">
              <w:tcPr>
                <w:tcW w:w="3458" w:type="pct"/>
                <w:shd w:val="clear" w:color="auto" w:fill="auto"/>
                <w:vAlign w:val="center"/>
              </w:tcPr>
            </w:tcPrChange>
          </w:tcPr>
          <w:p w14:paraId="1586754A" w14:textId="513B5AE1" w:rsidR="00E32BA7" w:rsidRPr="00577940" w:rsidRDefault="00E32BA7" w:rsidP="00577940">
            <w:pPr>
              <w:jc w:val="both"/>
              <w:rPr>
                <w:ins w:id="849" w:author="Paola Manfre" w:date="2022-07-19T10:45:00Z"/>
                <w:color w:val="000000"/>
                <w:sz w:val="20"/>
                <w:szCs w:val="20"/>
              </w:rPr>
            </w:pPr>
          </w:p>
        </w:tc>
      </w:tr>
      <w:tr w:rsidR="00E32BA7" w:rsidRPr="0042610B" w14:paraId="183B0F60"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50"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429"/>
          <w:ins w:id="851" w:author="Paola Manfre" w:date="2022-07-19T10:45:00Z"/>
          <w:trPrChange w:id="852" w:author="Paola Manfre" w:date="2022-07-19T10:47:00Z">
            <w:trPr>
              <w:trHeight w:val="429"/>
            </w:trPr>
          </w:trPrChange>
        </w:trPr>
        <w:tc>
          <w:tcPr>
            <w:tcW w:w="582" w:type="pct"/>
            <w:vMerge/>
            <w:shd w:val="clear" w:color="auto" w:fill="FABF8F" w:themeFill="accent6" w:themeFillTint="99"/>
            <w:vAlign w:val="center"/>
            <w:tcPrChange w:id="853" w:author="Paola Manfre" w:date="2022-07-19T10:47:00Z">
              <w:tcPr>
                <w:tcW w:w="582" w:type="pct"/>
                <w:vMerge/>
                <w:shd w:val="clear" w:color="auto" w:fill="FDE9D9" w:themeFill="accent6" w:themeFillTint="33"/>
                <w:vAlign w:val="center"/>
              </w:tcPr>
            </w:tcPrChange>
          </w:tcPr>
          <w:p w14:paraId="7400B3CF" w14:textId="77777777" w:rsidR="00E32BA7" w:rsidRPr="00577940" w:rsidRDefault="00E32BA7" w:rsidP="00577940">
            <w:pPr>
              <w:jc w:val="center"/>
              <w:rPr>
                <w:ins w:id="854" w:author="Paola Manfre" w:date="2022-07-19T10:45:00Z"/>
                <w:b/>
                <w:bCs/>
                <w:color w:val="000000"/>
                <w:sz w:val="20"/>
                <w:szCs w:val="20"/>
              </w:rPr>
            </w:pPr>
          </w:p>
        </w:tc>
        <w:tc>
          <w:tcPr>
            <w:tcW w:w="665" w:type="pct"/>
            <w:vMerge w:val="restart"/>
            <w:shd w:val="clear" w:color="auto" w:fill="FDE9D9" w:themeFill="accent6" w:themeFillTint="33"/>
            <w:vAlign w:val="center"/>
            <w:tcPrChange w:id="855" w:author="Paola Manfre" w:date="2022-07-19T10:47:00Z">
              <w:tcPr>
                <w:tcW w:w="665" w:type="pct"/>
                <w:vMerge w:val="restart"/>
                <w:shd w:val="clear" w:color="auto" w:fill="FDE9D9" w:themeFill="accent6" w:themeFillTint="33"/>
                <w:vAlign w:val="center"/>
              </w:tcPr>
            </w:tcPrChange>
          </w:tcPr>
          <w:p w14:paraId="59FF13BE" w14:textId="77777777" w:rsidR="00E32BA7" w:rsidRPr="00577940" w:rsidRDefault="00E32BA7" w:rsidP="00577940">
            <w:pPr>
              <w:rPr>
                <w:ins w:id="856" w:author="Paola Manfre" w:date="2022-07-19T10:45:00Z"/>
                <w:b/>
                <w:bCs/>
                <w:color w:val="000000"/>
                <w:sz w:val="20"/>
                <w:szCs w:val="20"/>
              </w:rPr>
            </w:pPr>
            <w:ins w:id="857" w:author="Paola Manfre" w:date="2022-07-19T10:45:00Z">
              <w:r w:rsidRPr="00577940">
                <w:rPr>
                  <w:b/>
                  <w:bCs/>
                  <w:color w:val="000000"/>
                  <w:sz w:val="20"/>
                  <w:szCs w:val="20"/>
                </w:rPr>
                <w:t>Non essenziale</w:t>
              </w:r>
            </w:ins>
          </w:p>
        </w:tc>
        <w:tc>
          <w:tcPr>
            <w:tcW w:w="295" w:type="pct"/>
            <w:shd w:val="clear" w:color="auto" w:fill="FDE9D9" w:themeFill="accent6" w:themeFillTint="33"/>
            <w:vAlign w:val="center"/>
            <w:hideMark/>
            <w:tcPrChange w:id="858" w:author="Paola Manfre" w:date="2022-07-19T10:47:00Z">
              <w:tcPr>
                <w:tcW w:w="295" w:type="pct"/>
                <w:shd w:val="clear" w:color="auto" w:fill="FDE9D9" w:themeFill="accent6" w:themeFillTint="33"/>
                <w:vAlign w:val="center"/>
                <w:hideMark/>
              </w:tcPr>
            </w:tcPrChange>
          </w:tcPr>
          <w:p w14:paraId="29A5507E" w14:textId="77777777" w:rsidR="00E32BA7" w:rsidRPr="00577940" w:rsidRDefault="00E32BA7" w:rsidP="00577940">
            <w:pPr>
              <w:jc w:val="center"/>
              <w:rPr>
                <w:ins w:id="859" w:author="Paola Manfre" w:date="2022-07-19T10:45:00Z"/>
                <w:b/>
                <w:bCs/>
                <w:color w:val="000000"/>
                <w:sz w:val="20"/>
                <w:szCs w:val="20"/>
              </w:rPr>
            </w:pPr>
            <w:ins w:id="860" w:author="Paola Manfre" w:date="2022-07-19T10:45:00Z">
              <w:r w:rsidRPr="00577940">
                <w:rPr>
                  <w:b/>
                  <w:bCs/>
                  <w:color w:val="000000"/>
                  <w:sz w:val="20"/>
                  <w:szCs w:val="20"/>
                </w:rPr>
                <w:t>1</w:t>
              </w:r>
            </w:ins>
          </w:p>
        </w:tc>
        <w:tc>
          <w:tcPr>
            <w:tcW w:w="3458" w:type="pct"/>
            <w:shd w:val="clear" w:color="auto" w:fill="FDE9D9" w:themeFill="accent6" w:themeFillTint="33"/>
            <w:vAlign w:val="center"/>
            <w:tcPrChange w:id="861" w:author="Paola Manfre" w:date="2022-07-19T10:47:00Z">
              <w:tcPr>
                <w:tcW w:w="3458" w:type="pct"/>
                <w:shd w:val="clear" w:color="auto" w:fill="FDE9D9" w:themeFill="accent6" w:themeFillTint="33"/>
                <w:vAlign w:val="center"/>
              </w:tcPr>
            </w:tcPrChange>
          </w:tcPr>
          <w:p w14:paraId="460DBDE7" w14:textId="24CD28DC" w:rsidR="00E32BA7" w:rsidRPr="00577940" w:rsidRDefault="00E32BA7" w:rsidP="00577940">
            <w:pPr>
              <w:jc w:val="both"/>
              <w:rPr>
                <w:ins w:id="862" w:author="Paola Manfre" w:date="2022-07-19T10:45:00Z"/>
                <w:color w:val="000000"/>
                <w:sz w:val="20"/>
                <w:szCs w:val="20"/>
              </w:rPr>
            </w:pPr>
          </w:p>
        </w:tc>
      </w:tr>
      <w:tr w:rsidR="00E32BA7" w:rsidRPr="0042610B" w14:paraId="21571E50"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63"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95"/>
          <w:ins w:id="864" w:author="Paola Manfre" w:date="2022-07-19T10:45:00Z"/>
          <w:trPrChange w:id="865" w:author="Paola Manfre" w:date="2022-07-19T10:47:00Z">
            <w:trPr>
              <w:trHeight w:val="395"/>
            </w:trPr>
          </w:trPrChange>
        </w:trPr>
        <w:tc>
          <w:tcPr>
            <w:tcW w:w="582" w:type="pct"/>
            <w:vMerge/>
            <w:shd w:val="clear" w:color="auto" w:fill="FABF8F" w:themeFill="accent6" w:themeFillTint="99"/>
            <w:vAlign w:val="center"/>
            <w:tcPrChange w:id="866" w:author="Paola Manfre" w:date="2022-07-19T10:47:00Z">
              <w:tcPr>
                <w:tcW w:w="582" w:type="pct"/>
                <w:vMerge/>
                <w:shd w:val="clear" w:color="auto" w:fill="FDE9D9" w:themeFill="accent6" w:themeFillTint="33"/>
                <w:vAlign w:val="center"/>
              </w:tcPr>
            </w:tcPrChange>
          </w:tcPr>
          <w:p w14:paraId="2CC9A227" w14:textId="77777777" w:rsidR="00E32BA7" w:rsidRPr="00577940" w:rsidRDefault="00E32BA7" w:rsidP="00577940">
            <w:pPr>
              <w:jc w:val="center"/>
              <w:rPr>
                <w:ins w:id="867" w:author="Paola Manfre" w:date="2022-07-19T10:45:00Z"/>
                <w:b/>
                <w:bCs/>
                <w:color w:val="000000"/>
                <w:sz w:val="20"/>
                <w:szCs w:val="20"/>
              </w:rPr>
            </w:pPr>
          </w:p>
        </w:tc>
        <w:tc>
          <w:tcPr>
            <w:tcW w:w="665" w:type="pct"/>
            <w:vMerge/>
            <w:shd w:val="clear" w:color="auto" w:fill="FDE9D9" w:themeFill="accent6" w:themeFillTint="33"/>
            <w:vAlign w:val="center"/>
            <w:tcPrChange w:id="868" w:author="Paola Manfre" w:date="2022-07-19T10:47:00Z">
              <w:tcPr>
                <w:tcW w:w="665" w:type="pct"/>
                <w:vMerge/>
                <w:shd w:val="clear" w:color="auto" w:fill="FDE9D9" w:themeFill="accent6" w:themeFillTint="33"/>
                <w:vAlign w:val="center"/>
              </w:tcPr>
            </w:tcPrChange>
          </w:tcPr>
          <w:p w14:paraId="4E5E888F" w14:textId="77777777" w:rsidR="00E32BA7" w:rsidRPr="00577940" w:rsidRDefault="00E32BA7" w:rsidP="00577940">
            <w:pPr>
              <w:rPr>
                <w:ins w:id="869" w:author="Paola Manfre" w:date="2022-07-19T10:45:00Z"/>
                <w:b/>
                <w:bCs/>
                <w:color w:val="000000"/>
                <w:sz w:val="20"/>
                <w:szCs w:val="20"/>
              </w:rPr>
            </w:pPr>
          </w:p>
        </w:tc>
        <w:tc>
          <w:tcPr>
            <w:tcW w:w="295" w:type="pct"/>
            <w:shd w:val="clear" w:color="auto" w:fill="FDE9D9" w:themeFill="accent6" w:themeFillTint="33"/>
            <w:vAlign w:val="center"/>
            <w:hideMark/>
            <w:tcPrChange w:id="870" w:author="Paola Manfre" w:date="2022-07-19T10:47:00Z">
              <w:tcPr>
                <w:tcW w:w="295" w:type="pct"/>
                <w:shd w:val="clear" w:color="auto" w:fill="FDE9D9" w:themeFill="accent6" w:themeFillTint="33"/>
                <w:vAlign w:val="center"/>
                <w:hideMark/>
              </w:tcPr>
            </w:tcPrChange>
          </w:tcPr>
          <w:p w14:paraId="1BA9C05A" w14:textId="77777777" w:rsidR="00E32BA7" w:rsidRPr="00577940" w:rsidRDefault="00E32BA7" w:rsidP="00577940">
            <w:pPr>
              <w:jc w:val="center"/>
              <w:rPr>
                <w:ins w:id="871" w:author="Paola Manfre" w:date="2022-07-19T10:45:00Z"/>
                <w:b/>
                <w:bCs/>
                <w:color w:val="000000"/>
                <w:sz w:val="20"/>
                <w:szCs w:val="20"/>
              </w:rPr>
            </w:pPr>
            <w:ins w:id="872" w:author="Paola Manfre" w:date="2022-07-19T10:45:00Z">
              <w:r w:rsidRPr="00577940">
                <w:rPr>
                  <w:b/>
                  <w:bCs/>
                  <w:color w:val="000000"/>
                  <w:sz w:val="20"/>
                  <w:szCs w:val="20"/>
                </w:rPr>
                <w:t>3</w:t>
              </w:r>
            </w:ins>
          </w:p>
        </w:tc>
        <w:tc>
          <w:tcPr>
            <w:tcW w:w="3458" w:type="pct"/>
            <w:shd w:val="clear" w:color="auto" w:fill="FDE9D9" w:themeFill="accent6" w:themeFillTint="33"/>
            <w:vAlign w:val="center"/>
            <w:tcPrChange w:id="873" w:author="Paola Manfre" w:date="2022-07-19T10:47:00Z">
              <w:tcPr>
                <w:tcW w:w="3458" w:type="pct"/>
                <w:shd w:val="clear" w:color="auto" w:fill="FDE9D9" w:themeFill="accent6" w:themeFillTint="33"/>
                <w:vAlign w:val="center"/>
              </w:tcPr>
            </w:tcPrChange>
          </w:tcPr>
          <w:p w14:paraId="5A44ED79" w14:textId="06B4C651" w:rsidR="00E32BA7" w:rsidRPr="00577940" w:rsidRDefault="00E32BA7" w:rsidP="00577940">
            <w:pPr>
              <w:jc w:val="both"/>
              <w:rPr>
                <w:ins w:id="874" w:author="Paola Manfre" w:date="2022-07-19T10:45:00Z"/>
                <w:color w:val="000000"/>
                <w:sz w:val="20"/>
                <w:szCs w:val="20"/>
              </w:rPr>
            </w:pPr>
          </w:p>
        </w:tc>
      </w:tr>
      <w:tr w:rsidR="00E32BA7" w:rsidRPr="0042610B" w14:paraId="07A34DFD"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75"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99"/>
          <w:ins w:id="876" w:author="Paola Manfre" w:date="2022-07-19T10:45:00Z"/>
          <w:trPrChange w:id="877" w:author="Paola Manfre" w:date="2022-07-19T10:47:00Z">
            <w:trPr>
              <w:trHeight w:val="399"/>
            </w:trPr>
          </w:trPrChange>
        </w:trPr>
        <w:tc>
          <w:tcPr>
            <w:tcW w:w="582" w:type="pct"/>
            <w:vMerge/>
            <w:shd w:val="clear" w:color="auto" w:fill="FABF8F" w:themeFill="accent6" w:themeFillTint="99"/>
            <w:vAlign w:val="center"/>
            <w:tcPrChange w:id="878" w:author="Paola Manfre" w:date="2022-07-19T10:47:00Z">
              <w:tcPr>
                <w:tcW w:w="582" w:type="pct"/>
                <w:vMerge/>
                <w:shd w:val="clear" w:color="auto" w:fill="FDE9D9" w:themeFill="accent6" w:themeFillTint="33"/>
                <w:vAlign w:val="center"/>
              </w:tcPr>
            </w:tcPrChange>
          </w:tcPr>
          <w:p w14:paraId="2632B75C" w14:textId="77777777" w:rsidR="00E32BA7" w:rsidRPr="00577940" w:rsidRDefault="00E32BA7" w:rsidP="00577940">
            <w:pPr>
              <w:jc w:val="center"/>
              <w:rPr>
                <w:ins w:id="879" w:author="Paola Manfre" w:date="2022-07-19T10:45:00Z"/>
                <w:b/>
                <w:bCs/>
                <w:color w:val="000000"/>
                <w:sz w:val="20"/>
                <w:szCs w:val="20"/>
              </w:rPr>
            </w:pPr>
          </w:p>
        </w:tc>
        <w:tc>
          <w:tcPr>
            <w:tcW w:w="665" w:type="pct"/>
            <w:vMerge/>
            <w:shd w:val="clear" w:color="auto" w:fill="FDE9D9" w:themeFill="accent6" w:themeFillTint="33"/>
            <w:vAlign w:val="center"/>
            <w:tcPrChange w:id="880" w:author="Paola Manfre" w:date="2022-07-19T10:47:00Z">
              <w:tcPr>
                <w:tcW w:w="665" w:type="pct"/>
                <w:vMerge/>
                <w:shd w:val="clear" w:color="auto" w:fill="FDE9D9" w:themeFill="accent6" w:themeFillTint="33"/>
                <w:vAlign w:val="center"/>
              </w:tcPr>
            </w:tcPrChange>
          </w:tcPr>
          <w:p w14:paraId="02B1052A" w14:textId="77777777" w:rsidR="00E32BA7" w:rsidRPr="00577940" w:rsidRDefault="00E32BA7" w:rsidP="00577940">
            <w:pPr>
              <w:rPr>
                <w:ins w:id="881" w:author="Paola Manfre" w:date="2022-07-19T10:45:00Z"/>
                <w:b/>
                <w:bCs/>
                <w:color w:val="000000"/>
                <w:sz w:val="20"/>
                <w:szCs w:val="20"/>
              </w:rPr>
            </w:pPr>
          </w:p>
        </w:tc>
        <w:tc>
          <w:tcPr>
            <w:tcW w:w="295" w:type="pct"/>
            <w:shd w:val="clear" w:color="auto" w:fill="FDE9D9" w:themeFill="accent6" w:themeFillTint="33"/>
            <w:vAlign w:val="center"/>
            <w:hideMark/>
            <w:tcPrChange w:id="882" w:author="Paola Manfre" w:date="2022-07-19T10:47:00Z">
              <w:tcPr>
                <w:tcW w:w="295" w:type="pct"/>
                <w:shd w:val="clear" w:color="auto" w:fill="FDE9D9" w:themeFill="accent6" w:themeFillTint="33"/>
                <w:vAlign w:val="center"/>
                <w:hideMark/>
              </w:tcPr>
            </w:tcPrChange>
          </w:tcPr>
          <w:p w14:paraId="5C1FCD56" w14:textId="77777777" w:rsidR="00E32BA7" w:rsidRPr="00577940" w:rsidRDefault="00E32BA7" w:rsidP="00577940">
            <w:pPr>
              <w:jc w:val="center"/>
              <w:rPr>
                <w:ins w:id="883" w:author="Paola Manfre" w:date="2022-07-19T10:45:00Z"/>
                <w:b/>
                <w:bCs/>
                <w:color w:val="000000"/>
                <w:sz w:val="20"/>
                <w:szCs w:val="20"/>
              </w:rPr>
            </w:pPr>
            <w:ins w:id="884" w:author="Paola Manfre" w:date="2022-07-19T10:45:00Z">
              <w:r w:rsidRPr="00577940">
                <w:rPr>
                  <w:b/>
                  <w:bCs/>
                  <w:color w:val="000000"/>
                  <w:sz w:val="20"/>
                  <w:szCs w:val="20"/>
                </w:rPr>
                <w:t>6</w:t>
              </w:r>
            </w:ins>
          </w:p>
        </w:tc>
        <w:tc>
          <w:tcPr>
            <w:tcW w:w="3458" w:type="pct"/>
            <w:shd w:val="clear" w:color="auto" w:fill="FDE9D9" w:themeFill="accent6" w:themeFillTint="33"/>
            <w:vAlign w:val="center"/>
            <w:tcPrChange w:id="885" w:author="Paola Manfre" w:date="2022-07-19T10:47:00Z">
              <w:tcPr>
                <w:tcW w:w="3458" w:type="pct"/>
                <w:shd w:val="clear" w:color="auto" w:fill="FDE9D9" w:themeFill="accent6" w:themeFillTint="33"/>
                <w:vAlign w:val="center"/>
              </w:tcPr>
            </w:tcPrChange>
          </w:tcPr>
          <w:p w14:paraId="4B15351C" w14:textId="6CA59EAC" w:rsidR="00E32BA7" w:rsidRPr="00577940" w:rsidRDefault="00E32BA7" w:rsidP="00577940">
            <w:pPr>
              <w:jc w:val="both"/>
              <w:rPr>
                <w:ins w:id="886" w:author="Paola Manfre" w:date="2022-07-19T10:45:00Z"/>
                <w:color w:val="000000"/>
                <w:sz w:val="20"/>
                <w:szCs w:val="20"/>
              </w:rPr>
            </w:pPr>
          </w:p>
        </w:tc>
      </w:tr>
      <w:tr w:rsidR="00E32BA7" w:rsidRPr="0042610B" w14:paraId="2453F192"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87"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405"/>
          <w:ins w:id="888" w:author="Paola Manfre" w:date="2022-07-19T10:45:00Z"/>
          <w:trPrChange w:id="889" w:author="Paola Manfre" w:date="2022-07-19T10:47:00Z">
            <w:trPr>
              <w:trHeight w:val="405"/>
            </w:trPr>
          </w:trPrChange>
        </w:trPr>
        <w:tc>
          <w:tcPr>
            <w:tcW w:w="582" w:type="pct"/>
            <w:vMerge/>
            <w:shd w:val="clear" w:color="auto" w:fill="FABF8F" w:themeFill="accent6" w:themeFillTint="99"/>
            <w:vAlign w:val="center"/>
            <w:tcPrChange w:id="890" w:author="Paola Manfre" w:date="2022-07-19T10:47:00Z">
              <w:tcPr>
                <w:tcW w:w="582" w:type="pct"/>
                <w:vMerge/>
                <w:vAlign w:val="center"/>
              </w:tcPr>
            </w:tcPrChange>
          </w:tcPr>
          <w:p w14:paraId="1EF39C15" w14:textId="77777777" w:rsidR="00E32BA7" w:rsidRPr="00577940" w:rsidRDefault="00E32BA7" w:rsidP="00577940">
            <w:pPr>
              <w:jc w:val="center"/>
              <w:rPr>
                <w:ins w:id="891" w:author="Paola Manfre" w:date="2022-07-19T10:45:00Z"/>
                <w:b/>
                <w:bCs/>
                <w:color w:val="000000"/>
                <w:sz w:val="20"/>
                <w:szCs w:val="20"/>
              </w:rPr>
            </w:pPr>
          </w:p>
        </w:tc>
        <w:tc>
          <w:tcPr>
            <w:tcW w:w="665" w:type="pct"/>
            <w:vMerge/>
            <w:shd w:val="clear" w:color="auto" w:fill="FDE9D9" w:themeFill="accent6" w:themeFillTint="33"/>
            <w:vAlign w:val="center"/>
            <w:tcPrChange w:id="892" w:author="Paola Manfre" w:date="2022-07-19T10:47:00Z">
              <w:tcPr>
                <w:tcW w:w="665" w:type="pct"/>
                <w:vMerge/>
                <w:vAlign w:val="center"/>
              </w:tcPr>
            </w:tcPrChange>
          </w:tcPr>
          <w:p w14:paraId="02B79BD0" w14:textId="77777777" w:rsidR="00E32BA7" w:rsidRPr="00577940" w:rsidRDefault="00E32BA7" w:rsidP="00577940">
            <w:pPr>
              <w:rPr>
                <w:ins w:id="893" w:author="Paola Manfre" w:date="2022-07-19T10:45:00Z"/>
                <w:b/>
                <w:bCs/>
                <w:color w:val="000000"/>
                <w:sz w:val="20"/>
                <w:szCs w:val="20"/>
              </w:rPr>
            </w:pPr>
          </w:p>
        </w:tc>
        <w:tc>
          <w:tcPr>
            <w:tcW w:w="295" w:type="pct"/>
            <w:shd w:val="clear" w:color="auto" w:fill="FDE9D9" w:themeFill="accent6" w:themeFillTint="33"/>
            <w:vAlign w:val="center"/>
            <w:hideMark/>
            <w:tcPrChange w:id="894" w:author="Paola Manfre" w:date="2022-07-19T10:47:00Z">
              <w:tcPr>
                <w:tcW w:w="295" w:type="pct"/>
                <w:shd w:val="clear" w:color="auto" w:fill="auto"/>
                <w:vAlign w:val="center"/>
                <w:hideMark/>
              </w:tcPr>
            </w:tcPrChange>
          </w:tcPr>
          <w:p w14:paraId="58E1274B" w14:textId="77777777" w:rsidR="00E32BA7" w:rsidRPr="00577940" w:rsidRDefault="00E32BA7" w:rsidP="00577940">
            <w:pPr>
              <w:jc w:val="center"/>
              <w:rPr>
                <w:ins w:id="895" w:author="Paola Manfre" w:date="2022-07-19T10:45:00Z"/>
                <w:b/>
                <w:bCs/>
                <w:color w:val="000000"/>
                <w:sz w:val="20"/>
                <w:szCs w:val="20"/>
              </w:rPr>
            </w:pPr>
            <w:ins w:id="896" w:author="Paola Manfre" w:date="2022-07-19T10:45:00Z">
              <w:r w:rsidRPr="00577940">
                <w:rPr>
                  <w:b/>
                  <w:bCs/>
                  <w:color w:val="000000"/>
                  <w:sz w:val="20"/>
                  <w:szCs w:val="20"/>
                </w:rPr>
                <w:t>7</w:t>
              </w:r>
            </w:ins>
          </w:p>
        </w:tc>
        <w:tc>
          <w:tcPr>
            <w:tcW w:w="3458" w:type="pct"/>
            <w:shd w:val="clear" w:color="auto" w:fill="FDE9D9" w:themeFill="accent6" w:themeFillTint="33"/>
            <w:vAlign w:val="center"/>
            <w:tcPrChange w:id="897" w:author="Paola Manfre" w:date="2022-07-19T10:47:00Z">
              <w:tcPr>
                <w:tcW w:w="3458" w:type="pct"/>
                <w:shd w:val="clear" w:color="auto" w:fill="auto"/>
                <w:vAlign w:val="center"/>
              </w:tcPr>
            </w:tcPrChange>
          </w:tcPr>
          <w:p w14:paraId="50AD52F2" w14:textId="2E111BF7" w:rsidR="00E32BA7" w:rsidRPr="00577940" w:rsidRDefault="00E32BA7" w:rsidP="00577940">
            <w:pPr>
              <w:jc w:val="both"/>
              <w:rPr>
                <w:ins w:id="898" w:author="Paola Manfre" w:date="2022-07-19T10:45:00Z"/>
                <w:color w:val="000000"/>
                <w:sz w:val="20"/>
                <w:szCs w:val="20"/>
              </w:rPr>
            </w:pPr>
          </w:p>
        </w:tc>
      </w:tr>
      <w:tr w:rsidR="00E32BA7" w:rsidRPr="0042610B" w14:paraId="2FBD7B6D"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99"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96"/>
          <w:ins w:id="900" w:author="Paola Manfre" w:date="2022-07-19T10:45:00Z"/>
          <w:trPrChange w:id="901" w:author="Paola Manfre" w:date="2022-07-19T10:47:00Z">
            <w:trPr>
              <w:trHeight w:val="396"/>
            </w:trPr>
          </w:trPrChange>
        </w:trPr>
        <w:tc>
          <w:tcPr>
            <w:tcW w:w="582" w:type="pct"/>
            <w:vMerge/>
            <w:shd w:val="clear" w:color="auto" w:fill="FABF8F" w:themeFill="accent6" w:themeFillTint="99"/>
            <w:vAlign w:val="center"/>
            <w:tcPrChange w:id="902" w:author="Paola Manfre" w:date="2022-07-19T10:47:00Z">
              <w:tcPr>
                <w:tcW w:w="582" w:type="pct"/>
                <w:vMerge/>
                <w:vAlign w:val="center"/>
              </w:tcPr>
            </w:tcPrChange>
          </w:tcPr>
          <w:p w14:paraId="436737D8" w14:textId="77777777" w:rsidR="00E32BA7" w:rsidRPr="00577940" w:rsidRDefault="00E32BA7" w:rsidP="00577940">
            <w:pPr>
              <w:jc w:val="center"/>
              <w:rPr>
                <w:ins w:id="903" w:author="Paola Manfre" w:date="2022-07-19T10:45:00Z"/>
                <w:b/>
                <w:bCs/>
                <w:color w:val="000000"/>
                <w:sz w:val="20"/>
                <w:szCs w:val="20"/>
              </w:rPr>
            </w:pPr>
          </w:p>
        </w:tc>
        <w:tc>
          <w:tcPr>
            <w:tcW w:w="665" w:type="pct"/>
            <w:vMerge/>
            <w:shd w:val="clear" w:color="auto" w:fill="FDE9D9" w:themeFill="accent6" w:themeFillTint="33"/>
            <w:vAlign w:val="center"/>
            <w:tcPrChange w:id="904" w:author="Paola Manfre" w:date="2022-07-19T10:47:00Z">
              <w:tcPr>
                <w:tcW w:w="665" w:type="pct"/>
                <w:vMerge/>
                <w:vAlign w:val="center"/>
              </w:tcPr>
            </w:tcPrChange>
          </w:tcPr>
          <w:p w14:paraId="69D63015" w14:textId="77777777" w:rsidR="00E32BA7" w:rsidRPr="00577940" w:rsidRDefault="00E32BA7" w:rsidP="00577940">
            <w:pPr>
              <w:rPr>
                <w:ins w:id="905" w:author="Paola Manfre" w:date="2022-07-19T10:45:00Z"/>
                <w:b/>
                <w:bCs/>
                <w:color w:val="000000"/>
                <w:sz w:val="20"/>
                <w:szCs w:val="20"/>
              </w:rPr>
            </w:pPr>
          </w:p>
        </w:tc>
        <w:tc>
          <w:tcPr>
            <w:tcW w:w="295" w:type="pct"/>
            <w:shd w:val="clear" w:color="auto" w:fill="FDE9D9" w:themeFill="accent6" w:themeFillTint="33"/>
            <w:vAlign w:val="center"/>
            <w:tcPrChange w:id="906" w:author="Paola Manfre" w:date="2022-07-19T10:47:00Z">
              <w:tcPr>
                <w:tcW w:w="295" w:type="pct"/>
                <w:shd w:val="clear" w:color="auto" w:fill="auto"/>
                <w:vAlign w:val="center"/>
              </w:tcPr>
            </w:tcPrChange>
          </w:tcPr>
          <w:p w14:paraId="58FF94EE" w14:textId="77777777" w:rsidR="00E32BA7" w:rsidRPr="00577940" w:rsidRDefault="00E32BA7" w:rsidP="00577940">
            <w:pPr>
              <w:jc w:val="center"/>
              <w:rPr>
                <w:ins w:id="907" w:author="Paola Manfre" w:date="2022-07-19T10:45:00Z"/>
                <w:b/>
                <w:bCs/>
                <w:color w:val="000000"/>
                <w:sz w:val="20"/>
                <w:szCs w:val="20"/>
              </w:rPr>
            </w:pPr>
            <w:ins w:id="908" w:author="Paola Manfre" w:date="2022-07-19T10:45:00Z">
              <w:r w:rsidRPr="00577940">
                <w:rPr>
                  <w:b/>
                  <w:bCs/>
                  <w:color w:val="000000"/>
                  <w:sz w:val="20"/>
                  <w:szCs w:val="20"/>
                </w:rPr>
                <w:t>8</w:t>
              </w:r>
            </w:ins>
          </w:p>
        </w:tc>
        <w:tc>
          <w:tcPr>
            <w:tcW w:w="3458" w:type="pct"/>
            <w:shd w:val="clear" w:color="auto" w:fill="FDE9D9" w:themeFill="accent6" w:themeFillTint="33"/>
            <w:vAlign w:val="center"/>
            <w:tcPrChange w:id="909" w:author="Paola Manfre" w:date="2022-07-19T10:47:00Z">
              <w:tcPr>
                <w:tcW w:w="3458" w:type="pct"/>
                <w:shd w:val="clear" w:color="auto" w:fill="auto"/>
                <w:vAlign w:val="center"/>
              </w:tcPr>
            </w:tcPrChange>
          </w:tcPr>
          <w:p w14:paraId="60015F9A" w14:textId="53E9D488" w:rsidR="00E32BA7" w:rsidRPr="00577940" w:rsidRDefault="00E32BA7" w:rsidP="00577940">
            <w:pPr>
              <w:jc w:val="both"/>
              <w:rPr>
                <w:ins w:id="910" w:author="Paola Manfre" w:date="2022-07-19T10:45:00Z"/>
                <w:color w:val="000000"/>
                <w:sz w:val="20"/>
                <w:szCs w:val="20"/>
              </w:rPr>
            </w:pPr>
          </w:p>
        </w:tc>
      </w:tr>
      <w:tr w:rsidR="00E32BA7" w:rsidRPr="0042610B" w14:paraId="08EDD79F"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911"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96"/>
          <w:ins w:id="912" w:author="Paola Manfre" w:date="2022-07-19T10:45:00Z"/>
          <w:trPrChange w:id="913" w:author="Paola Manfre" w:date="2022-07-19T10:47:00Z">
            <w:trPr>
              <w:trHeight w:val="396"/>
            </w:trPr>
          </w:trPrChange>
        </w:trPr>
        <w:tc>
          <w:tcPr>
            <w:tcW w:w="582" w:type="pct"/>
            <w:vMerge/>
            <w:shd w:val="clear" w:color="auto" w:fill="FABF8F" w:themeFill="accent6" w:themeFillTint="99"/>
            <w:vAlign w:val="center"/>
            <w:tcPrChange w:id="914" w:author="Paola Manfre" w:date="2022-07-19T10:47:00Z">
              <w:tcPr>
                <w:tcW w:w="582" w:type="pct"/>
                <w:vMerge/>
                <w:vAlign w:val="center"/>
              </w:tcPr>
            </w:tcPrChange>
          </w:tcPr>
          <w:p w14:paraId="1334CE55" w14:textId="77777777" w:rsidR="00E32BA7" w:rsidRPr="00577940" w:rsidRDefault="00E32BA7" w:rsidP="00577940">
            <w:pPr>
              <w:jc w:val="center"/>
              <w:rPr>
                <w:ins w:id="915" w:author="Paola Manfre" w:date="2022-07-19T10:45:00Z"/>
                <w:b/>
                <w:bCs/>
                <w:color w:val="000000"/>
                <w:sz w:val="20"/>
                <w:szCs w:val="20"/>
              </w:rPr>
            </w:pPr>
          </w:p>
        </w:tc>
        <w:tc>
          <w:tcPr>
            <w:tcW w:w="665" w:type="pct"/>
            <w:vMerge/>
            <w:shd w:val="clear" w:color="auto" w:fill="FDE9D9" w:themeFill="accent6" w:themeFillTint="33"/>
            <w:vAlign w:val="center"/>
            <w:tcPrChange w:id="916" w:author="Paola Manfre" w:date="2022-07-19T10:47:00Z">
              <w:tcPr>
                <w:tcW w:w="665" w:type="pct"/>
                <w:vMerge/>
                <w:vAlign w:val="center"/>
              </w:tcPr>
            </w:tcPrChange>
          </w:tcPr>
          <w:p w14:paraId="6BDC3C29" w14:textId="77777777" w:rsidR="00E32BA7" w:rsidRPr="00577940" w:rsidRDefault="00E32BA7" w:rsidP="00577940">
            <w:pPr>
              <w:rPr>
                <w:ins w:id="917" w:author="Paola Manfre" w:date="2022-07-19T10:45:00Z"/>
                <w:b/>
                <w:bCs/>
                <w:color w:val="000000"/>
                <w:sz w:val="20"/>
                <w:szCs w:val="20"/>
              </w:rPr>
            </w:pPr>
          </w:p>
        </w:tc>
        <w:tc>
          <w:tcPr>
            <w:tcW w:w="295" w:type="pct"/>
            <w:shd w:val="clear" w:color="auto" w:fill="FDE9D9" w:themeFill="accent6" w:themeFillTint="33"/>
            <w:vAlign w:val="center"/>
            <w:tcPrChange w:id="918" w:author="Paola Manfre" w:date="2022-07-19T10:47:00Z">
              <w:tcPr>
                <w:tcW w:w="295" w:type="pct"/>
                <w:shd w:val="clear" w:color="auto" w:fill="auto"/>
                <w:vAlign w:val="center"/>
              </w:tcPr>
            </w:tcPrChange>
          </w:tcPr>
          <w:p w14:paraId="7AFCF451" w14:textId="77777777" w:rsidR="00E32BA7" w:rsidRPr="00577940" w:rsidRDefault="00E32BA7" w:rsidP="00577940">
            <w:pPr>
              <w:jc w:val="center"/>
              <w:rPr>
                <w:ins w:id="919" w:author="Paola Manfre" w:date="2022-07-19T10:45:00Z"/>
                <w:b/>
                <w:bCs/>
                <w:color w:val="000000"/>
                <w:sz w:val="20"/>
                <w:szCs w:val="20"/>
              </w:rPr>
            </w:pPr>
            <w:ins w:id="920" w:author="Paola Manfre" w:date="2022-07-19T10:45:00Z">
              <w:r w:rsidRPr="00577940">
                <w:rPr>
                  <w:b/>
                  <w:bCs/>
                  <w:color w:val="000000"/>
                  <w:sz w:val="20"/>
                  <w:szCs w:val="20"/>
                </w:rPr>
                <w:t>10</w:t>
              </w:r>
            </w:ins>
          </w:p>
        </w:tc>
        <w:tc>
          <w:tcPr>
            <w:tcW w:w="3458" w:type="pct"/>
            <w:shd w:val="clear" w:color="auto" w:fill="FDE9D9" w:themeFill="accent6" w:themeFillTint="33"/>
            <w:vAlign w:val="center"/>
            <w:tcPrChange w:id="921" w:author="Paola Manfre" w:date="2022-07-19T10:47:00Z">
              <w:tcPr>
                <w:tcW w:w="3458" w:type="pct"/>
                <w:shd w:val="clear" w:color="auto" w:fill="auto"/>
                <w:vAlign w:val="center"/>
              </w:tcPr>
            </w:tcPrChange>
          </w:tcPr>
          <w:p w14:paraId="5535B857" w14:textId="4C8B386D" w:rsidR="00E32BA7" w:rsidRPr="00577940" w:rsidRDefault="00E32BA7" w:rsidP="00577940">
            <w:pPr>
              <w:jc w:val="both"/>
              <w:rPr>
                <w:ins w:id="922" w:author="Paola Manfre" w:date="2022-07-19T10:45:00Z"/>
                <w:color w:val="000000"/>
                <w:sz w:val="20"/>
                <w:szCs w:val="20"/>
              </w:rPr>
            </w:pPr>
          </w:p>
        </w:tc>
      </w:tr>
      <w:tr w:rsidR="00E32BA7" w:rsidRPr="0042610B" w14:paraId="66C87A70"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923"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96"/>
          <w:ins w:id="924" w:author="Paola Manfre" w:date="2022-07-19T10:45:00Z"/>
          <w:trPrChange w:id="925" w:author="Paola Manfre" w:date="2022-07-19T10:47:00Z">
            <w:trPr>
              <w:trHeight w:val="396"/>
            </w:trPr>
          </w:trPrChange>
        </w:trPr>
        <w:tc>
          <w:tcPr>
            <w:tcW w:w="582" w:type="pct"/>
            <w:vMerge/>
            <w:shd w:val="clear" w:color="auto" w:fill="FABF8F" w:themeFill="accent6" w:themeFillTint="99"/>
            <w:vAlign w:val="center"/>
            <w:tcPrChange w:id="926" w:author="Paola Manfre" w:date="2022-07-19T10:47:00Z">
              <w:tcPr>
                <w:tcW w:w="582" w:type="pct"/>
                <w:vMerge/>
                <w:vAlign w:val="center"/>
              </w:tcPr>
            </w:tcPrChange>
          </w:tcPr>
          <w:p w14:paraId="2775A576" w14:textId="77777777" w:rsidR="00E32BA7" w:rsidRPr="00577940" w:rsidRDefault="00E32BA7" w:rsidP="00577940">
            <w:pPr>
              <w:jc w:val="center"/>
              <w:rPr>
                <w:ins w:id="927" w:author="Paola Manfre" w:date="2022-07-19T10:45:00Z"/>
                <w:b/>
                <w:bCs/>
                <w:color w:val="000000"/>
                <w:sz w:val="20"/>
                <w:szCs w:val="20"/>
              </w:rPr>
            </w:pPr>
          </w:p>
        </w:tc>
        <w:tc>
          <w:tcPr>
            <w:tcW w:w="665" w:type="pct"/>
            <w:vMerge/>
            <w:shd w:val="clear" w:color="auto" w:fill="FDE9D9" w:themeFill="accent6" w:themeFillTint="33"/>
            <w:vAlign w:val="center"/>
            <w:tcPrChange w:id="928" w:author="Paola Manfre" w:date="2022-07-19T10:47:00Z">
              <w:tcPr>
                <w:tcW w:w="665" w:type="pct"/>
                <w:vMerge/>
                <w:vAlign w:val="center"/>
              </w:tcPr>
            </w:tcPrChange>
          </w:tcPr>
          <w:p w14:paraId="67596A45" w14:textId="77777777" w:rsidR="00E32BA7" w:rsidRPr="00577940" w:rsidRDefault="00E32BA7" w:rsidP="00577940">
            <w:pPr>
              <w:rPr>
                <w:ins w:id="929" w:author="Paola Manfre" w:date="2022-07-19T10:45:00Z"/>
                <w:b/>
                <w:bCs/>
                <w:color w:val="000000"/>
                <w:sz w:val="20"/>
                <w:szCs w:val="20"/>
              </w:rPr>
            </w:pPr>
          </w:p>
        </w:tc>
        <w:tc>
          <w:tcPr>
            <w:tcW w:w="295" w:type="pct"/>
            <w:shd w:val="clear" w:color="auto" w:fill="FDE9D9" w:themeFill="accent6" w:themeFillTint="33"/>
            <w:vAlign w:val="center"/>
            <w:tcPrChange w:id="930" w:author="Paola Manfre" w:date="2022-07-19T10:47:00Z">
              <w:tcPr>
                <w:tcW w:w="295" w:type="pct"/>
                <w:shd w:val="clear" w:color="auto" w:fill="auto"/>
                <w:vAlign w:val="center"/>
              </w:tcPr>
            </w:tcPrChange>
          </w:tcPr>
          <w:p w14:paraId="6C4EC111" w14:textId="77777777" w:rsidR="00E32BA7" w:rsidRPr="00577940" w:rsidRDefault="00E32BA7" w:rsidP="00577940">
            <w:pPr>
              <w:jc w:val="center"/>
              <w:rPr>
                <w:ins w:id="931" w:author="Paola Manfre" w:date="2022-07-19T10:45:00Z"/>
                <w:b/>
                <w:bCs/>
                <w:color w:val="000000"/>
                <w:sz w:val="20"/>
                <w:szCs w:val="20"/>
              </w:rPr>
            </w:pPr>
            <w:ins w:id="932" w:author="Paola Manfre" w:date="2022-07-19T10:45:00Z">
              <w:r w:rsidRPr="00577940">
                <w:rPr>
                  <w:b/>
                  <w:bCs/>
                  <w:color w:val="000000"/>
                  <w:sz w:val="20"/>
                  <w:szCs w:val="20"/>
                </w:rPr>
                <w:t>11</w:t>
              </w:r>
            </w:ins>
          </w:p>
        </w:tc>
        <w:tc>
          <w:tcPr>
            <w:tcW w:w="3458" w:type="pct"/>
            <w:shd w:val="clear" w:color="auto" w:fill="FDE9D9" w:themeFill="accent6" w:themeFillTint="33"/>
            <w:vAlign w:val="center"/>
            <w:tcPrChange w:id="933" w:author="Paola Manfre" w:date="2022-07-19T10:47:00Z">
              <w:tcPr>
                <w:tcW w:w="3458" w:type="pct"/>
                <w:shd w:val="clear" w:color="auto" w:fill="auto"/>
                <w:vAlign w:val="center"/>
              </w:tcPr>
            </w:tcPrChange>
          </w:tcPr>
          <w:p w14:paraId="24518783" w14:textId="14009155" w:rsidR="00E32BA7" w:rsidRPr="00577940" w:rsidRDefault="00E32BA7" w:rsidP="00577940">
            <w:pPr>
              <w:jc w:val="both"/>
              <w:rPr>
                <w:ins w:id="934" w:author="Paola Manfre" w:date="2022-07-19T10:45:00Z"/>
                <w:color w:val="000000"/>
                <w:sz w:val="20"/>
                <w:szCs w:val="20"/>
              </w:rPr>
            </w:pPr>
          </w:p>
        </w:tc>
      </w:tr>
      <w:tr w:rsidR="00E32BA7" w:rsidRPr="0042610B" w14:paraId="54935FCF" w14:textId="77777777" w:rsidTr="00E32BA7">
        <w:trPr>
          <w:trHeight w:val="396"/>
          <w:ins w:id="935" w:author="Paola Manfre" w:date="2022-07-19T10:45:00Z"/>
        </w:trPr>
        <w:tc>
          <w:tcPr>
            <w:tcW w:w="582" w:type="pct"/>
            <w:vMerge/>
            <w:shd w:val="clear" w:color="auto" w:fill="FABF8F" w:themeFill="accent6" w:themeFillTint="99"/>
            <w:vAlign w:val="center"/>
          </w:tcPr>
          <w:p w14:paraId="340E1053" w14:textId="77777777" w:rsidR="00E32BA7" w:rsidRPr="00577940" w:rsidRDefault="00E32BA7" w:rsidP="00577940">
            <w:pPr>
              <w:jc w:val="center"/>
              <w:rPr>
                <w:ins w:id="936" w:author="Paola Manfre" w:date="2022-07-19T10:45:00Z"/>
                <w:b/>
                <w:bCs/>
                <w:color w:val="000000"/>
                <w:sz w:val="20"/>
                <w:szCs w:val="20"/>
              </w:rPr>
            </w:pPr>
          </w:p>
        </w:tc>
        <w:tc>
          <w:tcPr>
            <w:tcW w:w="665" w:type="pct"/>
            <w:vMerge/>
            <w:shd w:val="clear" w:color="auto" w:fill="FDE9D9" w:themeFill="accent6" w:themeFillTint="33"/>
            <w:vAlign w:val="center"/>
          </w:tcPr>
          <w:p w14:paraId="1A9520BD" w14:textId="77777777" w:rsidR="00E32BA7" w:rsidRPr="00577940" w:rsidRDefault="00E32BA7" w:rsidP="00577940">
            <w:pPr>
              <w:rPr>
                <w:ins w:id="937" w:author="Paola Manfre" w:date="2022-07-19T10:45:00Z"/>
                <w:b/>
                <w:bCs/>
                <w:color w:val="000000"/>
                <w:sz w:val="20"/>
                <w:szCs w:val="20"/>
              </w:rPr>
            </w:pPr>
          </w:p>
        </w:tc>
        <w:tc>
          <w:tcPr>
            <w:tcW w:w="295" w:type="pct"/>
            <w:shd w:val="clear" w:color="auto" w:fill="FDE9D9" w:themeFill="accent6" w:themeFillTint="33"/>
            <w:vAlign w:val="center"/>
            <w:hideMark/>
          </w:tcPr>
          <w:p w14:paraId="6615AB4E" w14:textId="77777777" w:rsidR="00E32BA7" w:rsidRPr="00577940" w:rsidRDefault="00E32BA7" w:rsidP="00577940">
            <w:pPr>
              <w:jc w:val="center"/>
              <w:rPr>
                <w:ins w:id="938" w:author="Paola Manfre" w:date="2022-07-19T10:45:00Z"/>
                <w:b/>
                <w:bCs/>
                <w:color w:val="000000"/>
                <w:sz w:val="20"/>
                <w:szCs w:val="20"/>
              </w:rPr>
            </w:pPr>
            <w:ins w:id="939" w:author="Paola Manfre" w:date="2022-07-19T10:45:00Z">
              <w:r w:rsidRPr="00577940">
                <w:rPr>
                  <w:b/>
                  <w:bCs/>
                  <w:color w:val="000000"/>
                  <w:sz w:val="20"/>
                  <w:szCs w:val="20"/>
                </w:rPr>
                <w:t>12</w:t>
              </w:r>
            </w:ins>
          </w:p>
        </w:tc>
        <w:tc>
          <w:tcPr>
            <w:tcW w:w="3458" w:type="pct"/>
            <w:shd w:val="clear" w:color="auto" w:fill="FDE9D9" w:themeFill="accent6" w:themeFillTint="33"/>
            <w:vAlign w:val="center"/>
          </w:tcPr>
          <w:p w14:paraId="6859B576" w14:textId="251AA6C7" w:rsidR="00E32BA7" w:rsidRPr="00577940" w:rsidRDefault="00E32BA7" w:rsidP="00577940">
            <w:pPr>
              <w:jc w:val="both"/>
              <w:rPr>
                <w:ins w:id="940" w:author="Paola Manfre" w:date="2022-07-19T10:45:00Z"/>
                <w:color w:val="000000"/>
                <w:sz w:val="20"/>
                <w:szCs w:val="20"/>
              </w:rPr>
            </w:pPr>
          </w:p>
        </w:tc>
      </w:tr>
      <w:tr w:rsidR="00E32BA7" w:rsidRPr="0042610B" w14:paraId="4FB536F8"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941"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400"/>
          <w:ins w:id="942" w:author="Paola Manfre" w:date="2022-07-19T10:45:00Z"/>
          <w:trPrChange w:id="943" w:author="Paola Manfre" w:date="2022-07-19T10:47:00Z">
            <w:trPr>
              <w:trHeight w:val="400"/>
            </w:trPr>
          </w:trPrChange>
        </w:trPr>
        <w:tc>
          <w:tcPr>
            <w:tcW w:w="582" w:type="pct"/>
            <w:vMerge w:val="restart"/>
            <w:shd w:val="clear" w:color="auto" w:fill="92CDDC" w:themeFill="accent5" w:themeFillTint="99"/>
            <w:vAlign w:val="center"/>
            <w:tcPrChange w:id="944" w:author="Paola Manfre" w:date="2022-07-19T10:47:00Z">
              <w:tcPr>
                <w:tcW w:w="582" w:type="pct"/>
                <w:vMerge w:val="restart"/>
                <w:vAlign w:val="center"/>
              </w:tcPr>
            </w:tcPrChange>
          </w:tcPr>
          <w:p w14:paraId="34CF7047" w14:textId="77777777" w:rsidR="00E32BA7" w:rsidRPr="00577940" w:rsidRDefault="00E32BA7" w:rsidP="00577940">
            <w:pPr>
              <w:jc w:val="center"/>
              <w:rPr>
                <w:ins w:id="945" w:author="Paola Manfre" w:date="2022-07-19T10:45:00Z"/>
                <w:b/>
                <w:bCs/>
                <w:color w:val="000000"/>
                <w:sz w:val="20"/>
                <w:szCs w:val="20"/>
              </w:rPr>
            </w:pPr>
            <w:ins w:id="946" w:author="Paola Manfre" w:date="2022-07-19T10:45:00Z">
              <w:r w:rsidRPr="00577940">
                <w:rPr>
                  <w:b/>
                  <w:bCs/>
                  <w:color w:val="000000"/>
                  <w:sz w:val="20"/>
                  <w:szCs w:val="20"/>
                </w:rPr>
                <w:t>ANT</w:t>
              </w:r>
            </w:ins>
          </w:p>
        </w:tc>
        <w:tc>
          <w:tcPr>
            <w:tcW w:w="665" w:type="pct"/>
            <w:vMerge w:val="restart"/>
            <w:shd w:val="clear" w:color="auto" w:fill="B6DDE8" w:themeFill="accent5" w:themeFillTint="66"/>
            <w:vAlign w:val="center"/>
            <w:tcPrChange w:id="947" w:author="Paola Manfre" w:date="2022-07-19T10:47:00Z">
              <w:tcPr>
                <w:tcW w:w="665" w:type="pct"/>
                <w:vMerge w:val="restart"/>
                <w:vAlign w:val="center"/>
              </w:tcPr>
            </w:tcPrChange>
          </w:tcPr>
          <w:p w14:paraId="151312BC" w14:textId="77777777" w:rsidR="00E32BA7" w:rsidRPr="00577940" w:rsidRDefault="00E32BA7" w:rsidP="00577940">
            <w:pPr>
              <w:rPr>
                <w:ins w:id="948" w:author="Paola Manfre" w:date="2022-07-19T10:45:00Z"/>
                <w:b/>
                <w:bCs/>
                <w:color w:val="000000"/>
                <w:sz w:val="20"/>
                <w:szCs w:val="20"/>
              </w:rPr>
            </w:pPr>
            <w:ins w:id="949" w:author="Paola Manfre" w:date="2022-07-19T10:45:00Z">
              <w:r w:rsidRPr="00577940">
                <w:rPr>
                  <w:b/>
                  <w:bCs/>
                  <w:color w:val="000000"/>
                  <w:sz w:val="20"/>
                  <w:szCs w:val="20"/>
                </w:rPr>
                <w:t>Essenziale</w:t>
              </w:r>
            </w:ins>
          </w:p>
        </w:tc>
        <w:tc>
          <w:tcPr>
            <w:tcW w:w="295" w:type="pct"/>
            <w:shd w:val="clear" w:color="auto" w:fill="B6DDE8" w:themeFill="accent5" w:themeFillTint="66"/>
            <w:vAlign w:val="center"/>
            <w:tcPrChange w:id="950" w:author="Paola Manfre" w:date="2022-07-19T10:47:00Z">
              <w:tcPr>
                <w:tcW w:w="295" w:type="pct"/>
                <w:shd w:val="clear" w:color="auto" w:fill="auto"/>
                <w:vAlign w:val="center"/>
              </w:tcPr>
            </w:tcPrChange>
          </w:tcPr>
          <w:p w14:paraId="17C27FF4" w14:textId="77777777" w:rsidR="00E32BA7" w:rsidRPr="00577940" w:rsidRDefault="00E32BA7" w:rsidP="00577940">
            <w:pPr>
              <w:jc w:val="center"/>
              <w:rPr>
                <w:ins w:id="951" w:author="Paola Manfre" w:date="2022-07-19T10:45:00Z"/>
                <w:b/>
                <w:bCs/>
                <w:color w:val="000000"/>
                <w:sz w:val="20"/>
                <w:szCs w:val="20"/>
              </w:rPr>
            </w:pPr>
            <w:ins w:id="952" w:author="Paola Manfre" w:date="2022-07-19T10:45:00Z">
              <w:r w:rsidRPr="00577940">
                <w:rPr>
                  <w:b/>
                  <w:bCs/>
                  <w:color w:val="000000"/>
                  <w:sz w:val="20"/>
                  <w:szCs w:val="20"/>
                </w:rPr>
                <w:t>4</w:t>
              </w:r>
            </w:ins>
          </w:p>
        </w:tc>
        <w:tc>
          <w:tcPr>
            <w:tcW w:w="3458" w:type="pct"/>
            <w:shd w:val="clear" w:color="auto" w:fill="B6DDE8" w:themeFill="accent5" w:themeFillTint="66"/>
            <w:vAlign w:val="center"/>
            <w:tcPrChange w:id="953" w:author="Paola Manfre" w:date="2022-07-19T10:47:00Z">
              <w:tcPr>
                <w:tcW w:w="3458" w:type="pct"/>
                <w:shd w:val="clear" w:color="auto" w:fill="auto"/>
                <w:vAlign w:val="center"/>
              </w:tcPr>
            </w:tcPrChange>
          </w:tcPr>
          <w:p w14:paraId="1BB37C53" w14:textId="72E33214" w:rsidR="00E32BA7" w:rsidRPr="00577940" w:rsidRDefault="00E32BA7" w:rsidP="00577940">
            <w:pPr>
              <w:jc w:val="both"/>
              <w:rPr>
                <w:ins w:id="954" w:author="Paola Manfre" w:date="2022-07-19T10:45:00Z"/>
                <w:color w:val="000000"/>
                <w:sz w:val="20"/>
                <w:szCs w:val="20"/>
              </w:rPr>
            </w:pPr>
          </w:p>
        </w:tc>
      </w:tr>
      <w:tr w:rsidR="00E32BA7" w:rsidRPr="0042610B" w14:paraId="7728CE67" w14:textId="77777777" w:rsidTr="00E32BA7">
        <w:trPr>
          <w:trHeight w:val="393"/>
          <w:ins w:id="955" w:author="Paola Manfre" w:date="2022-07-19T10:45:00Z"/>
        </w:trPr>
        <w:tc>
          <w:tcPr>
            <w:tcW w:w="582" w:type="pct"/>
            <w:vMerge/>
            <w:shd w:val="clear" w:color="auto" w:fill="92CDDC" w:themeFill="accent5" w:themeFillTint="99"/>
            <w:vAlign w:val="center"/>
          </w:tcPr>
          <w:p w14:paraId="760AB87C" w14:textId="77777777" w:rsidR="00E32BA7" w:rsidRPr="00577940" w:rsidRDefault="00E32BA7" w:rsidP="00577940">
            <w:pPr>
              <w:jc w:val="center"/>
              <w:rPr>
                <w:ins w:id="956" w:author="Paola Manfre" w:date="2022-07-19T10:45:00Z"/>
                <w:b/>
                <w:bCs/>
                <w:color w:val="000000"/>
                <w:sz w:val="20"/>
                <w:szCs w:val="20"/>
              </w:rPr>
            </w:pPr>
          </w:p>
        </w:tc>
        <w:tc>
          <w:tcPr>
            <w:tcW w:w="665" w:type="pct"/>
            <w:vMerge/>
            <w:shd w:val="clear" w:color="auto" w:fill="B6DDE8" w:themeFill="accent5" w:themeFillTint="66"/>
            <w:vAlign w:val="center"/>
          </w:tcPr>
          <w:p w14:paraId="14545892" w14:textId="77777777" w:rsidR="00E32BA7" w:rsidRPr="00577940" w:rsidRDefault="00E32BA7" w:rsidP="00577940">
            <w:pPr>
              <w:rPr>
                <w:ins w:id="957" w:author="Paola Manfre" w:date="2022-07-19T10:45:00Z"/>
                <w:b/>
                <w:bCs/>
                <w:color w:val="000000"/>
                <w:sz w:val="20"/>
                <w:szCs w:val="20"/>
              </w:rPr>
            </w:pPr>
          </w:p>
        </w:tc>
        <w:tc>
          <w:tcPr>
            <w:tcW w:w="295" w:type="pct"/>
            <w:shd w:val="clear" w:color="auto" w:fill="B6DDE8" w:themeFill="accent5" w:themeFillTint="66"/>
            <w:vAlign w:val="center"/>
            <w:hideMark/>
          </w:tcPr>
          <w:p w14:paraId="02D6A5B2" w14:textId="77777777" w:rsidR="00E32BA7" w:rsidRPr="00577940" w:rsidRDefault="00E32BA7" w:rsidP="00577940">
            <w:pPr>
              <w:jc w:val="center"/>
              <w:rPr>
                <w:ins w:id="958" w:author="Paola Manfre" w:date="2022-07-19T10:45:00Z"/>
                <w:b/>
                <w:bCs/>
                <w:color w:val="000000"/>
                <w:sz w:val="20"/>
                <w:szCs w:val="20"/>
              </w:rPr>
            </w:pPr>
            <w:ins w:id="959" w:author="Paola Manfre" w:date="2022-07-19T10:45:00Z">
              <w:r w:rsidRPr="00577940">
                <w:rPr>
                  <w:b/>
                  <w:bCs/>
                  <w:color w:val="000000"/>
                  <w:sz w:val="20"/>
                  <w:szCs w:val="20"/>
                </w:rPr>
                <w:t>5</w:t>
              </w:r>
            </w:ins>
          </w:p>
        </w:tc>
        <w:tc>
          <w:tcPr>
            <w:tcW w:w="3458" w:type="pct"/>
            <w:shd w:val="clear" w:color="auto" w:fill="B6DDE8" w:themeFill="accent5" w:themeFillTint="66"/>
            <w:vAlign w:val="center"/>
          </w:tcPr>
          <w:p w14:paraId="7F9F4A2B" w14:textId="0D73B996" w:rsidR="00E32BA7" w:rsidRPr="00577940" w:rsidRDefault="00E32BA7" w:rsidP="00577940">
            <w:pPr>
              <w:jc w:val="both"/>
              <w:rPr>
                <w:ins w:id="960" w:author="Paola Manfre" w:date="2022-07-19T10:45:00Z"/>
                <w:color w:val="000000"/>
                <w:sz w:val="20"/>
                <w:szCs w:val="20"/>
              </w:rPr>
            </w:pPr>
          </w:p>
        </w:tc>
      </w:tr>
      <w:tr w:rsidR="00E32BA7" w:rsidRPr="0042610B" w14:paraId="285BACAE" w14:textId="77777777" w:rsidTr="00E32BA7">
        <w:trPr>
          <w:trHeight w:val="235"/>
          <w:ins w:id="961" w:author="Paola Manfre" w:date="2022-07-19T10:45:00Z"/>
        </w:trPr>
        <w:tc>
          <w:tcPr>
            <w:tcW w:w="582" w:type="pct"/>
            <w:vMerge/>
            <w:shd w:val="clear" w:color="auto" w:fill="92CDDC" w:themeFill="accent5" w:themeFillTint="99"/>
            <w:vAlign w:val="center"/>
          </w:tcPr>
          <w:p w14:paraId="571A754F" w14:textId="77777777" w:rsidR="00E32BA7" w:rsidRPr="00577940" w:rsidRDefault="00E32BA7" w:rsidP="00577940">
            <w:pPr>
              <w:jc w:val="center"/>
              <w:rPr>
                <w:ins w:id="962" w:author="Paola Manfre" w:date="2022-07-19T10:45:00Z"/>
                <w:b/>
                <w:bCs/>
                <w:color w:val="000000"/>
                <w:sz w:val="20"/>
                <w:szCs w:val="20"/>
              </w:rPr>
            </w:pPr>
          </w:p>
        </w:tc>
        <w:tc>
          <w:tcPr>
            <w:tcW w:w="665" w:type="pct"/>
            <w:vMerge w:val="restart"/>
            <w:shd w:val="clear" w:color="auto" w:fill="DAEEF3" w:themeFill="accent5" w:themeFillTint="33"/>
            <w:vAlign w:val="center"/>
          </w:tcPr>
          <w:p w14:paraId="2D1346BF" w14:textId="77777777" w:rsidR="00E32BA7" w:rsidRPr="00577940" w:rsidRDefault="00E32BA7" w:rsidP="00577940">
            <w:pPr>
              <w:rPr>
                <w:ins w:id="963" w:author="Paola Manfre" w:date="2022-07-19T10:45:00Z"/>
                <w:b/>
                <w:bCs/>
                <w:color w:val="000000"/>
                <w:sz w:val="20"/>
                <w:szCs w:val="20"/>
              </w:rPr>
            </w:pPr>
            <w:ins w:id="964" w:author="Paola Manfre" w:date="2022-07-19T10:45:00Z">
              <w:r w:rsidRPr="00577940">
                <w:rPr>
                  <w:b/>
                  <w:bCs/>
                  <w:color w:val="000000"/>
                  <w:sz w:val="20"/>
                  <w:szCs w:val="20"/>
                </w:rPr>
                <w:t>Non essenziale</w:t>
              </w:r>
            </w:ins>
          </w:p>
        </w:tc>
        <w:tc>
          <w:tcPr>
            <w:tcW w:w="295" w:type="pct"/>
            <w:shd w:val="clear" w:color="auto" w:fill="DAEEF3" w:themeFill="accent5" w:themeFillTint="33"/>
            <w:vAlign w:val="center"/>
            <w:hideMark/>
          </w:tcPr>
          <w:p w14:paraId="578DC834" w14:textId="77777777" w:rsidR="00E32BA7" w:rsidRPr="00577940" w:rsidRDefault="00E32BA7" w:rsidP="00577940">
            <w:pPr>
              <w:jc w:val="center"/>
              <w:rPr>
                <w:ins w:id="965" w:author="Paola Manfre" w:date="2022-07-19T10:45:00Z"/>
                <w:b/>
                <w:bCs/>
                <w:color w:val="000000"/>
                <w:sz w:val="20"/>
                <w:szCs w:val="20"/>
              </w:rPr>
            </w:pPr>
            <w:ins w:id="966" w:author="Paola Manfre" w:date="2022-07-19T10:45:00Z">
              <w:r w:rsidRPr="00577940">
                <w:rPr>
                  <w:b/>
                  <w:bCs/>
                  <w:color w:val="000000"/>
                  <w:sz w:val="20"/>
                  <w:szCs w:val="20"/>
                </w:rPr>
                <w:t>1</w:t>
              </w:r>
            </w:ins>
          </w:p>
        </w:tc>
        <w:tc>
          <w:tcPr>
            <w:tcW w:w="3458" w:type="pct"/>
            <w:shd w:val="clear" w:color="auto" w:fill="DAEEF3" w:themeFill="accent5" w:themeFillTint="33"/>
            <w:vAlign w:val="center"/>
          </w:tcPr>
          <w:p w14:paraId="75466348" w14:textId="2BA36A16" w:rsidR="00E32BA7" w:rsidRPr="00577940" w:rsidRDefault="00E32BA7" w:rsidP="00577940">
            <w:pPr>
              <w:jc w:val="both"/>
              <w:rPr>
                <w:ins w:id="967" w:author="Paola Manfre" w:date="2022-07-19T10:45:00Z"/>
                <w:color w:val="000000"/>
                <w:sz w:val="20"/>
                <w:szCs w:val="20"/>
              </w:rPr>
            </w:pPr>
          </w:p>
        </w:tc>
      </w:tr>
      <w:tr w:rsidR="00E32BA7" w:rsidRPr="0042610B" w14:paraId="69A755DE" w14:textId="77777777" w:rsidTr="00E32BA7">
        <w:trPr>
          <w:trHeight w:val="243"/>
          <w:ins w:id="968" w:author="Paola Manfre" w:date="2022-07-19T10:45:00Z"/>
        </w:trPr>
        <w:tc>
          <w:tcPr>
            <w:tcW w:w="582" w:type="pct"/>
            <w:vMerge/>
            <w:shd w:val="clear" w:color="auto" w:fill="92CDDC" w:themeFill="accent5" w:themeFillTint="99"/>
            <w:vAlign w:val="center"/>
          </w:tcPr>
          <w:p w14:paraId="5FFC5BDC" w14:textId="77777777" w:rsidR="00E32BA7" w:rsidRPr="00577940" w:rsidRDefault="00E32BA7" w:rsidP="00577940">
            <w:pPr>
              <w:jc w:val="center"/>
              <w:rPr>
                <w:ins w:id="969" w:author="Paola Manfre" w:date="2022-07-19T10:45:00Z"/>
                <w:b/>
                <w:bCs/>
                <w:color w:val="000000"/>
                <w:sz w:val="20"/>
                <w:szCs w:val="20"/>
              </w:rPr>
            </w:pPr>
          </w:p>
        </w:tc>
        <w:tc>
          <w:tcPr>
            <w:tcW w:w="665" w:type="pct"/>
            <w:vMerge/>
            <w:shd w:val="clear" w:color="auto" w:fill="DAEEF3" w:themeFill="accent5" w:themeFillTint="33"/>
            <w:vAlign w:val="center"/>
          </w:tcPr>
          <w:p w14:paraId="6F5D0027" w14:textId="77777777" w:rsidR="00E32BA7" w:rsidRPr="00577940" w:rsidRDefault="00E32BA7" w:rsidP="00577940">
            <w:pPr>
              <w:rPr>
                <w:ins w:id="970" w:author="Paola Manfre" w:date="2022-07-19T10:45:00Z"/>
                <w:b/>
                <w:bCs/>
                <w:color w:val="000000"/>
                <w:sz w:val="20"/>
                <w:szCs w:val="20"/>
              </w:rPr>
            </w:pPr>
          </w:p>
        </w:tc>
        <w:tc>
          <w:tcPr>
            <w:tcW w:w="295" w:type="pct"/>
            <w:shd w:val="clear" w:color="auto" w:fill="DAEEF3" w:themeFill="accent5" w:themeFillTint="33"/>
            <w:vAlign w:val="center"/>
          </w:tcPr>
          <w:p w14:paraId="5DDBD453" w14:textId="77777777" w:rsidR="00E32BA7" w:rsidRPr="00577940" w:rsidRDefault="00E32BA7" w:rsidP="00577940">
            <w:pPr>
              <w:jc w:val="center"/>
              <w:rPr>
                <w:ins w:id="971" w:author="Paola Manfre" w:date="2022-07-19T10:45:00Z"/>
                <w:b/>
                <w:bCs/>
                <w:color w:val="000000"/>
                <w:sz w:val="20"/>
                <w:szCs w:val="20"/>
              </w:rPr>
            </w:pPr>
            <w:ins w:id="972" w:author="Paola Manfre" w:date="2022-07-19T10:45:00Z">
              <w:r w:rsidRPr="00577940">
                <w:rPr>
                  <w:b/>
                  <w:bCs/>
                  <w:color w:val="000000"/>
                  <w:sz w:val="20"/>
                  <w:szCs w:val="20"/>
                </w:rPr>
                <w:t>3</w:t>
              </w:r>
            </w:ins>
          </w:p>
        </w:tc>
        <w:tc>
          <w:tcPr>
            <w:tcW w:w="3458" w:type="pct"/>
            <w:shd w:val="clear" w:color="auto" w:fill="DAEEF3" w:themeFill="accent5" w:themeFillTint="33"/>
            <w:vAlign w:val="center"/>
          </w:tcPr>
          <w:p w14:paraId="556D4D3E" w14:textId="4169ADB5" w:rsidR="00E32BA7" w:rsidRPr="00577940" w:rsidRDefault="00E32BA7" w:rsidP="00577940">
            <w:pPr>
              <w:jc w:val="both"/>
              <w:rPr>
                <w:ins w:id="973" w:author="Paola Manfre" w:date="2022-07-19T10:45:00Z"/>
                <w:color w:val="000000"/>
                <w:sz w:val="20"/>
                <w:szCs w:val="20"/>
              </w:rPr>
            </w:pPr>
          </w:p>
        </w:tc>
      </w:tr>
      <w:tr w:rsidR="00E32BA7" w:rsidRPr="0042610B" w14:paraId="4D943828" w14:textId="77777777" w:rsidTr="00E32BA7">
        <w:trPr>
          <w:trHeight w:val="259"/>
          <w:ins w:id="974" w:author="Paola Manfre" w:date="2022-07-19T10:45:00Z"/>
        </w:trPr>
        <w:tc>
          <w:tcPr>
            <w:tcW w:w="582" w:type="pct"/>
            <w:vMerge/>
            <w:shd w:val="clear" w:color="auto" w:fill="92CDDC" w:themeFill="accent5" w:themeFillTint="99"/>
            <w:vAlign w:val="center"/>
          </w:tcPr>
          <w:p w14:paraId="72FD2C65" w14:textId="77777777" w:rsidR="00E32BA7" w:rsidRPr="00577940" w:rsidRDefault="00E32BA7" w:rsidP="00577940">
            <w:pPr>
              <w:jc w:val="center"/>
              <w:rPr>
                <w:ins w:id="975" w:author="Paola Manfre" w:date="2022-07-19T10:45:00Z"/>
                <w:b/>
                <w:bCs/>
                <w:color w:val="000000"/>
                <w:sz w:val="20"/>
                <w:szCs w:val="20"/>
              </w:rPr>
            </w:pPr>
          </w:p>
        </w:tc>
        <w:tc>
          <w:tcPr>
            <w:tcW w:w="665" w:type="pct"/>
            <w:vMerge/>
            <w:shd w:val="clear" w:color="auto" w:fill="DAEEF3" w:themeFill="accent5" w:themeFillTint="33"/>
            <w:vAlign w:val="center"/>
          </w:tcPr>
          <w:p w14:paraId="759D0F88" w14:textId="77777777" w:rsidR="00E32BA7" w:rsidRPr="00577940" w:rsidRDefault="00E32BA7" w:rsidP="00577940">
            <w:pPr>
              <w:rPr>
                <w:ins w:id="976" w:author="Paola Manfre" w:date="2022-07-19T10:45:00Z"/>
                <w:b/>
                <w:bCs/>
                <w:color w:val="000000"/>
                <w:sz w:val="20"/>
                <w:szCs w:val="20"/>
              </w:rPr>
            </w:pPr>
          </w:p>
        </w:tc>
        <w:tc>
          <w:tcPr>
            <w:tcW w:w="295" w:type="pct"/>
            <w:shd w:val="clear" w:color="auto" w:fill="DAEEF3" w:themeFill="accent5" w:themeFillTint="33"/>
            <w:vAlign w:val="center"/>
            <w:hideMark/>
          </w:tcPr>
          <w:p w14:paraId="2569C387" w14:textId="77777777" w:rsidR="00E32BA7" w:rsidRPr="00577940" w:rsidRDefault="00E32BA7" w:rsidP="00577940">
            <w:pPr>
              <w:jc w:val="center"/>
              <w:rPr>
                <w:ins w:id="977" w:author="Paola Manfre" w:date="2022-07-19T10:45:00Z"/>
                <w:b/>
                <w:bCs/>
                <w:color w:val="000000"/>
                <w:sz w:val="20"/>
                <w:szCs w:val="20"/>
              </w:rPr>
            </w:pPr>
            <w:ins w:id="978" w:author="Paola Manfre" w:date="2022-07-19T10:45:00Z">
              <w:r w:rsidRPr="00577940">
                <w:rPr>
                  <w:b/>
                  <w:bCs/>
                  <w:color w:val="000000"/>
                  <w:sz w:val="20"/>
                  <w:szCs w:val="20"/>
                </w:rPr>
                <w:t>6</w:t>
              </w:r>
            </w:ins>
          </w:p>
        </w:tc>
        <w:tc>
          <w:tcPr>
            <w:tcW w:w="3458" w:type="pct"/>
            <w:shd w:val="clear" w:color="auto" w:fill="DAEEF3" w:themeFill="accent5" w:themeFillTint="33"/>
            <w:vAlign w:val="center"/>
          </w:tcPr>
          <w:p w14:paraId="657ED3E7" w14:textId="68B2FF71" w:rsidR="00E32BA7" w:rsidRPr="00577940" w:rsidRDefault="00E32BA7" w:rsidP="00577940">
            <w:pPr>
              <w:jc w:val="both"/>
              <w:rPr>
                <w:ins w:id="979" w:author="Paola Manfre" w:date="2022-07-19T10:45:00Z"/>
                <w:color w:val="000000"/>
                <w:sz w:val="20"/>
                <w:szCs w:val="20"/>
              </w:rPr>
            </w:pPr>
          </w:p>
        </w:tc>
      </w:tr>
      <w:tr w:rsidR="00E32BA7" w:rsidRPr="0042610B" w14:paraId="7F597FE3" w14:textId="77777777" w:rsidTr="00E32BA7">
        <w:trPr>
          <w:trHeight w:val="265"/>
          <w:ins w:id="980" w:author="Paola Manfre" w:date="2022-07-19T10:45:00Z"/>
        </w:trPr>
        <w:tc>
          <w:tcPr>
            <w:tcW w:w="582" w:type="pct"/>
            <w:vMerge/>
            <w:shd w:val="clear" w:color="auto" w:fill="92CDDC" w:themeFill="accent5" w:themeFillTint="99"/>
            <w:vAlign w:val="center"/>
          </w:tcPr>
          <w:p w14:paraId="4A3B3E4E" w14:textId="77777777" w:rsidR="00E32BA7" w:rsidRPr="00577940" w:rsidRDefault="00E32BA7" w:rsidP="00577940">
            <w:pPr>
              <w:jc w:val="center"/>
              <w:rPr>
                <w:ins w:id="981" w:author="Paola Manfre" w:date="2022-07-19T10:45:00Z"/>
                <w:b/>
                <w:bCs/>
                <w:color w:val="000000"/>
                <w:sz w:val="20"/>
                <w:szCs w:val="20"/>
              </w:rPr>
            </w:pPr>
          </w:p>
        </w:tc>
        <w:tc>
          <w:tcPr>
            <w:tcW w:w="665" w:type="pct"/>
            <w:vMerge/>
            <w:shd w:val="clear" w:color="auto" w:fill="DAEEF3" w:themeFill="accent5" w:themeFillTint="33"/>
            <w:vAlign w:val="center"/>
          </w:tcPr>
          <w:p w14:paraId="5DD22621" w14:textId="77777777" w:rsidR="00E32BA7" w:rsidRPr="00577940" w:rsidRDefault="00E32BA7" w:rsidP="00577940">
            <w:pPr>
              <w:rPr>
                <w:ins w:id="982" w:author="Paola Manfre" w:date="2022-07-19T10:45:00Z"/>
                <w:b/>
                <w:bCs/>
                <w:color w:val="000000"/>
                <w:sz w:val="20"/>
                <w:szCs w:val="20"/>
              </w:rPr>
            </w:pPr>
          </w:p>
        </w:tc>
        <w:tc>
          <w:tcPr>
            <w:tcW w:w="295" w:type="pct"/>
            <w:shd w:val="clear" w:color="auto" w:fill="DAEEF3" w:themeFill="accent5" w:themeFillTint="33"/>
            <w:vAlign w:val="center"/>
            <w:hideMark/>
          </w:tcPr>
          <w:p w14:paraId="620D9A20" w14:textId="77777777" w:rsidR="00E32BA7" w:rsidRPr="00577940" w:rsidRDefault="00E32BA7" w:rsidP="00577940">
            <w:pPr>
              <w:jc w:val="center"/>
              <w:rPr>
                <w:ins w:id="983" w:author="Paola Manfre" w:date="2022-07-19T10:45:00Z"/>
                <w:b/>
                <w:bCs/>
                <w:color w:val="000000"/>
                <w:sz w:val="20"/>
                <w:szCs w:val="20"/>
              </w:rPr>
            </w:pPr>
            <w:ins w:id="984" w:author="Paola Manfre" w:date="2022-07-19T10:45:00Z">
              <w:r w:rsidRPr="00577940">
                <w:rPr>
                  <w:b/>
                  <w:bCs/>
                  <w:color w:val="000000"/>
                  <w:sz w:val="20"/>
                  <w:szCs w:val="20"/>
                </w:rPr>
                <w:t>7</w:t>
              </w:r>
            </w:ins>
          </w:p>
        </w:tc>
        <w:tc>
          <w:tcPr>
            <w:tcW w:w="3458" w:type="pct"/>
            <w:shd w:val="clear" w:color="auto" w:fill="DAEEF3" w:themeFill="accent5" w:themeFillTint="33"/>
            <w:vAlign w:val="center"/>
          </w:tcPr>
          <w:p w14:paraId="3EDEAB2C" w14:textId="6C90CA26" w:rsidR="00E32BA7" w:rsidRPr="00577940" w:rsidRDefault="00E32BA7" w:rsidP="00577940">
            <w:pPr>
              <w:jc w:val="both"/>
              <w:rPr>
                <w:ins w:id="985" w:author="Paola Manfre" w:date="2022-07-19T10:45:00Z"/>
                <w:b/>
                <w:bCs/>
                <w:color w:val="000000"/>
                <w:sz w:val="20"/>
                <w:szCs w:val="20"/>
              </w:rPr>
            </w:pPr>
          </w:p>
        </w:tc>
      </w:tr>
      <w:bookmarkEnd w:id="790"/>
    </w:tbl>
    <w:p w14:paraId="6B1C55BF" w14:textId="2A5B6FEF" w:rsidR="00243D05" w:rsidRDefault="00243D05" w:rsidP="0070527F">
      <w:pPr>
        <w:widowControl w:val="0"/>
        <w:autoSpaceDE w:val="0"/>
        <w:autoSpaceDN w:val="0"/>
        <w:adjustRightInd w:val="0"/>
        <w:rPr>
          <w:ins w:id="986" w:author="Paola Manfre" w:date="2022-07-19T10:43:00Z"/>
          <w:color w:val="000000"/>
          <w:sz w:val="21"/>
          <w:szCs w:val="21"/>
        </w:rPr>
      </w:pPr>
    </w:p>
    <w:p w14:paraId="67A0C055" w14:textId="7F7D4874" w:rsidR="00E32BA7" w:rsidRPr="00EB29AD" w:rsidRDefault="00E32BA7" w:rsidP="00E32BA7">
      <w:pPr>
        <w:widowControl w:val="0"/>
        <w:autoSpaceDE w:val="0"/>
        <w:autoSpaceDN w:val="0"/>
        <w:adjustRightInd w:val="0"/>
        <w:spacing w:before="60" w:after="60" w:line="276" w:lineRule="auto"/>
        <w:jc w:val="both"/>
        <w:rPr>
          <w:ins w:id="987" w:author="Paola Manfre" w:date="2022-07-19T10:48:00Z"/>
          <w:sz w:val="22"/>
          <w:szCs w:val="22"/>
        </w:rPr>
      </w:pPr>
      <w:bookmarkStart w:id="988" w:name="_Hlk101435261"/>
      <w:ins w:id="989" w:author="Paola Manfre" w:date="2022-07-19T10:48:00Z">
        <w:r>
          <w:rPr>
            <w:sz w:val="22"/>
            <w:szCs w:val="22"/>
          </w:rPr>
          <w:lastRenderedPageBreak/>
          <w:t xml:space="preserve">Pertanto, l’AA, secondo il proprio giudizio professionale, </w:t>
        </w:r>
        <w:r w:rsidRPr="00EB29AD">
          <w:rPr>
            <w:sz w:val="22"/>
            <w:szCs w:val="22"/>
          </w:rPr>
          <w:t xml:space="preserve">ritiene </w:t>
        </w:r>
        <w:r>
          <w:rPr>
            <w:sz w:val="22"/>
            <w:szCs w:val="22"/>
          </w:rPr>
          <w:t xml:space="preserve">di </w:t>
        </w:r>
        <w:r w:rsidRPr="00EB29AD">
          <w:rPr>
            <w:sz w:val="22"/>
            <w:szCs w:val="22"/>
          </w:rPr>
          <w:t>sottoporre ad audit</w:t>
        </w:r>
        <w:r>
          <w:rPr>
            <w:sz w:val="22"/>
            <w:szCs w:val="22"/>
          </w:rPr>
          <w:t>,</w:t>
        </w:r>
        <w:r w:rsidRPr="00EB29AD">
          <w:rPr>
            <w:sz w:val="22"/>
            <w:szCs w:val="22"/>
          </w:rPr>
          <w:t xml:space="preserve"> nel periodo contabile 01/07/20</w:t>
        </w:r>
        <w:del w:id="990" w:author="Antonino Pumo" w:date="2022-07-20T11:29:00Z">
          <w:r w:rsidRPr="00EB29AD" w:rsidDel="00930729">
            <w:rPr>
              <w:sz w:val="22"/>
              <w:szCs w:val="22"/>
            </w:rPr>
            <w:delText>2</w:delText>
          </w:r>
          <w:r w:rsidDel="00930729">
            <w:rPr>
              <w:sz w:val="22"/>
              <w:szCs w:val="22"/>
            </w:rPr>
            <w:delText>1</w:delText>
          </w:r>
        </w:del>
      </w:ins>
      <w:ins w:id="991" w:author="Antonino Pumo" w:date="2022-07-20T11:29:00Z">
        <w:r w:rsidR="00930729">
          <w:rPr>
            <w:sz w:val="22"/>
            <w:szCs w:val="22"/>
          </w:rPr>
          <w:t>xx</w:t>
        </w:r>
      </w:ins>
      <w:ins w:id="992" w:author="Paola Manfre" w:date="2022-07-19T10:48:00Z">
        <w:r>
          <w:rPr>
            <w:sz w:val="22"/>
            <w:szCs w:val="22"/>
          </w:rPr>
          <w:t xml:space="preserve"> </w:t>
        </w:r>
        <w:r w:rsidRPr="00EB29AD">
          <w:rPr>
            <w:sz w:val="22"/>
            <w:szCs w:val="22"/>
          </w:rPr>
          <w:t>-</w:t>
        </w:r>
        <w:r>
          <w:rPr>
            <w:sz w:val="22"/>
            <w:szCs w:val="22"/>
          </w:rPr>
          <w:t xml:space="preserve"> </w:t>
        </w:r>
        <w:r w:rsidRPr="00EB29AD">
          <w:rPr>
            <w:sz w:val="22"/>
            <w:szCs w:val="22"/>
          </w:rPr>
          <w:t>30/06/20</w:t>
        </w:r>
        <w:del w:id="993" w:author="Antonino Pumo" w:date="2022-07-20T11:29:00Z">
          <w:r w:rsidRPr="00EB29AD" w:rsidDel="00930729">
            <w:rPr>
              <w:sz w:val="22"/>
              <w:szCs w:val="22"/>
            </w:rPr>
            <w:delText>2</w:delText>
          </w:r>
          <w:r w:rsidDel="00930729">
            <w:rPr>
              <w:sz w:val="22"/>
              <w:szCs w:val="22"/>
            </w:rPr>
            <w:delText>2</w:delText>
          </w:r>
        </w:del>
      </w:ins>
      <w:ins w:id="994" w:author="Antonino Pumo" w:date="2022-07-20T11:29:00Z">
        <w:r w:rsidR="00930729">
          <w:rPr>
            <w:sz w:val="22"/>
            <w:szCs w:val="22"/>
          </w:rPr>
          <w:t>xx</w:t>
        </w:r>
      </w:ins>
      <w:ins w:id="995" w:author="Paola Manfre" w:date="2022-07-19T10:48:00Z">
        <w:r>
          <w:rPr>
            <w:sz w:val="22"/>
            <w:szCs w:val="22"/>
          </w:rPr>
          <w:t>,</w:t>
        </w:r>
        <w:r w:rsidRPr="00EB29AD">
          <w:rPr>
            <w:sz w:val="22"/>
            <w:szCs w:val="22"/>
          </w:rPr>
          <w:t xml:space="preserve"> i </w:t>
        </w:r>
        <w:r>
          <w:rPr>
            <w:sz w:val="22"/>
            <w:szCs w:val="22"/>
          </w:rPr>
          <w:t xml:space="preserve">seguenti </w:t>
        </w:r>
        <w:r w:rsidRPr="00EB29AD">
          <w:rPr>
            <w:sz w:val="22"/>
            <w:szCs w:val="22"/>
          </w:rPr>
          <w:t xml:space="preserve">requisiti </w:t>
        </w:r>
        <w:r>
          <w:rPr>
            <w:sz w:val="22"/>
            <w:szCs w:val="22"/>
          </w:rPr>
          <w:t>chiave:</w:t>
        </w:r>
      </w:ins>
    </w:p>
    <w:p w14:paraId="1CFF7045" w14:textId="31318053" w:rsidR="00E32BA7" w:rsidRPr="00EB29AD" w:rsidRDefault="00E32BA7" w:rsidP="00E32BA7">
      <w:pPr>
        <w:pStyle w:val="Paragrafoelenco"/>
        <w:widowControl w:val="0"/>
        <w:numPr>
          <w:ilvl w:val="0"/>
          <w:numId w:val="34"/>
        </w:numPr>
        <w:autoSpaceDE w:val="0"/>
        <w:autoSpaceDN w:val="0"/>
        <w:adjustRightInd w:val="0"/>
        <w:spacing w:before="60" w:after="60" w:line="264" w:lineRule="auto"/>
        <w:jc w:val="both"/>
        <w:rPr>
          <w:ins w:id="996" w:author="Paola Manfre" w:date="2022-07-19T10:48:00Z"/>
          <w:sz w:val="22"/>
          <w:szCs w:val="22"/>
        </w:rPr>
      </w:pPr>
      <w:ins w:id="997" w:author="Paola Manfre" w:date="2022-07-19T10:48:00Z">
        <w:r w:rsidRPr="00EB29AD">
          <w:rPr>
            <w:sz w:val="22"/>
            <w:szCs w:val="22"/>
          </w:rPr>
          <w:t>per l’AG</w:t>
        </w:r>
        <w:r>
          <w:rPr>
            <w:sz w:val="22"/>
            <w:szCs w:val="22"/>
          </w:rPr>
          <w:t>,</w:t>
        </w:r>
        <w:r w:rsidRPr="00EB29AD">
          <w:rPr>
            <w:sz w:val="22"/>
            <w:szCs w:val="22"/>
          </w:rPr>
          <w:t xml:space="preserve"> i requisiti chiave </w:t>
        </w:r>
        <w:proofErr w:type="spellStart"/>
        <w:r>
          <w:rPr>
            <w:sz w:val="22"/>
            <w:szCs w:val="22"/>
          </w:rPr>
          <w:t>nn</w:t>
        </w:r>
        <w:proofErr w:type="spellEnd"/>
        <w:r>
          <w:rPr>
            <w:sz w:val="22"/>
            <w:szCs w:val="22"/>
          </w:rPr>
          <w:t xml:space="preserve">. </w:t>
        </w:r>
        <w:proofErr w:type="spellStart"/>
        <w:r>
          <w:rPr>
            <w:sz w:val="22"/>
            <w:szCs w:val="22"/>
          </w:rPr>
          <w:t>xxxxx</w:t>
        </w:r>
        <w:proofErr w:type="spellEnd"/>
        <w:r>
          <w:rPr>
            <w:sz w:val="22"/>
            <w:szCs w:val="22"/>
          </w:rPr>
          <w:t>;</w:t>
        </w:r>
      </w:ins>
    </w:p>
    <w:p w14:paraId="0E82D66B" w14:textId="4ACF395B" w:rsidR="00E32BA7" w:rsidRDefault="00E32BA7" w:rsidP="00E32BA7">
      <w:pPr>
        <w:pStyle w:val="Paragrafoelenco"/>
        <w:widowControl w:val="0"/>
        <w:numPr>
          <w:ilvl w:val="0"/>
          <w:numId w:val="34"/>
        </w:numPr>
        <w:autoSpaceDE w:val="0"/>
        <w:autoSpaceDN w:val="0"/>
        <w:adjustRightInd w:val="0"/>
        <w:spacing w:before="60" w:after="60" w:line="264" w:lineRule="auto"/>
        <w:jc w:val="both"/>
        <w:rPr>
          <w:ins w:id="998" w:author="Paola Manfre" w:date="2022-07-19T10:48:00Z"/>
          <w:sz w:val="22"/>
          <w:szCs w:val="22"/>
        </w:rPr>
      </w:pPr>
      <w:ins w:id="999" w:author="Paola Manfre" w:date="2022-07-19T10:48:00Z">
        <w:r w:rsidRPr="00964102">
          <w:rPr>
            <w:sz w:val="22"/>
            <w:szCs w:val="22"/>
          </w:rPr>
          <w:t>per l’AN</w:t>
        </w:r>
        <w:r>
          <w:rPr>
            <w:sz w:val="22"/>
            <w:szCs w:val="22"/>
          </w:rPr>
          <w:t>T</w:t>
        </w:r>
        <w:r w:rsidRPr="00964102">
          <w:rPr>
            <w:sz w:val="22"/>
            <w:szCs w:val="22"/>
          </w:rPr>
          <w:t xml:space="preserve">, i requisiti chiave </w:t>
        </w:r>
        <w:proofErr w:type="spellStart"/>
        <w:r w:rsidRPr="00964102">
          <w:rPr>
            <w:sz w:val="22"/>
            <w:szCs w:val="22"/>
          </w:rPr>
          <w:t>nn</w:t>
        </w:r>
        <w:proofErr w:type="spellEnd"/>
        <w:r w:rsidRPr="00964102">
          <w:rPr>
            <w:sz w:val="22"/>
            <w:szCs w:val="22"/>
          </w:rPr>
          <w:t xml:space="preserve">. </w:t>
        </w:r>
        <w:bookmarkEnd w:id="988"/>
        <w:proofErr w:type="spellStart"/>
        <w:r>
          <w:rPr>
            <w:sz w:val="22"/>
            <w:szCs w:val="22"/>
          </w:rPr>
          <w:t>xxxxxx</w:t>
        </w:r>
        <w:proofErr w:type="spellEnd"/>
        <w:r>
          <w:rPr>
            <w:sz w:val="22"/>
            <w:szCs w:val="22"/>
          </w:rPr>
          <w:t>.</w:t>
        </w:r>
      </w:ins>
    </w:p>
    <w:p w14:paraId="3FEDB3E6" w14:textId="1F50CC8D" w:rsidR="00661143" w:rsidRDefault="00661143">
      <w:pPr>
        <w:rPr>
          <w:ins w:id="1000" w:author="Paola Manfre" w:date="2022-07-19T11:03:00Z"/>
          <w:color w:val="000000"/>
          <w:sz w:val="21"/>
          <w:szCs w:val="21"/>
        </w:rPr>
      </w:pPr>
      <w:ins w:id="1001" w:author="Paola Manfre" w:date="2022-07-19T11:03:00Z">
        <w:r>
          <w:rPr>
            <w:color w:val="000000"/>
            <w:sz w:val="21"/>
            <w:szCs w:val="21"/>
          </w:rPr>
          <w:br w:type="page"/>
        </w:r>
      </w:ins>
    </w:p>
    <w:p w14:paraId="79C40D65" w14:textId="77777777" w:rsidR="00E32BA7" w:rsidRDefault="00E32BA7" w:rsidP="0070527F">
      <w:pPr>
        <w:widowControl w:val="0"/>
        <w:autoSpaceDE w:val="0"/>
        <w:autoSpaceDN w:val="0"/>
        <w:adjustRightInd w:val="0"/>
        <w:rPr>
          <w:ins w:id="1002" w:author="Paola Manfre" w:date="2022-07-19T10:48:00Z"/>
          <w:color w:val="000000"/>
          <w:sz w:val="21"/>
          <w:szCs w:val="21"/>
        </w:rPr>
      </w:pPr>
    </w:p>
    <w:p w14:paraId="0A9B560F" w14:textId="77777777" w:rsidR="00E32BA7" w:rsidRDefault="00E32BA7" w:rsidP="00E32BA7">
      <w:pPr>
        <w:widowControl w:val="0"/>
        <w:numPr>
          <w:ilvl w:val="0"/>
          <w:numId w:val="18"/>
        </w:numPr>
        <w:autoSpaceDE w:val="0"/>
        <w:autoSpaceDN w:val="0"/>
        <w:adjustRightInd w:val="0"/>
        <w:spacing w:before="60" w:after="60" w:line="276" w:lineRule="auto"/>
        <w:ind w:left="714" w:hanging="357"/>
        <w:jc w:val="both"/>
        <w:rPr>
          <w:ins w:id="1003" w:author="Paola Manfre" w:date="2022-07-19T10:49:00Z"/>
          <w:b/>
          <w:bCs/>
          <w:sz w:val="22"/>
          <w:szCs w:val="22"/>
        </w:rPr>
      </w:pPr>
      <w:ins w:id="1004" w:author="Paola Manfre" w:date="2022-07-19T10:49:00Z">
        <w:r w:rsidRPr="003E3F9B">
          <w:rPr>
            <w:b/>
            <w:sz w:val="22"/>
            <w:szCs w:val="22"/>
          </w:rPr>
          <w:t>PROGRAMMAZIONE</w:t>
        </w:r>
        <w:r w:rsidRPr="003E3F9B">
          <w:rPr>
            <w:b/>
            <w:bCs/>
            <w:sz w:val="22"/>
            <w:szCs w:val="22"/>
          </w:rPr>
          <w:t xml:space="preserve"> ATTIVITÀ </w:t>
        </w:r>
      </w:ins>
    </w:p>
    <w:p w14:paraId="04413174" w14:textId="66CCCA78" w:rsidR="00E32BA7" w:rsidRPr="00446D3D" w:rsidRDefault="00E32BA7" w:rsidP="00E32BA7">
      <w:pPr>
        <w:spacing w:before="60" w:after="60" w:line="276" w:lineRule="auto"/>
        <w:jc w:val="both"/>
        <w:rPr>
          <w:ins w:id="1005" w:author="Paola Manfre" w:date="2022-07-19T10:49:00Z"/>
          <w:color w:val="000000"/>
          <w:sz w:val="22"/>
          <w:szCs w:val="22"/>
        </w:rPr>
      </w:pPr>
      <w:ins w:id="1006" w:author="Paola Manfre" w:date="2022-07-19T10:49:00Z">
        <w:r w:rsidRPr="00446D3D">
          <w:rPr>
            <w:color w:val="000000"/>
            <w:sz w:val="22"/>
            <w:szCs w:val="22"/>
          </w:rPr>
          <w:t xml:space="preserve">Per quanto attiene l’esercizio contabile </w:t>
        </w:r>
      </w:ins>
      <w:ins w:id="1007" w:author="Paola Manfre" w:date="2022-07-19T10:51:00Z">
        <w:r w:rsidR="00393545">
          <w:rPr>
            <w:color w:val="000000"/>
            <w:sz w:val="22"/>
            <w:szCs w:val="22"/>
          </w:rPr>
          <w:t>xxx</w:t>
        </w:r>
      </w:ins>
      <w:ins w:id="1008" w:author="Paola Manfre" w:date="2022-07-19T10:49:00Z">
        <w:r w:rsidRPr="00446D3D">
          <w:rPr>
            <w:color w:val="000000"/>
            <w:sz w:val="22"/>
            <w:szCs w:val="22"/>
          </w:rPr>
          <w:t>-</w:t>
        </w:r>
      </w:ins>
      <w:proofErr w:type="spellStart"/>
      <w:ins w:id="1009" w:author="Paola Manfre" w:date="2022-07-19T10:51:00Z">
        <w:r w:rsidR="00393545">
          <w:rPr>
            <w:color w:val="000000"/>
            <w:sz w:val="22"/>
            <w:szCs w:val="22"/>
          </w:rPr>
          <w:t>xxxx</w:t>
        </w:r>
      </w:ins>
      <w:proofErr w:type="spellEnd"/>
      <w:ins w:id="1010" w:author="Paola Manfre" w:date="2022-07-19T10:49:00Z">
        <w:r w:rsidRPr="00446D3D">
          <w:rPr>
            <w:color w:val="000000"/>
            <w:sz w:val="22"/>
            <w:szCs w:val="22"/>
          </w:rPr>
          <w:t>, sulla base di tutte le considerazioni sopra esposte, saranno effettuati audit di sistema, audit dei progetti e audit dei conti. Tali audit saranno condotti secondo un approccio semplificato e flessibile (con verifiche desk, interviste telefoniche o in videoconferenza), riservandosi la possibilità di rivederne la modalità e l’intensità in corso d’opera in funzione dell’evoluzione dello stato di crisi, al fine di fornire garanzie che il sistema funzioni efficacemente per prevenire e rilevare errori e irregolarità e garantire la legittimità e regolarità della spesa.</w:t>
        </w:r>
      </w:ins>
    </w:p>
    <w:p w14:paraId="5412E4DD" w14:textId="77777777" w:rsidR="00E32BA7" w:rsidRPr="00446D3D" w:rsidRDefault="00E32BA7" w:rsidP="00E32BA7">
      <w:pPr>
        <w:spacing w:before="60" w:after="60" w:line="276" w:lineRule="auto"/>
        <w:jc w:val="both"/>
        <w:rPr>
          <w:ins w:id="1011" w:author="Paola Manfre" w:date="2022-07-19T10:49:00Z"/>
          <w:color w:val="000000"/>
          <w:sz w:val="22"/>
          <w:szCs w:val="22"/>
        </w:rPr>
      </w:pPr>
      <w:ins w:id="1012" w:author="Paola Manfre" w:date="2022-07-19T10:49:00Z">
        <w:r w:rsidRPr="00446D3D">
          <w:rPr>
            <w:color w:val="000000"/>
            <w:sz w:val="22"/>
            <w:szCs w:val="22"/>
          </w:rPr>
          <w:t>Le previste attività saranno comunque svolte tenendo conto della situazione di crisi sanitaria in atto garantendo i necessari standard di sicurezza sul distanziamento sociale.</w:t>
        </w:r>
      </w:ins>
    </w:p>
    <w:p w14:paraId="73E2D530" w14:textId="1889B6E8" w:rsidR="00E32BA7" w:rsidRPr="00446D3D" w:rsidRDefault="00E32BA7" w:rsidP="00E32BA7">
      <w:pPr>
        <w:spacing w:before="60" w:after="60" w:line="276" w:lineRule="auto"/>
        <w:jc w:val="both"/>
        <w:rPr>
          <w:ins w:id="1013" w:author="Paola Manfre" w:date="2022-07-19T10:49:00Z"/>
          <w:color w:val="000000"/>
          <w:sz w:val="22"/>
          <w:szCs w:val="22"/>
        </w:rPr>
      </w:pPr>
      <w:ins w:id="1014" w:author="Paola Manfre" w:date="2022-07-19T10:49:00Z">
        <w:r w:rsidRPr="00446D3D">
          <w:rPr>
            <w:color w:val="000000"/>
            <w:sz w:val="22"/>
            <w:szCs w:val="22"/>
          </w:rPr>
          <w:t xml:space="preserve">Nel lavoro di audit si terrà conto del monitoraggio del mantenimento dei requisiti di designazione di cui all’articolo 25 del Regolamento (UE) n. 897/2014 e della descrizione del </w:t>
        </w:r>
        <w:proofErr w:type="spellStart"/>
        <w:r>
          <w:rPr>
            <w:color w:val="000000"/>
            <w:sz w:val="22"/>
            <w:szCs w:val="22"/>
          </w:rPr>
          <w:t>Si.Ge.Co</w:t>
        </w:r>
        <w:proofErr w:type="spellEnd"/>
        <w:r w:rsidRPr="00446D3D">
          <w:rPr>
            <w:color w:val="000000"/>
            <w:sz w:val="22"/>
            <w:szCs w:val="22"/>
          </w:rPr>
          <w:t>.</w:t>
        </w:r>
      </w:ins>
      <w:ins w:id="1015" w:author="Antonino Pumo" w:date="2022-07-20T11:30:00Z">
        <w:r w:rsidR="001C2EC9">
          <w:rPr>
            <w:color w:val="000000"/>
            <w:sz w:val="22"/>
            <w:szCs w:val="22"/>
          </w:rPr>
          <w:t>.</w:t>
        </w:r>
      </w:ins>
    </w:p>
    <w:p w14:paraId="601989A6" w14:textId="77777777" w:rsidR="00E32BA7" w:rsidRPr="00446D3D" w:rsidRDefault="00E32BA7" w:rsidP="00E32BA7">
      <w:pPr>
        <w:spacing w:before="60" w:after="60" w:line="276" w:lineRule="auto"/>
        <w:jc w:val="both"/>
        <w:rPr>
          <w:ins w:id="1016" w:author="Paola Manfre" w:date="2022-07-19T10:49:00Z"/>
          <w:color w:val="000000"/>
          <w:sz w:val="22"/>
          <w:szCs w:val="22"/>
        </w:rPr>
      </w:pPr>
      <w:ins w:id="1017" w:author="Paola Manfre" w:date="2022-07-19T10:49:00Z">
        <w:r w:rsidRPr="00446D3D">
          <w:rPr>
            <w:color w:val="000000"/>
            <w:sz w:val="22"/>
            <w:szCs w:val="22"/>
          </w:rPr>
          <w:t>Si precisa che tale pianificazione potrebbe essere soggetta ad eventuali variazioni in relazione della complessità delle problematiche riscontrate e/o a causa di eventi che potrebbero avere effetti sulle attività inizialmente programmate. Se del caso, si procederà ad aggiornare il presente documento con la redazione di un Addendum.</w:t>
        </w:r>
      </w:ins>
    </w:p>
    <w:p w14:paraId="4EC27ED8" w14:textId="77777777" w:rsidR="00E32BA7" w:rsidRPr="00577940" w:rsidRDefault="00E32BA7" w:rsidP="00E32BA7">
      <w:pPr>
        <w:spacing w:before="60" w:after="60"/>
        <w:rPr>
          <w:ins w:id="1018" w:author="Paola Manfre" w:date="2022-07-19T10:49:00Z"/>
          <w:b/>
          <w:bCs/>
          <w:sz w:val="22"/>
          <w:szCs w:val="22"/>
        </w:rPr>
      </w:pPr>
      <w:ins w:id="1019" w:author="Paola Manfre" w:date="2022-07-19T10:49:00Z">
        <w:r w:rsidRPr="00577940">
          <w:rPr>
            <w:b/>
            <w:bCs/>
            <w:sz w:val="22"/>
            <w:szCs w:val="22"/>
          </w:rPr>
          <w:t xml:space="preserve">Pianificazione delle attività di audit </w:t>
        </w:r>
      </w:ins>
    </w:p>
    <w:tbl>
      <w:tblPr>
        <w:tblStyle w:val="Grigliatabella3"/>
        <w:tblW w:w="5077"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1309"/>
        <w:gridCol w:w="1411"/>
        <w:gridCol w:w="4104"/>
        <w:gridCol w:w="1597"/>
        <w:gridCol w:w="1585"/>
      </w:tblGrid>
      <w:tr w:rsidR="00E32BA7" w:rsidRPr="006E64A6" w14:paraId="286269C1" w14:textId="77777777" w:rsidTr="00577940">
        <w:trPr>
          <w:trHeight w:val="1134"/>
          <w:ins w:id="1020" w:author="Paola Manfre" w:date="2022-07-19T10:49:00Z"/>
        </w:trPr>
        <w:tc>
          <w:tcPr>
            <w:tcW w:w="654" w:type="pct"/>
            <w:vAlign w:val="center"/>
          </w:tcPr>
          <w:p w14:paraId="168900A2" w14:textId="77777777" w:rsidR="00E32BA7" w:rsidRPr="00577940" w:rsidRDefault="00E32BA7" w:rsidP="00577940">
            <w:pPr>
              <w:jc w:val="center"/>
              <w:rPr>
                <w:ins w:id="1021" w:author="Paola Manfre" w:date="2022-07-19T10:49:00Z"/>
                <w:b/>
                <w:bCs/>
                <w:sz w:val="22"/>
                <w:szCs w:val="22"/>
                <w:lang w:val="it-IT"/>
              </w:rPr>
            </w:pPr>
            <w:proofErr w:type="spellStart"/>
            <w:ins w:id="1022" w:author="Paola Manfre" w:date="2022-07-19T10:49:00Z">
              <w:r>
                <w:rPr>
                  <w:b/>
                  <w:bCs/>
                  <w:sz w:val="22"/>
                  <w:szCs w:val="22"/>
                </w:rPr>
                <w:t>Autorità</w:t>
              </w:r>
              <w:proofErr w:type="spellEnd"/>
              <w:r w:rsidRPr="00577940">
                <w:rPr>
                  <w:b/>
                  <w:bCs/>
                  <w:sz w:val="22"/>
                  <w:szCs w:val="22"/>
                </w:rPr>
                <w:t xml:space="preserve"> da </w:t>
              </w:r>
              <w:proofErr w:type="spellStart"/>
              <w:r w:rsidRPr="00577940">
                <w:rPr>
                  <w:b/>
                  <w:bCs/>
                  <w:sz w:val="22"/>
                  <w:szCs w:val="22"/>
                </w:rPr>
                <w:t>controllare</w:t>
              </w:r>
              <w:proofErr w:type="spellEnd"/>
            </w:ins>
          </w:p>
        </w:tc>
        <w:tc>
          <w:tcPr>
            <w:tcW w:w="2756" w:type="pct"/>
            <w:gridSpan w:val="2"/>
            <w:vAlign w:val="center"/>
          </w:tcPr>
          <w:p w14:paraId="20EA0A5D" w14:textId="77777777" w:rsidR="00E32BA7" w:rsidRPr="004F51C1" w:rsidRDefault="00E32BA7" w:rsidP="00577940">
            <w:pPr>
              <w:jc w:val="center"/>
              <w:rPr>
                <w:ins w:id="1023" w:author="Paola Manfre" w:date="2022-07-19T10:49:00Z"/>
                <w:b/>
                <w:bCs/>
                <w:sz w:val="22"/>
                <w:szCs w:val="22"/>
                <w:lang w:val="it-IT"/>
                <w:rPrChange w:id="1024" w:author="Antonino Pumo" w:date="2022-07-20T11:12:00Z">
                  <w:rPr>
                    <w:ins w:id="1025" w:author="Paola Manfre" w:date="2022-07-19T10:49:00Z"/>
                    <w:b/>
                    <w:bCs/>
                    <w:sz w:val="22"/>
                    <w:szCs w:val="22"/>
                  </w:rPr>
                </w:rPrChange>
              </w:rPr>
            </w:pPr>
            <w:ins w:id="1026" w:author="Paola Manfre" w:date="2022-07-19T10:49:00Z">
              <w:r w:rsidRPr="004F51C1">
                <w:rPr>
                  <w:b/>
                  <w:bCs/>
                  <w:sz w:val="22"/>
                  <w:szCs w:val="22"/>
                  <w:lang w:val="it-IT"/>
                  <w:rPrChange w:id="1027" w:author="Antonino Pumo" w:date="2022-07-20T11:12:00Z">
                    <w:rPr>
                      <w:b/>
                      <w:bCs/>
                      <w:sz w:val="22"/>
                      <w:szCs w:val="22"/>
                    </w:rPr>
                  </w:rPrChange>
                </w:rPr>
                <w:t>Requisito chiave</w:t>
              </w:r>
            </w:ins>
          </w:p>
          <w:p w14:paraId="4D9C5E83" w14:textId="77777777" w:rsidR="00E32BA7" w:rsidRPr="004F51C1" w:rsidRDefault="00E32BA7" w:rsidP="00577940">
            <w:pPr>
              <w:jc w:val="center"/>
              <w:rPr>
                <w:ins w:id="1028" w:author="Paola Manfre" w:date="2022-07-19T10:49:00Z"/>
                <w:b/>
                <w:bCs/>
                <w:sz w:val="22"/>
                <w:szCs w:val="22"/>
                <w:lang w:val="it-IT"/>
                <w:rPrChange w:id="1029" w:author="Antonino Pumo" w:date="2022-07-20T11:12:00Z">
                  <w:rPr>
                    <w:ins w:id="1030" w:author="Paola Manfre" w:date="2022-07-19T10:49:00Z"/>
                    <w:b/>
                    <w:bCs/>
                    <w:sz w:val="22"/>
                    <w:szCs w:val="22"/>
                  </w:rPr>
                </w:rPrChange>
              </w:rPr>
            </w:pPr>
          </w:p>
          <w:p w14:paraId="02E2A16F" w14:textId="07559086" w:rsidR="00E32BA7" w:rsidRPr="00577940" w:rsidRDefault="00E32BA7" w:rsidP="00577940">
            <w:pPr>
              <w:jc w:val="center"/>
              <w:rPr>
                <w:ins w:id="1031" w:author="Paola Manfre" w:date="2022-07-19T10:49:00Z"/>
                <w:b/>
                <w:bCs/>
                <w:sz w:val="22"/>
                <w:szCs w:val="22"/>
                <w:lang w:val="it-IT"/>
              </w:rPr>
            </w:pPr>
            <w:ins w:id="1032" w:author="Paola Manfre" w:date="2022-07-19T10:49:00Z">
              <w:r w:rsidRPr="004F51C1">
                <w:rPr>
                  <w:b/>
                  <w:bCs/>
                  <w:sz w:val="22"/>
                  <w:szCs w:val="22"/>
                  <w:lang w:val="it-IT"/>
                  <w:rPrChange w:id="1033" w:author="Antonino Pumo" w:date="2022-07-20T11:12:00Z">
                    <w:rPr>
                      <w:b/>
                      <w:bCs/>
                      <w:sz w:val="22"/>
                      <w:szCs w:val="22"/>
                    </w:rPr>
                  </w:rPrChange>
                </w:rPr>
                <w:t>esercizio contabile 01/07/</w:t>
              </w:r>
            </w:ins>
            <w:proofErr w:type="spellStart"/>
            <w:ins w:id="1034" w:author="Paola Manfre" w:date="2022-07-19T10:51:00Z">
              <w:r w:rsidR="00393545" w:rsidRPr="004F51C1">
                <w:rPr>
                  <w:b/>
                  <w:bCs/>
                  <w:sz w:val="22"/>
                  <w:szCs w:val="22"/>
                  <w:lang w:val="it-IT"/>
                  <w:rPrChange w:id="1035" w:author="Antonino Pumo" w:date="2022-07-20T11:12:00Z">
                    <w:rPr>
                      <w:b/>
                      <w:bCs/>
                      <w:sz w:val="22"/>
                      <w:szCs w:val="22"/>
                    </w:rPr>
                  </w:rPrChange>
                </w:rPr>
                <w:t>xxxx</w:t>
              </w:r>
            </w:ins>
            <w:proofErr w:type="spellEnd"/>
            <w:ins w:id="1036" w:author="Paola Manfre" w:date="2022-07-19T10:49:00Z">
              <w:r w:rsidRPr="004F51C1">
                <w:rPr>
                  <w:b/>
                  <w:bCs/>
                  <w:sz w:val="22"/>
                  <w:szCs w:val="22"/>
                  <w:lang w:val="it-IT"/>
                  <w:rPrChange w:id="1037" w:author="Antonino Pumo" w:date="2022-07-20T11:12:00Z">
                    <w:rPr>
                      <w:b/>
                      <w:bCs/>
                      <w:sz w:val="22"/>
                      <w:szCs w:val="22"/>
                    </w:rPr>
                  </w:rPrChange>
                </w:rPr>
                <w:t xml:space="preserve"> - 30/06/</w:t>
              </w:r>
            </w:ins>
            <w:proofErr w:type="spellStart"/>
            <w:ins w:id="1038" w:author="Paola Manfre" w:date="2022-07-19T10:51:00Z">
              <w:r w:rsidR="00393545" w:rsidRPr="004F51C1">
                <w:rPr>
                  <w:b/>
                  <w:bCs/>
                  <w:sz w:val="22"/>
                  <w:szCs w:val="22"/>
                  <w:lang w:val="it-IT"/>
                  <w:rPrChange w:id="1039" w:author="Antonino Pumo" w:date="2022-07-20T11:12:00Z">
                    <w:rPr>
                      <w:b/>
                      <w:bCs/>
                      <w:sz w:val="22"/>
                      <w:szCs w:val="22"/>
                    </w:rPr>
                  </w:rPrChange>
                </w:rPr>
                <w:t>xxxx</w:t>
              </w:r>
            </w:ins>
            <w:proofErr w:type="spellEnd"/>
          </w:p>
        </w:tc>
        <w:tc>
          <w:tcPr>
            <w:tcW w:w="798" w:type="pct"/>
            <w:vAlign w:val="center"/>
          </w:tcPr>
          <w:p w14:paraId="4B57CAA2" w14:textId="29779D77" w:rsidR="00E32BA7" w:rsidRPr="004F51C1" w:rsidRDefault="00E32BA7" w:rsidP="00577940">
            <w:pPr>
              <w:jc w:val="center"/>
              <w:rPr>
                <w:ins w:id="1040" w:author="Paola Manfre" w:date="2022-07-19T10:49:00Z"/>
                <w:b/>
                <w:bCs/>
                <w:sz w:val="22"/>
                <w:szCs w:val="22"/>
                <w:lang w:val="it-IT"/>
                <w:rPrChange w:id="1041" w:author="Antonino Pumo" w:date="2022-07-20T11:12:00Z">
                  <w:rPr>
                    <w:ins w:id="1042" w:author="Paola Manfre" w:date="2022-07-19T10:49:00Z"/>
                    <w:b/>
                    <w:bCs/>
                    <w:sz w:val="22"/>
                    <w:szCs w:val="22"/>
                  </w:rPr>
                </w:rPrChange>
              </w:rPr>
            </w:pPr>
            <w:ins w:id="1043" w:author="Paola Manfre" w:date="2022-07-19T10:49:00Z">
              <w:r w:rsidRPr="004F51C1">
                <w:rPr>
                  <w:b/>
                  <w:bCs/>
                  <w:sz w:val="22"/>
                  <w:szCs w:val="22"/>
                  <w:lang w:val="it-IT"/>
                  <w:rPrChange w:id="1044" w:author="Antonino Pumo" w:date="2022-07-20T11:12:00Z">
                    <w:rPr>
                      <w:b/>
                      <w:bCs/>
                      <w:sz w:val="22"/>
                      <w:szCs w:val="22"/>
                    </w:rPr>
                  </w:rPrChange>
                </w:rPr>
                <w:t>Requisito chiave esercizio contabile 01/07/</w:t>
              </w:r>
            </w:ins>
            <w:proofErr w:type="spellStart"/>
            <w:ins w:id="1045" w:author="Paola Manfre" w:date="2022-07-19T10:51:00Z">
              <w:r w:rsidR="00393545" w:rsidRPr="004F51C1">
                <w:rPr>
                  <w:b/>
                  <w:bCs/>
                  <w:sz w:val="22"/>
                  <w:szCs w:val="22"/>
                  <w:lang w:val="it-IT"/>
                  <w:rPrChange w:id="1046" w:author="Antonino Pumo" w:date="2022-07-20T11:12:00Z">
                    <w:rPr>
                      <w:b/>
                      <w:bCs/>
                      <w:sz w:val="22"/>
                      <w:szCs w:val="22"/>
                    </w:rPr>
                  </w:rPrChange>
                </w:rPr>
                <w:t>xxxx</w:t>
              </w:r>
            </w:ins>
            <w:proofErr w:type="spellEnd"/>
            <w:ins w:id="1047" w:author="Paola Manfre" w:date="2022-07-19T10:49:00Z">
              <w:r w:rsidRPr="004F51C1">
                <w:rPr>
                  <w:b/>
                  <w:bCs/>
                  <w:sz w:val="22"/>
                  <w:szCs w:val="22"/>
                  <w:lang w:val="it-IT"/>
                  <w:rPrChange w:id="1048" w:author="Antonino Pumo" w:date="2022-07-20T11:12:00Z">
                    <w:rPr>
                      <w:b/>
                      <w:bCs/>
                      <w:sz w:val="22"/>
                      <w:szCs w:val="22"/>
                    </w:rPr>
                  </w:rPrChange>
                </w:rPr>
                <w:t xml:space="preserve"> 30/06/</w:t>
              </w:r>
            </w:ins>
            <w:proofErr w:type="spellStart"/>
            <w:ins w:id="1049" w:author="Paola Manfre" w:date="2022-07-19T10:51:00Z">
              <w:r w:rsidR="00393545" w:rsidRPr="004F51C1">
                <w:rPr>
                  <w:b/>
                  <w:bCs/>
                  <w:sz w:val="22"/>
                  <w:szCs w:val="22"/>
                  <w:lang w:val="it-IT"/>
                  <w:rPrChange w:id="1050" w:author="Antonino Pumo" w:date="2022-07-20T11:12:00Z">
                    <w:rPr>
                      <w:b/>
                      <w:bCs/>
                      <w:sz w:val="22"/>
                      <w:szCs w:val="22"/>
                    </w:rPr>
                  </w:rPrChange>
                </w:rPr>
                <w:t>xxxx</w:t>
              </w:r>
            </w:ins>
            <w:proofErr w:type="spellEnd"/>
          </w:p>
        </w:tc>
        <w:tc>
          <w:tcPr>
            <w:tcW w:w="792" w:type="pct"/>
          </w:tcPr>
          <w:p w14:paraId="0205823F" w14:textId="3F69ABCC" w:rsidR="00E32BA7" w:rsidRPr="004F51C1" w:rsidRDefault="00E32BA7" w:rsidP="00577940">
            <w:pPr>
              <w:jc w:val="center"/>
              <w:rPr>
                <w:ins w:id="1051" w:author="Paola Manfre" w:date="2022-07-19T10:49:00Z"/>
                <w:b/>
                <w:bCs/>
                <w:sz w:val="22"/>
                <w:szCs w:val="22"/>
                <w:lang w:val="it-IT"/>
                <w:rPrChange w:id="1052" w:author="Antonino Pumo" w:date="2022-07-20T11:12:00Z">
                  <w:rPr>
                    <w:ins w:id="1053" w:author="Paola Manfre" w:date="2022-07-19T10:49:00Z"/>
                    <w:b/>
                    <w:bCs/>
                    <w:sz w:val="22"/>
                    <w:szCs w:val="22"/>
                  </w:rPr>
                </w:rPrChange>
              </w:rPr>
            </w:pPr>
            <w:ins w:id="1054" w:author="Paola Manfre" w:date="2022-07-19T10:49:00Z">
              <w:r w:rsidRPr="004F51C1">
                <w:rPr>
                  <w:b/>
                  <w:bCs/>
                  <w:sz w:val="22"/>
                  <w:szCs w:val="22"/>
                  <w:lang w:val="it-IT"/>
                  <w:rPrChange w:id="1055" w:author="Antonino Pumo" w:date="2022-07-20T11:12:00Z">
                    <w:rPr>
                      <w:b/>
                      <w:bCs/>
                      <w:sz w:val="22"/>
                      <w:szCs w:val="22"/>
                    </w:rPr>
                  </w:rPrChange>
                </w:rPr>
                <w:t>Requisito chiave esercizio contabile 01/07/</w:t>
              </w:r>
            </w:ins>
            <w:ins w:id="1056" w:author="Paola Manfre" w:date="2022-07-19T10:51:00Z">
              <w:r w:rsidR="00393545" w:rsidRPr="004F51C1">
                <w:rPr>
                  <w:b/>
                  <w:bCs/>
                  <w:sz w:val="22"/>
                  <w:szCs w:val="22"/>
                  <w:lang w:val="it-IT"/>
                  <w:rPrChange w:id="1057" w:author="Antonino Pumo" w:date="2022-07-20T11:12:00Z">
                    <w:rPr>
                      <w:b/>
                      <w:bCs/>
                      <w:sz w:val="22"/>
                      <w:szCs w:val="22"/>
                    </w:rPr>
                  </w:rPrChange>
                </w:rPr>
                <w:t>xxxx</w:t>
              </w:r>
            </w:ins>
            <w:ins w:id="1058" w:author="Paola Manfre" w:date="2022-07-19T10:49:00Z">
              <w:r w:rsidRPr="004F51C1">
                <w:rPr>
                  <w:b/>
                  <w:bCs/>
                  <w:sz w:val="22"/>
                  <w:szCs w:val="22"/>
                  <w:lang w:val="it-IT"/>
                  <w:rPrChange w:id="1059" w:author="Antonino Pumo" w:date="2022-07-20T11:12:00Z">
                    <w:rPr>
                      <w:b/>
                      <w:bCs/>
                      <w:sz w:val="22"/>
                      <w:szCs w:val="22"/>
                    </w:rPr>
                  </w:rPrChange>
                </w:rPr>
                <w:t>-30/09/</w:t>
              </w:r>
            </w:ins>
            <w:proofErr w:type="spellStart"/>
            <w:ins w:id="1060" w:author="Paola Manfre" w:date="2022-07-19T10:51:00Z">
              <w:r w:rsidR="00393545" w:rsidRPr="004F51C1">
                <w:rPr>
                  <w:b/>
                  <w:bCs/>
                  <w:sz w:val="22"/>
                  <w:szCs w:val="22"/>
                  <w:lang w:val="it-IT"/>
                  <w:rPrChange w:id="1061" w:author="Antonino Pumo" w:date="2022-07-20T11:12:00Z">
                    <w:rPr>
                      <w:b/>
                      <w:bCs/>
                      <w:sz w:val="22"/>
                      <w:szCs w:val="22"/>
                    </w:rPr>
                  </w:rPrChange>
                </w:rPr>
                <w:t>xxxx</w:t>
              </w:r>
            </w:ins>
            <w:proofErr w:type="spellEnd"/>
          </w:p>
        </w:tc>
      </w:tr>
      <w:tr w:rsidR="00E32BA7" w:rsidRPr="00E13367" w14:paraId="253A67E5" w14:textId="77777777" w:rsidTr="00577940">
        <w:trPr>
          <w:trHeight w:val="876"/>
          <w:ins w:id="1062" w:author="Paola Manfre" w:date="2022-07-19T10:49:00Z"/>
        </w:trPr>
        <w:tc>
          <w:tcPr>
            <w:tcW w:w="654" w:type="pct"/>
            <w:vAlign w:val="center"/>
          </w:tcPr>
          <w:p w14:paraId="627FD3CD" w14:textId="77777777" w:rsidR="00E32BA7" w:rsidRPr="0021616D" w:rsidRDefault="00E32BA7" w:rsidP="00577940">
            <w:pPr>
              <w:jc w:val="center"/>
              <w:rPr>
                <w:ins w:id="1063" w:author="Paola Manfre" w:date="2022-07-19T10:49:00Z"/>
                <w:sz w:val="22"/>
                <w:szCs w:val="22"/>
              </w:rPr>
            </w:pPr>
            <w:proofErr w:type="spellStart"/>
            <w:ins w:id="1064" w:author="Paola Manfre" w:date="2022-07-19T10:49:00Z">
              <w:r w:rsidRPr="0021616D">
                <w:rPr>
                  <w:sz w:val="22"/>
                  <w:szCs w:val="22"/>
                </w:rPr>
                <w:t>Autorità</w:t>
              </w:r>
              <w:proofErr w:type="spellEnd"/>
              <w:r w:rsidRPr="0021616D">
                <w:rPr>
                  <w:sz w:val="22"/>
                  <w:szCs w:val="22"/>
                </w:rPr>
                <w:t xml:space="preserve"> di </w:t>
              </w:r>
              <w:proofErr w:type="spellStart"/>
              <w:r w:rsidRPr="0021616D">
                <w:rPr>
                  <w:sz w:val="22"/>
                  <w:szCs w:val="22"/>
                </w:rPr>
                <w:t>Gestione</w:t>
              </w:r>
              <w:proofErr w:type="spellEnd"/>
            </w:ins>
          </w:p>
        </w:tc>
        <w:tc>
          <w:tcPr>
            <w:tcW w:w="705" w:type="pct"/>
            <w:vAlign w:val="center"/>
          </w:tcPr>
          <w:p w14:paraId="5CED4347" w14:textId="361251F6" w:rsidR="00E32BA7" w:rsidRPr="0021616D" w:rsidRDefault="00E32BA7" w:rsidP="00577940">
            <w:pPr>
              <w:jc w:val="center"/>
              <w:rPr>
                <w:ins w:id="1065" w:author="Paola Manfre" w:date="2022-07-19T10:49:00Z"/>
                <w:sz w:val="22"/>
                <w:szCs w:val="22"/>
              </w:rPr>
            </w:pPr>
          </w:p>
        </w:tc>
        <w:tc>
          <w:tcPr>
            <w:tcW w:w="2051" w:type="pct"/>
            <w:vAlign w:val="center"/>
          </w:tcPr>
          <w:p w14:paraId="0CABA026" w14:textId="3DAD2286" w:rsidR="00E32BA7" w:rsidRPr="00577940" w:rsidRDefault="00E32BA7" w:rsidP="00577940">
            <w:pPr>
              <w:jc w:val="both"/>
              <w:rPr>
                <w:ins w:id="1066" w:author="Paola Manfre" w:date="2022-07-19T10:49:00Z"/>
                <w:sz w:val="22"/>
                <w:szCs w:val="22"/>
                <w:lang w:val="it-IT"/>
              </w:rPr>
            </w:pPr>
          </w:p>
        </w:tc>
        <w:tc>
          <w:tcPr>
            <w:tcW w:w="798" w:type="pct"/>
            <w:vAlign w:val="center"/>
          </w:tcPr>
          <w:p w14:paraId="339F2D16" w14:textId="4BF35AD7" w:rsidR="00E32BA7" w:rsidRPr="0021616D" w:rsidDel="00B31E84" w:rsidRDefault="00E32BA7" w:rsidP="00577940">
            <w:pPr>
              <w:jc w:val="center"/>
              <w:rPr>
                <w:ins w:id="1067" w:author="Paola Manfre" w:date="2022-07-19T10:49:00Z"/>
                <w:sz w:val="22"/>
                <w:szCs w:val="22"/>
              </w:rPr>
            </w:pPr>
          </w:p>
        </w:tc>
        <w:tc>
          <w:tcPr>
            <w:tcW w:w="792" w:type="pct"/>
            <w:vAlign w:val="center"/>
          </w:tcPr>
          <w:p w14:paraId="75E67599" w14:textId="4167ABB2" w:rsidR="00E32BA7" w:rsidRPr="0021616D" w:rsidRDefault="00E32BA7" w:rsidP="00577940">
            <w:pPr>
              <w:jc w:val="center"/>
              <w:rPr>
                <w:ins w:id="1068" w:author="Paola Manfre" w:date="2022-07-19T10:49:00Z"/>
                <w:sz w:val="22"/>
                <w:szCs w:val="22"/>
              </w:rPr>
            </w:pPr>
          </w:p>
        </w:tc>
      </w:tr>
      <w:tr w:rsidR="00E32BA7" w:rsidRPr="00E13367" w14:paraId="3D50061E" w14:textId="77777777" w:rsidTr="00577940">
        <w:trPr>
          <w:trHeight w:hRule="exact" w:val="847"/>
          <w:ins w:id="1069" w:author="Paola Manfre" w:date="2022-07-19T10:49:00Z"/>
        </w:trPr>
        <w:tc>
          <w:tcPr>
            <w:tcW w:w="654" w:type="pct"/>
            <w:vAlign w:val="center"/>
          </w:tcPr>
          <w:p w14:paraId="3398BF74" w14:textId="77777777" w:rsidR="00E32BA7" w:rsidRPr="004A67B9" w:rsidRDefault="00E32BA7" w:rsidP="00577940">
            <w:pPr>
              <w:jc w:val="center"/>
              <w:rPr>
                <w:ins w:id="1070" w:author="Paola Manfre" w:date="2022-07-19T10:49:00Z"/>
                <w:sz w:val="22"/>
                <w:szCs w:val="22"/>
              </w:rPr>
            </w:pPr>
            <w:ins w:id="1071" w:author="Paola Manfre" w:date="2022-07-19T10:49:00Z">
              <w:r w:rsidRPr="00FE488C">
                <w:rPr>
                  <w:sz w:val="22"/>
                  <w:szCs w:val="22"/>
                </w:rPr>
                <w:t>ANT/PCC/ATCT/ANTENNA</w:t>
              </w:r>
            </w:ins>
          </w:p>
        </w:tc>
        <w:tc>
          <w:tcPr>
            <w:tcW w:w="705" w:type="pct"/>
            <w:vAlign w:val="center"/>
          </w:tcPr>
          <w:p w14:paraId="05F59DB6" w14:textId="3C5C0748" w:rsidR="00E32BA7" w:rsidRPr="004A67B9" w:rsidRDefault="00E32BA7" w:rsidP="00577940">
            <w:pPr>
              <w:jc w:val="center"/>
              <w:rPr>
                <w:ins w:id="1072" w:author="Paola Manfre" w:date="2022-07-19T10:49:00Z"/>
                <w:sz w:val="22"/>
                <w:szCs w:val="22"/>
              </w:rPr>
            </w:pPr>
          </w:p>
        </w:tc>
        <w:tc>
          <w:tcPr>
            <w:tcW w:w="2051" w:type="pct"/>
            <w:vAlign w:val="center"/>
          </w:tcPr>
          <w:p w14:paraId="0BA5A6CF" w14:textId="6BC9EB7D" w:rsidR="00E32BA7" w:rsidRPr="00577940" w:rsidRDefault="00E32BA7" w:rsidP="00577940">
            <w:pPr>
              <w:jc w:val="both"/>
              <w:rPr>
                <w:ins w:id="1073" w:author="Paola Manfre" w:date="2022-07-19T10:49:00Z"/>
                <w:sz w:val="22"/>
                <w:szCs w:val="22"/>
                <w:lang w:val="it-IT"/>
              </w:rPr>
            </w:pPr>
          </w:p>
        </w:tc>
        <w:tc>
          <w:tcPr>
            <w:tcW w:w="798" w:type="pct"/>
            <w:vAlign w:val="center"/>
          </w:tcPr>
          <w:p w14:paraId="6CFD1B0E" w14:textId="3D2D5ACA" w:rsidR="00E32BA7" w:rsidRPr="001D556E" w:rsidRDefault="00E32BA7" w:rsidP="00577940">
            <w:pPr>
              <w:jc w:val="center"/>
              <w:rPr>
                <w:ins w:id="1074" w:author="Paola Manfre" w:date="2022-07-19T10:49:00Z"/>
                <w:sz w:val="22"/>
                <w:szCs w:val="22"/>
              </w:rPr>
            </w:pPr>
          </w:p>
        </w:tc>
        <w:tc>
          <w:tcPr>
            <w:tcW w:w="792" w:type="pct"/>
            <w:vAlign w:val="center"/>
          </w:tcPr>
          <w:p w14:paraId="4503C958" w14:textId="37E73D74" w:rsidR="00E32BA7" w:rsidRPr="001D556E" w:rsidRDefault="00E32BA7" w:rsidP="00577940">
            <w:pPr>
              <w:jc w:val="center"/>
              <w:rPr>
                <w:ins w:id="1075" w:author="Paola Manfre" w:date="2022-07-19T10:49:00Z"/>
                <w:sz w:val="22"/>
                <w:szCs w:val="22"/>
              </w:rPr>
            </w:pPr>
          </w:p>
        </w:tc>
      </w:tr>
    </w:tbl>
    <w:p w14:paraId="2DC11CF4" w14:textId="77777777" w:rsidR="00E32BA7" w:rsidRDefault="00E32BA7" w:rsidP="00E32BA7">
      <w:pPr>
        <w:rPr>
          <w:ins w:id="1076" w:author="Paola Manfre" w:date="2022-07-19T10:49:00Z"/>
          <w:color w:val="000000"/>
          <w:sz w:val="22"/>
          <w:szCs w:val="22"/>
        </w:rPr>
      </w:pPr>
      <w:ins w:id="1077" w:author="Paola Manfre" w:date="2022-07-19T10:49:00Z">
        <w:r>
          <w:rPr>
            <w:color w:val="000000"/>
            <w:sz w:val="22"/>
            <w:szCs w:val="22"/>
          </w:rPr>
          <w:br w:type="page"/>
        </w:r>
      </w:ins>
    </w:p>
    <w:p w14:paraId="78EB0FFD" w14:textId="7DB907C8" w:rsidR="00E32BA7" w:rsidRPr="00577940" w:rsidRDefault="00E32BA7" w:rsidP="00E32BA7">
      <w:pPr>
        <w:widowControl w:val="0"/>
        <w:autoSpaceDE w:val="0"/>
        <w:autoSpaceDN w:val="0"/>
        <w:adjustRightInd w:val="0"/>
        <w:spacing w:before="60" w:after="60"/>
        <w:jc w:val="both"/>
        <w:rPr>
          <w:ins w:id="1078" w:author="Paola Manfre" w:date="2022-07-19T10:49:00Z"/>
          <w:color w:val="000000"/>
          <w:sz w:val="22"/>
          <w:szCs w:val="22"/>
        </w:rPr>
      </w:pPr>
      <w:ins w:id="1079" w:author="Paola Manfre" w:date="2022-07-19T10:49:00Z">
        <w:r w:rsidRPr="00E50AA6">
          <w:rPr>
            <w:color w:val="000000"/>
            <w:sz w:val="22"/>
            <w:szCs w:val="22"/>
          </w:rPr>
          <w:lastRenderedPageBreak/>
          <w:t>Tenuto conto di quanto esposto al precedete paragrafo, per il periodo contabile 01/07/20</w:t>
        </w:r>
      </w:ins>
      <w:ins w:id="1080" w:author="Antonino Pumo" w:date="2022-07-20T11:30:00Z">
        <w:r w:rsidR="001C2EC9">
          <w:rPr>
            <w:color w:val="000000"/>
            <w:sz w:val="22"/>
            <w:szCs w:val="22"/>
          </w:rPr>
          <w:t>xx</w:t>
        </w:r>
      </w:ins>
      <w:ins w:id="1081" w:author="Paola Manfre" w:date="2022-07-19T10:49:00Z">
        <w:del w:id="1082" w:author="Antonino Pumo" w:date="2022-07-20T11:30:00Z">
          <w:r w:rsidRPr="00E50AA6" w:rsidDel="001C2EC9">
            <w:rPr>
              <w:color w:val="000000"/>
              <w:sz w:val="22"/>
              <w:szCs w:val="22"/>
            </w:rPr>
            <w:delText>21</w:delText>
          </w:r>
        </w:del>
        <w:r w:rsidRPr="00E50AA6">
          <w:rPr>
            <w:color w:val="000000"/>
            <w:sz w:val="22"/>
            <w:szCs w:val="22"/>
          </w:rPr>
          <w:t xml:space="preserve"> – 30/06/20</w:t>
        </w:r>
      </w:ins>
      <w:ins w:id="1083" w:author="Antonino Pumo" w:date="2022-07-20T11:30:00Z">
        <w:r w:rsidR="001C2EC9">
          <w:rPr>
            <w:color w:val="000000"/>
            <w:sz w:val="22"/>
            <w:szCs w:val="22"/>
          </w:rPr>
          <w:t>xx</w:t>
        </w:r>
      </w:ins>
      <w:ins w:id="1084" w:author="Paola Manfre" w:date="2022-07-19T10:49:00Z">
        <w:del w:id="1085" w:author="Antonino Pumo" w:date="2022-07-20T11:30:00Z">
          <w:r w:rsidRPr="00E50AA6" w:rsidDel="001C2EC9">
            <w:rPr>
              <w:color w:val="000000"/>
              <w:sz w:val="22"/>
              <w:szCs w:val="22"/>
            </w:rPr>
            <w:delText>22</w:delText>
          </w:r>
        </w:del>
        <w:r w:rsidRPr="00E50AA6">
          <w:rPr>
            <w:color w:val="000000"/>
            <w:sz w:val="22"/>
            <w:szCs w:val="22"/>
          </w:rPr>
          <w:t xml:space="preserve"> saranno effettuati controlli di sistema sui seguenti soggetti</w:t>
        </w:r>
        <w:r>
          <w:rPr>
            <w:color w:val="000000"/>
            <w:sz w:val="22"/>
            <w:szCs w:val="22"/>
          </w:rPr>
          <w:t>.</w:t>
        </w:r>
      </w:ins>
    </w:p>
    <w:tbl>
      <w:tblPr>
        <w:tblStyle w:val="Grigliatabella1"/>
        <w:tblW w:w="97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32"/>
        <w:gridCol w:w="7944"/>
      </w:tblGrid>
      <w:tr w:rsidR="00E32BA7" w:rsidRPr="007550A8" w14:paraId="155A646A" w14:textId="77777777" w:rsidTr="00577940">
        <w:trPr>
          <w:trHeight w:val="462"/>
          <w:ins w:id="1086" w:author="Paola Manfre" w:date="2022-07-19T10:49:00Z"/>
        </w:trPr>
        <w:tc>
          <w:tcPr>
            <w:tcW w:w="9776" w:type="dxa"/>
            <w:gridSpan w:val="2"/>
            <w:shd w:val="clear" w:color="auto" w:fill="DBE5F1" w:themeFill="accent1" w:themeFillTint="33"/>
            <w:vAlign w:val="center"/>
          </w:tcPr>
          <w:p w14:paraId="6CD146B5" w14:textId="77777777" w:rsidR="00E32BA7" w:rsidRPr="007550A8" w:rsidRDefault="00E32BA7" w:rsidP="00577940">
            <w:pPr>
              <w:widowControl w:val="0"/>
              <w:autoSpaceDE w:val="0"/>
              <w:autoSpaceDN w:val="0"/>
              <w:adjustRightInd w:val="0"/>
              <w:spacing w:before="40" w:after="40"/>
              <w:jc w:val="center"/>
              <w:rPr>
                <w:ins w:id="1087" w:author="Paola Manfre" w:date="2022-07-19T10:49:00Z"/>
                <w:rFonts w:ascii="Times New Roman" w:hAnsi="Times New Roman"/>
                <w:b/>
                <w:bCs/>
                <w:iCs/>
              </w:rPr>
            </w:pPr>
            <w:ins w:id="1088" w:author="Paola Manfre" w:date="2022-07-19T10:49:00Z">
              <w:r w:rsidRPr="007550A8">
                <w:rPr>
                  <w:b/>
                  <w:bCs/>
                  <w:iCs/>
                </w:rPr>
                <w:t>Audit di sistema</w:t>
              </w:r>
            </w:ins>
          </w:p>
          <w:p w14:paraId="339279E0" w14:textId="090A5FA2" w:rsidR="00E32BA7" w:rsidRPr="007550A8" w:rsidRDefault="00E32BA7" w:rsidP="00577940">
            <w:pPr>
              <w:widowControl w:val="0"/>
              <w:autoSpaceDE w:val="0"/>
              <w:autoSpaceDN w:val="0"/>
              <w:adjustRightInd w:val="0"/>
              <w:spacing w:before="40" w:after="40"/>
              <w:jc w:val="center"/>
              <w:rPr>
                <w:ins w:id="1089" w:author="Paola Manfre" w:date="2022-07-19T10:49:00Z"/>
                <w:rFonts w:ascii="Times New Roman" w:hAnsi="Times New Roman"/>
                <w:b/>
                <w:bCs/>
                <w:i/>
              </w:rPr>
            </w:pPr>
            <w:ins w:id="1090" w:author="Paola Manfre" w:date="2022-07-19T10:49:00Z">
              <w:r w:rsidRPr="007550A8">
                <w:rPr>
                  <w:b/>
                  <w:bCs/>
                  <w:iCs/>
                </w:rPr>
                <w:t>esercizio contabile 01/07/20</w:t>
              </w:r>
            </w:ins>
            <w:ins w:id="1091" w:author="Antonino Pumo" w:date="2022-07-20T11:30:00Z">
              <w:r w:rsidR="001C2EC9">
                <w:rPr>
                  <w:b/>
                  <w:bCs/>
                  <w:iCs/>
                </w:rPr>
                <w:t>xx</w:t>
              </w:r>
            </w:ins>
            <w:ins w:id="1092" w:author="Paola Manfre" w:date="2022-07-19T10:49:00Z">
              <w:del w:id="1093" w:author="Antonino Pumo" w:date="2022-07-20T11:30:00Z">
                <w:r w:rsidRPr="007550A8" w:rsidDel="001C2EC9">
                  <w:rPr>
                    <w:b/>
                    <w:bCs/>
                    <w:iCs/>
                  </w:rPr>
                  <w:delText>21</w:delText>
                </w:r>
              </w:del>
              <w:r w:rsidRPr="007550A8">
                <w:rPr>
                  <w:b/>
                  <w:bCs/>
                  <w:iCs/>
                </w:rPr>
                <w:t xml:space="preserve"> – 30/06/20</w:t>
              </w:r>
            </w:ins>
            <w:ins w:id="1094" w:author="Antonino Pumo" w:date="2022-07-20T11:30:00Z">
              <w:r w:rsidR="001C2EC9">
                <w:rPr>
                  <w:b/>
                  <w:bCs/>
                  <w:iCs/>
                </w:rPr>
                <w:t>xx</w:t>
              </w:r>
            </w:ins>
            <w:ins w:id="1095" w:author="Paola Manfre" w:date="2022-07-19T10:49:00Z">
              <w:del w:id="1096" w:author="Antonino Pumo" w:date="2022-07-20T11:30:00Z">
                <w:r w:rsidRPr="007550A8" w:rsidDel="001C2EC9">
                  <w:rPr>
                    <w:b/>
                    <w:bCs/>
                    <w:iCs/>
                  </w:rPr>
                  <w:delText>22</w:delText>
                </w:r>
              </w:del>
            </w:ins>
          </w:p>
        </w:tc>
      </w:tr>
      <w:tr w:rsidR="00E32BA7" w:rsidRPr="007550A8" w14:paraId="7622A007" w14:textId="77777777" w:rsidTr="00577940">
        <w:trPr>
          <w:trHeight w:val="578"/>
          <w:ins w:id="1097" w:author="Paola Manfre" w:date="2022-07-19T10:49:00Z"/>
        </w:trPr>
        <w:tc>
          <w:tcPr>
            <w:tcW w:w="0" w:type="auto"/>
            <w:vAlign w:val="center"/>
          </w:tcPr>
          <w:p w14:paraId="47CAE869" w14:textId="77777777" w:rsidR="00E32BA7" w:rsidRPr="007550A8" w:rsidRDefault="00E32BA7" w:rsidP="00577940">
            <w:pPr>
              <w:widowControl w:val="0"/>
              <w:autoSpaceDE w:val="0"/>
              <w:autoSpaceDN w:val="0"/>
              <w:adjustRightInd w:val="0"/>
              <w:jc w:val="center"/>
              <w:rPr>
                <w:ins w:id="1098" w:author="Paola Manfre" w:date="2022-07-19T10:49:00Z"/>
                <w:rFonts w:ascii="Times New Roman" w:hAnsi="Times New Roman"/>
                <w:color w:val="000000"/>
              </w:rPr>
            </w:pPr>
            <w:ins w:id="1099" w:author="Paola Manfre" w:date="2022-07-19T10:49:00Z">
              <w:r w:rsidRPr="007550A8">
                <w:rPr>
                  <w:rFonts w:ascii="Times New Roman" w:hAnsi="Times New Roman"/>
                  <w:bCs/>
                  <w:color w:val="000000"/>
                </w:rPr>
                <w:t>Autorità sottoposta ad Audit</w:t>
              </w:r>
            </w:ins>
          </w:p>
        </w:tc>
        <w:tc>
          <w:tcPr>
            <w:tcW w:w="7944" w:type="dxa"/>
            <w:vAlign w:val="center"/>
          </w:tcPr>
          <w:p w14:paraId="4E42DCEF" w14:textId="77777777" w:rsidR="00E32BA7" w:rsidRPr="007550A8" w:rsidRDefault="00E32BA7" w:rsidP="00577940">
            <w:pPr>
              <w:widowControl w:val="0"/>
              <w:autoSpaceDE w:val="0"/>
              <w:autoSpaceDN w:val="0"/>
              <w:adjustRightInd w:val="0"/>
              <w:spacing w:before="40" w:after="40"/>
              <w:jc w:val="both"/>
              <w:rPr>
                <w:ins w:id="1100" w:author="Paola Manfre" w:date="2022-07-19T10:49:00Z"/>
                <w:rFonts w:ascii="Times New Roman" w:hAnsi="Times New Roman"/>
                <w:color w:val="3F3F3F"/>
              </w:rPr>
            </w:pPr>
            <w:ins w:id="1101" w:author="Paola Manfre" w:date="2022-07-19T10:49:00Z">
              <w:r w:rsidRPr="007550A8">
                <w:t>Autorità di Gestione (Dipartimento regionale della Programmazione) e ANT (</w:t>
              </w:r>
              <w:proofErr w:type="spellStart"/>
              <w:r w:rsidRPr="007550A8">
                <w:t>Ministére</w:t>
              </w:r>
              <w:proofErr w:type="spellEnd"/>
              <w:r w:rsidRPr="007550A8">
                <w:t xml:space="preserve"> de </w:t>
              </w:r>
              <w:proofErr w:type="spellStart"/>
              <w:r w:rsidRPr="007550A8">
                <w:t>l’Economie</w:t>
              </w:r>
              <w:proofErr w:type="spellEnd"/>
              <w:r w:rsidRPr="007550A8">
                <w:t xml:space="preserve">, </w:t>
              </w:r>
              <w:proofErr w:type="spellStart"/>
              <w:r w:rsidRPr="007550A8">
                <w:t>des</w:t>
              </w:r>
              <w:proofErr w:type="spellEnd"/>
              <w:r w:rsidRPr="007550A8">
                <w:t xml:space="preserve"> </w:t>
              </w:r>
              <w:proofErr w:type="spellStart"/>
              <w:r w:rsidRPr="007550A8">
                <w:t>Finances</w:t>
              </w:r>
              <w:proofErr w:type="spellEnd"/>
              <w:r w:rsidRPr="007550A8">
                <w:t xml:space="preserve"> et de l’</w:t>
              </w:r>
              <w:proofErr w:type="spellStart"/>
              <w:r w:rsidRPr="007550A8">
                <w:t>appui</w:t>
              </w:r>
              <w:proofErr w:type="spellEnd"/>
              <w:r w:rsidRPr="007550A8">
                <w:t xml:space="preserve"> à l’</w:t>
              </w:r>
              <w:proofErr w:type="spellStart"/>
              <w:r w:rsidRPr="007550A8">
                <w:t>Investissement</w:t>
              </w:r>
              <w:proofErr w:type="spellEnd"/>
              <w:r w:rsidRPr="007550A8">
                <w:t>/PCC/ATCT/ANTENNA).</w:t>
              </w:r>
            </w:ins>
          </w:p>
        </w:tc>
      </w:tr>
      <w:tr w:rsidR="00E32BA7" w:rsidRPr="007550A8" w14:paraId="6CF30622" w14:textId="77777777" w:rsidTr="00577940">
        <w:trPr>
          <w:trHeight w:val="272"/>
          <w:ins w:id="1102" w:author="Paola Manfre" w:date="2022-07-19T10:49:00Z"/>
        </w:trPr>
        <w:tc>
          <w:tcPr>
            <w:tcW w:w="0" w:type="auto"/>
            <w:vAlign w:val="center"/>
          </w:tcPr>
          <w:p w14:paraId="29621944" w14:textId="77777777" w:rsidR="00E32BA7" w:rsidRPr="007550A8" w:rsidRDefault="00E32BA7" w:rsidP="00577940">
            <w:pPr>
              <w:widowControl w:val="0"/>
              <w:autoSpaceDE w:val="0"/>
              <w:autoSpaceDN w:val="0"/>
              <w:adjustRightInd w:val="0"/>
              <w:jc w:val="center"/>
              <w:rPr>
                <w:ins w:id="1103" w:author="Paola Manfre" w:date="2022-07-19T10:49:00Z"/>
                <w:rFonts w:ascii="Times New Roman" w:hAnsi="Times New Roman"/>
              </w:rPr>
            </w:pPr>
            <w:ins w:id="1104" w:author="Paola Manfre" w:date="2022-07-19T10:49:00Z">
              <w:r w:rsidRPr="007550A8">
                <w:rPr>
                  <w:rFonts w:ascii="Times New Roman" w:hAnsi="Times New Roman"/>
                  <w:bCs/>
                </w:rPr>
                <w:t>Ambito specifico dell’audit</w:t>
              </w:r>
            </w:ins>
          </w:p>
        </w:tc>
        <w:tc>
          <w:tcPr>
            <w:tcW w:w="7944" w:type="dxa"/>
            <w:vAlign w:val="center"/>
          </w:tcPr>
          <w:p w14:paraId="33700EC2" w14:textId="77777777" w:rsidR="00E32BA7" w:rsidRPr="007550A8" w:rsidRDefault="00E32BA7" w:rsidP="00577940">
            <w:pPr>
              <w:widowControl w:val="0"/>
              <w:autoSpaceDE w:val="0"/>
              <w:autoSpaceDN w:val="0"/>
              <w:adjustRightInd w:val="0"/>
              <w:spacing w:before="40" w:after="40"/>
              <w:jc w:val="both"/>
              <w:rPr>
                <w:ins w:id="1105" w:author="Paola Manfre" w:date="2022-07-19T10:49:00Z"/>
                <w:rFonts w:ascii="Times New Roman" w:hAnsi="Times New Roman"/>
              </w:rPr>
            </w:pPr>
            <w:ins w:id="1106" w:author="Paola Manfre" w:date="2022-07-19T10:49:00Z">
              <w:r w:rsidRPr="007550A8">
                <w:t xml:space="preserve">L’audit di sistema prevede la verifica sulle procedure e sui sistemi istituiti, incluso il Sistema Informativo Ulysses per la gestione del POC Italia – Tunisia 2014-2020 al fine di accertarne la conformità al Reg. (UE) 897/2014 e </w:t>
              </w:r>
              <w:proofErr w:type="spellStart"/>
              <w:r w:rsidRPr="007550A8">
                <w:t>ss.mm.ii</w:t>
              </w:r>
              <w:proofErr w:type="spellEnd"/>
              <w:r w:rsidRPr="007550A8">
                <w:t xml:space="preserve">. </w:t>
              </w:r>
            </w:ins>
          </w:p>
        </w:tc>
      </w:tr>
      <w:tr w:rsidR="00E32BA7" w:rsidRPr="007550A8" w14:paraId="2DB56965" w14:textId="77777777" w:rsidTr="00577940">
        <w:trPr>
          <w:trHeight w:val="547"/>
          <w:ins w:id="1107" w:author="Paola Manfre" w:date="2022-07-19T10:49:00Z"/>
        </w:trPr>
        <w:tc>
          <w:tcPr>
            <w:tcW w:w="0" w:type="auto"/>
            <w:vAlign w:val="center"/>
          </w:tcPr>
          <w:p w14:paraId="423F4881" w14:textId="77777777" w:rsidR="00E32BA7" w:rsidRPr="007550A8" w:rsidRDefault="00E32BA7" w:rsidP="00577940">
            <w:pPr>
              <w:widowControl w:val="0"/>
              <w:autoSpaceDE w:val="0"/>
              <w:autoSpaceDN w:val="0"/>
              <w:adjustRightInd w:val="0"/>
              <w:jc w:val="center"/>
              <w:rPr>
                <w:ins w:id="1108" w:author="Paola Manfre" w:date="2022-07-19T10:49:00Z"/>
                <w:rFonts w:ascii="Times New Roman" w:hAnsi="Times New Roman"/>
              </w:rPr>
            </w:pPr>
            <w:ins w:id="1109" w:author="Paola Manfre" w:date="2022-07-19T10:49:00Z">
              <w:r w:rsidRPr="007550A8">
                <w:rPr>
                  <w:rFonts w:ascii="Times New Roman" w:hAnsi="Times New Roman"/>
                  <w:bCs/>
                </w:rPr>
                <w:t>Obiettivi dell</w:t>
              </w:r>
              <w:r w:rsidRPr="007550A8">
                <w:rPr>
                  <w:bCs/>
                </w:rPr>
                <w:t>’</w:t>
              </w:r>
              <w:r w:rsidRPr="007550A8">
                <w:rPr>
                  <w:rFonts w:ascii="Times New Roman" w:hAnsi="Times New Roman"/>
                  <w:bCs/>
                </w:rPr>
                <w:t>audit</w:t>
              </w:r>
            </w:ins>
          </w:p>
        </w:tc>
        <w:tc>
          <w:tcPr>
            <w:tcW w:w="7944" w:type="dxa"/>
            <w:vAlign w:val="center"/>
          </w:tcPr>
          <w:p w14:paraId="10CD43F9" w14:textId="77777777" w:rsidR="00E32BA7" w:rsidRPr="007550A8" w:rsidRDefault="00E32BA7" w:rsidP="00577940">
            <w:pPr>
              <w:widowControl w:val="0"/>
              <w:autoSpaceDE w:val="0"/>
              <w:autoSpaceDN w:val="0"/>
              <w:adjustRightInd w:val="0"/>
              <w:spacing w:before="40" w:after="40"/>
              <w:jc w:val="both"/>
              <w:rPr>
                <w:ins w:id="1110" w:author="Paola Manfre" w:date="2022-07-19T10:49:00Z"/>
                <w:rFonts w:ascii="Times New Roman" w:hAnsi="Times New Roman"/>
              </w:rPr>
            </w:pPr>
            <w:ins w:id="1111" w:author="Paola Manfre" w:date="2022-07-19T10:49:00Z">
              <w:r w:rsidRPr="007550A8">
                <w:t>L’obiettivo dell’audit è ottenere ragionevoli garanzie che i sistemi di gestione e controllo istituiti dal POC Italia – Tunisia 2014-2020 siano conformi alle descrizioni e funzionino efficacemente per prevenire e rilevare errori e irregolarità al fine di garantire la legittimità e la regolarità della spesa dichiarata alla CE.</w:t>
              </w:r>
            </w:ins>
          </w:p>
        </w:tc>
      </w:tr>
      <w:tr w:rsidR="00E32BA7" w:rsidRPr="007550A8" w14:paraId="0D483168" w14:textId="77777777" w:rsidTr="00577940">
        <w:trPr>
          <w:trHeight w:val="714"/>
          <w:ins w:id="1112" w:author="Paola Manfre" w:date="2022-07-19T10:49:00Z"/>
        </w:trPr>
        <w:tc>
          <w:tcPr>
            <w:tcW w:w="0" w:type="auto"/>
            <w:vAlign w:val="center"/>
          </w:tcPr>
          <w:p w14:paraId="23991B8A" w14:textId="77777777" w:rsidR="00E32BA7" w:rsidRPr="007550A8" w:rsidRDefault="00E32BA7" w:rsidP="00577940">
            <w:pPr>
              <w:widowControl w:val="0"/>
              <w:autoSpaceDE w:val="0"/>
              <w:autoSpaceDN w:val="0"/>
              <w:adjustRightInd w:val="0"/>
              <w:jc w:val="center"/>
              <w:rPr>
                <w:ins w:id="1113" w:author="Paola Manfre" w:date="2022-07-19T10:49:00Z"/>
                <w:rFonts w:ascii="Times New Roman" w:hAnsi="Times New Roman"/>
                <w:color w:val="000000"/>
              </w:rPr>
            </w:pPr>
            <w:ins w:id="1114" w:author="Paola Manfre" w:date="2022-07-19T10:49:00Z">
              <w:r w:rsidRPr="007550A8">
                <w:rPr>
                  <w:rFonts w:ascii="Times New Roman" w:hAnsi="Times New Roman"/>
                  <w:bCs/>
                  <w:color w:val="000000"/>
                </w:rPr>
                <w:t>Portata del controllo</w:t>
              </w:r>
            </w:ins>
          </w:p>
        </w:tc>
        <w:tc>
          <w:tcPr>
            <w:tcW w:w="7944" w:type="dxa"/>
            <w:vAlign w:val="center"/>
          </w:tcPr>
          <w:p w14:paraId="43C23A6D" w14:textId="77777777" w:rsidR="00E32BA7" w:rsidRPr="007550A8" w:rsidRDefault="00E32BA7" w:rsidP="00577940">
            <w:pPr>
              <w:widowControl w:val="0"/>
              <w:autoSpaceDE w:val="0"/>
              <w:autoSpaceDN w:val="0"/>
              <w:adjustRightInd w:val="0"/>
              <w:spacing w:before="40" w:after="40"/>
              <w:jc w:val="both"/>
              <w:rPr>
                <w:ins w:id="1115" w:author="Paola Manfre" w:date="2022-07-19T10:49:00Z"/>
                <w:rFonts w:ascii="Times New Roman" w:hAnsi="Times New Roman"/>
              </w:rPr>
            </w:pPr>
            <w:ins w:id="1116" w:author="Paola Manfre" w:date="2022-07-19T10:49:00Z">
              <w:r w:rsidRPr="007550A8">
                <w:t xml:space="preserve">La revisione prevede analisi documentali e procedurali anche attraverso visite in loco sugli organismi sottoposti a controllo, colloqui con il personale chiave e verifiche di conformità. </w:t>
              </w:r>
            </w:ins>
          </w:p>
        </w:tc>
      </w:tr>
      <w:tr w:rsidR="00E32BA7" w:rsidRPr="007550A8" w14:paraId="793AF764" w14:textId="77777777" w:rsidTr="00577940">
        <w:trPr>
          <w:trHeight w:val="832"/>
          <w:ins w:id="1117" w:author="Paola Manfre" w:date="2022-07-19T10:49:00Z"/>
        </w:trPr>
        <w:tc>
          <w:tcPr>
            <w:tcW w:w="0" w:type="auto"/>
            <w:vAlign w:val="center"/>
          </w:tcPr>
          <w:p w14:paraId="259C1309" w14:textId="77777777" w:rsidR="00E32BA7" w:rsidRPr="007550A8" w:rsidRDefault="00E32BA7" w:rsidP="00577940">
            <w:pPr>
              <w:widowControl w:val="0"/>
              <w:autoSpaceDE w:val="0"/>
              <w:autoSpaceDN w:val="0"/>
              <w:adjustRightInd w:val="0"/>
              <w:jc w:val="center"/>
              <w:rPr>
                <w:ins w:id="1118" w:author="Paola Manfre" w:date="2022-07-19T10:49:00Z"/>
                <w:rFonts w:ascii="Times New Roman" w:hAnsi="Times New Roman"/>
                <w:bCs/>
                <w:color w:val="000000"/>
              </w:rPr>
            </w:pPr>
            <w:ins w:id="1119" w:author="Paola Manfre" w:date="2022-07-19T10:49:00Z">
              <w:r w:rsidRPr="007550A8">
                <w:rPr>
                  <w:rFonts w:ascii="Times New Roman" w:hAnsi="Times New Roman"/>
                  <w:bCs/>
                  <w:color w:val="000000"/>
                </w:rPr>
                <w:t>Requisiti chiave sottoposti a controllo</w:t>
              </w:r>
            </w:ins>
          </w:p>
        </w:tc>
        <w:tc>
          <w:tcPr>
            <w:tcW w:w="7944" w:type="dxa"/>
            <w:vAlign w:val="center"/>
          </w:tcPr>
          <w:p w14:paraId="6F931935" w14:textId="77777777" w:rsidR="00E32BA7" w:rsidRPr="007550A8" w:rsidRDefault="00E32BA7" w:rsidP="00577940">
            <w:pPr>
              <w:widowControl w:val="0"/>
              <w:autoSpaceDE w:val="0"/>
              <w:autoSpaceDN w:val="0"/>
              <w:adjustRightInd w:val="0"/>
              <w:spacing w:before="40" w:after="40"/>
              <w:jc w:val="both"/>
              <w:rPr>
                <w:ins w:id="1120" w:author="Paola Manfre" w:date="2022-07-19T10:49:00Z"/>
                <w:rFonts w:ascii="Times New Roman" w:hAnsi="Times New Roman"/>
              </w:rPr>
            </w:pPr>
            <w:ins w:id="1121" w:author="Paola Manfre" w:date="2022-07-19T10:49:00Z">
              <w:r w:rsidRPr="007550A8">
                <w:t>I Requisiti chiave per organismo sottoposto a controllo sono individuati nella tabella sopra citata.</w:t>
              </w:r>
            </w:ins>
          </w:p>
        </w:tc>
      </w:tr>
      <w:tr w:rsidR="00E32BA7" w:rsidRPr="007550A8" w14:paraId="65737EC7" w14:textId="77777777" w:rsidTr="00577940">
        <w:trPr>
          <w:trHeight w:val="525"/>
          <w:ins w:id="1122" w:author="Paola Manfre" w:date="2022-07-19T10:49:00Z"/>
        </w:trPr>
        <w:tc>
          <w:tcPr>
            <w:tcW w:w="0" w:type="auto"/>
            <w:vAlign w:val="center"/>
          </w:tcPr>
          <w:p w14:paraId="6631C251" w14:textId="77777777" w:rsidR="00E32BA7" w:rsidRPr="007550A8" w:rsidRDefault="00E32BA7" w:rsidP="00577940">
            <w:pPr>
              <w:widowControl w:val="0"/>
              <w:autoSpaceDE w:val="0"/>
              <w:autoSpaceDN w:val="0"/>
              <w:adjustRightInd w:val="0"/>
              <w:jc w:val="center"/>
              <w:rPr>
                <w:ins w:id="1123" w:author="Paola Manfre" w:date="2022-07-19T10:49:00Z"/>
                <w:rFonts w:ascii="Times New Roman" w:hAnsi="Times New Roman"/>
                <w:color w:val="000000"/>
              </w:rPr>
            </w:pPr>
            <w:ins w:id="1124" w:author="Paola Manfre" w:date="2022-07-19T10:49:00Z">
              <w:r w:rsidRPr="007550A8">
                <w:rPr>
                  <w:rFonts w:ascii="Times New Roman" w:hAnsi="Times New Roman"/>
                  <w:bCs/>
                  <w:color w:val="000000"/>
                </w:rPr>
                <w:t>Rischi</w:t>
              </w:r>
            </w:ins>
          </w:p>
        </w:tc>
        <w:tc>
          <w:tcPr>
            <w:tcW w:w="7944" w:type="dxa"/>
            <w:vAlign w:val="center"/>
          </w:tcPr>
          <w:p w14:paraId="1DF89B88" w14:textId="77777777" w:rsidR="00E32BA7" w:rsidRPr="007550A8" w:rsidRDefault="00E32BA7" w:rsidP="00577940">
            <w:pPr>
              <w:widowControl w:val="0"/>
              <w:autoSpaceDE w:val="0"/>
              <w:autoSpaceDN w:val="0"/>
              <w:adjustRightInd w:val="0"/>
              <w:spacing w:before="40" w:after="40"/>
              <w:jc w:val="both"/>
              <w:rPr>
                <w:ins w:id="1125" w:author="Paola Manfre" w:date="2022-07-19T10:49:00Z"/>
                <w:rFonts w:ascii="Times New Roman" w:hAnsi="Times New Roman"/>
              </w:rPr>
            </w:pPr>
            <w:ins w:id="1126" w:author="Paola Manfre" w:date="2022-07-19T10:49:00Z">
              <w:r w:rsidRPr="007550A8">
                <w:t>Come descritto al paragrafo 9, la valutazione dei rischi tiene conto degli esiti degli audit pregressi e degli eventuali cambiamenti dello scenario intervenuti nel corso dell’attuazione del Programma, in particolare: risultati finali dell’esito dell’audit di sistema nei due esercizi contabili precedenti; esiti degli audit eseguiti sulle spese di A.T.; esiti degli audit dei conti.</w:t>
              </w:r>
            </w:ins>
          </w:p>
        </w:tc>
      </w:tr>
      <w:tr w:rsidR="00E32BA7" w:rsidRPr="007550A8" w14:paraId="02C137D0" w14:textId="77777777" w:rsidTr="00577940">
        <w:trPr>
          <w:trHeight w:val="733"/>
          <w:ins w:id="1127" w:author="Paola Manfre" w:date="2022-07-19T10:49:00Z"/>
        </w:trPr>
        <w:tc>
          <w:tcPr>
            <w:tcW w:w="0" w:type="auto"/>
            <w:vAlign w:val="center"/>
          </w:tcPr>
          <w:p w14:paraId="1AD39859" w14:textId="77777777" w:rsidR="00E32BA7" w:rsidRPr="007550A8" w:rsidRDefault="00E32BA7" w:rsidP="00577940">
            <w:pPr>
              <w:widowControl w:val="0"/>
              <w:autoSpaceDE w:val="0"/>
              <w:autoSpaceDN w:val="0"/>
              <w:adjustRightInd w:val="0"/>
              <w:jc w:val="center"/>
              <w:rPr>
                <w:ins w:id="1128" w:author="Paola Manfre" w:date="2022-07-19T10:49:00Z"/>
                <w:rFonts w:ascii="Times New Roman" w:hAnsi="Times New Roman"/>
                <w:color w:val="000000"/>
              </w:rPr>
            </w:pPr>
            <w:ins w:id="1129" w:author="Paola Manfre" w:date="2022-07-19T10:49:00Z">
              <w:r w:rsidRPr="007550A8">
                <w:rPr>
                  <w:rFonts w:ascii="Times New Roman" w:hAnsi="Times New Roman"/>
                  <w:bCs/>
                  <w:color w:val="000000"/>
                </w:rPr>
                <w:t>Approccio di audit</w:t>
              </w:r>
            </w:ins>
          </w:p>
        </w:tc>
        <w:tc>
          <w:tcPr>
            <w:tcW w:w="7944" w:type="dxa"/>
            <w:vAlign w:val="center"/>
          </w:tcPr>
          <w:p w14:paraId="42885211" w14:textId="77777777" w:rsidR="00E32BA7" w:rsidRPr="007550A8" w:rsidRDefault="00E32BA7" w:rsidP="00577940">
            <w:pPr>
              <w:widowControl w:val="0"/>
              <w:autoSpaceDE w:val="0"/>
              <w:autoSpaceDN w:val="0"/>
              <w:adjustRightInd w:val="0"/>
              <w:spacing w:before="40" w:after="40"/>
              <w:jc w:val="both"/>
              <w:rPr>
                <w:ins w:id="1130" w:author="Paola Manfre" w:date="2022-07-19T10:49:00Z"/>
                <w:rFonts w:ascii="Times New Roman" w:hAnsi="Times New Roman"/>
              </w:rPr>
            </w:pPr>
            <w:ins w:id="1131" w:author="Paola Manfre" w:date="2022-07-19T10:49:00Z">
              <w:r w:rsidRPr="007550A8">
                <w:t xml:space="preserve">L’approccio di audit è risk </w:t>
              </w:r>
              <w:proofErr w:type="spellStart"/>
              <w:r w:rsidRPr="007550A8">
                <w:t>based</w:t>
              </w:r>
              <w:proofErr w:type="spellEnd"/>
              <w:r w:rsidRPr="007550A8">
                <w:t xml:space="preserve"> finalizzato a fornire gli elementi probativi necessari ad identificare il grado di affidabilità dei sistemi di controllo adottati. </w:t>
              </w:r>
            </w:ins>
          </w:p>
        </w:tc>
      </w:tr>
      <w:tr w:rsidR="00E32BA7" w:rsidRPr="007550A8" w14:paraId="182C8390" w14:textId="77777777" w:rsidTr="00577940">
        <w:trPr>
          <w:trHeight w:val="622"/>
          <w:ins w:id="1132" w:author="Paola Manfre" w:date="2022-07-19T10:49:00Z"/>
        </w:trPr>
        <w:tc>
          <w:tcPr>
            <w:tcW w:w="0" w:type="auto"/>
            <w:vAlign w:val="center"/>
          </w:tcPr>
          <w:p w14:paraId="4986CDAD" w14:textId="77777777" w:rsidR="00E32BA7" w:rsidRPr="007550A8" w:rsidRDefault="00E32BA7" w:rsidP="00577940">
            <w:pPr>
              <w:widowControl w:val="0"/>
              <w:autoSpaceDE w:val="0"/>
              <w:autoSpaceDN w:val="0"/>
              <w:adjustRightInd w:val="0"/>
              <w:jc w:val="center"/>
              <w:rPr>
                <w:ins w:id="1133" w:author="Paola Manfre" w:date="2022-07-19T10:49:00Z"/>
                <w:rFonts w:ascii="Times New Roman" w:hAnsi="Times New Roman"/>
                <w:color w:val="000000"/>
              </w:rPr>
            </w:pPr>
            <w:ins w:id="1134" w:author="Paola Manfre" w:date="2022-07-19T10:49:00Z">
              <w:r w:rsidRPr="007550A8">
                <w:rPr>
                  <w:rFonts w:ascii="Times New Roman" w:hAnsi="Times New Roman"/>
                  <w:bCs/>
                  <w:color w:val="000000"/>
                </w:rPr>
                <w:t>Organizzazione</w:t>
              </w:r>
            </w:ins>
          </w:p>
        </w:tc>
        <w:tc>
          <w:tcPr>
            <w:tcW w:w="7944" w:type="dxa"/>
            <w:vAlign w:val="center"/>
          </w:tcPr>
          <w:p w14:paraId="538D38A5" w14:textId="77777777" w:rsidR="00E32BA7" w:rsidRPr="007550A8" w:rsidRDefault="00E32BA7" w:rsidP="00577940">
            <w:pPr>
              <w:widowControl w:val="0"/>
              <w:autoSpaceDE w:val="0"/>
              <w:autoSpaceDN w:val="0"/>
              <w:adjustRightInd w:val="0"/>
              <w:spacing w:before="40" w:after="40"/>
              <w:jc w:val="both"/>
              <w:rPr>
                <w:ins w:id="1135" w:author="Paola Manfre" w:date="2022-07-19T10:49:00Z"/>
                <w:rFonts w:ascii="Times New Roman" w:hAnsi="Times New Roman"/>
              </w:rPr>
            </w:pPr>
            <w:ins w:id="1136" w:author="Paola Manfre" w:date="2022-07-19T10:49:00Z">
              <w:r w:rsidRPr="007550A8">
                <w:t>L’attività di Audit sarà svolta dal Servizio di Controllo n. 12 dell’AA (con il supporto dell’A.T.) senza delega ad organismi esterni e dal componente tunisino del Gruppo dei Revisori in Tunisia.</w:t>
              </w:r>
            </w:ins>
          </w:p>
          <w:p w14:paraId="6BC2F7C4" w14:textId="77777777" w:rsidR="00E32BA7" w:rsidRPr="007550A8" w:rsidRDefault="00E32BA7" w:rsidP="00577940">
            <w:pPr>
              <w:widowControl w:val="0"/>
              <w:autoSpaceDE w:val="0"/>
              <w:autoSpaceDN w:val="0"/>
              <w:adjustRightInd w:val="0"/>
              <w:spacing w:before="40" w:after="40"/>
              <w:jc w:val="both"/>
              <w:rPr>
                <w:ins w:id="1137" w:author="Paola Manfre" w:date="2022-07-19T10:49:00Z"/>
                <w:rFonts w:ascii="Times New Roman" w:hAnsi="Times New Roman"/>
              </w:rPr>
            </w:pPr>
            <w:ins w:id="1138" w:author="Paola Manfre" w:date="2022-07-19T10:49:00Z">
              <w:r w:rsidRPr="007550A8">
                <w:t>Il Gruppo dei Revisori si avvale di un proprio Regolamento interno che ne disciplina la composizione, compiti responsabilità e modalità operative.</w:t>
              </w:r>
            </w:ins>
          </w:p>
          <w:p w14:paraId="31A814A3" w14:textId="77777777" w:rsidR="00E32BA7" w:rsidRPr="007550A8" w:rsidRDefault="00E32BA7" w:rsidP="00577940">
            <w:pPr>
              <w:widowControl w:val="0"/>
              <w:autoSpaceDE w:val="0"/>
              <w:autoSpaceDN w:val="0"/>
              <w:adjustRightInd w:val="0"/>
              <w:spacing w:before="40" w:after="40"/>
              <w:jc w:val="both"/>
              <w:rPr>
                <w:ins w:id="1139" w:author="Paola Manfre" w:date="2022-07-19T10:49:00Z"/>
                <w:rFonts w:ascii="Times New Roman" w:hAnsi="Times New Roman"/>
              </w:rPr>
            </w:pPr>
            <w:ins w:id="1140" w:author="Paola Manfre" w:date="2022-07-19T10:49:00Z">
              <w:r w:rsidRPr="007550A8">
                <w:t>L’Autorità di Audit ha anche la funzione di coordinamento di tali risultanze ed effettua le sue valutazioni finali, a seguito di un’attività di supervisione sulla qualità del lavoro di audit svolto.</w:t>
              </w:r>
            </w:ins>
          </w:p>
        </w:tc>
      </w:tr>
      <w:tr w:rsidR="00E32BA7" w:rsidRPr="007550A8" w14:paraId="16698EAD" w14:textId="77777777" w:rsidTr="00577940">
        <w:trPr>
          <w:trHeight w:val="906"/>
          <w:ins w:id="1141" w:author="Paola Manfre" w:date="2022-07-19T10:49:00Z"/>
        </w:trPr>
        <w:tc>
          <w:tcPr>
            <w:tcW w:w="0" w:type="auto"/>
            <w:vAlign w:val="center"/>
          </w:tcPr>
          <w:p w14:paraId="7EBFF6B0" w14:textId="77777777" w:rsidR="00E32BA7" w:rsidRPr="007550A8" w:rsidRDefault="00E32BA7" w:rsidP="00577940">
            <w:pPr>
              <w:widowControl w:val="0"/>
              <w:autoSpaceDE w:val="0"/>
              <w:autoSpaceDN w:val="0"/>
              <w:adjustRightInd w:val="0"/>
              <w:jc w:val="center"/>
              <w:rPr>
                <w:ins w:id="1142" w:author="Paola Manfre" w:date="2022-07-19T10:49:00Z"/>
                <w:rFonts w:ascii="Times New Roman" w:hAnsi="Times New Roman"/>
                <w:color w:val="000000"/>
              </w:rPr>
            </w:pPr>
            <w:ins w:id="1143" w:author="Paola Manfre" w:date="2022-07-19T10:49:00Z">
              <w:r w:rsidRPr="007550A8">
                <w:rPr>
                  <w:rFonts w:ascii="Times New Roman" w:hAnsi="Times New Roman"/>
                  <w:bCs/>
                  <w:color w:val="000000"/>
                </w:rPr>
                <w:t>Modalità di controllo di qualità</w:t>
              </w:r>
            </w:ins>
          </w:p>
        </w:tc>
        <w:tc>
          <w:tcPr>
            <w:tcW w:w="7944" w:type="dxa"/>
            <w:vAlign w:val="center"/>
          </w:tcPr>
          <w:p w14:paraId="2567B3CD" w14:textId="77777777" w:rsidR="00E32BA7" w:rsidRPr="007550A8" w:rsidRDefault="00E32BA7" w:rsidP="00577940">
            <w:pPr>
              <w:widowControl w:val="0"/>
              <w:autoSpaceDE w:val="0"/>
              <w:autoSpaceDN w:val="0"/>
              <w:adjustRightInd w:val="0"/>
              <w:spacing w:before="40" w:after="40"/>
              <w:jc w:val="both"/>
              <w:rPr>
                <w:ins w:id="1144" w:author="Paola Manfre" w:date="2022-07-19T10:49:00Z"/>
                <w:rFonts w:ascii="Times New Roman" w:hAnsi="Times New Roman"/>
              </w:rPr>
            </w:pPr>
            <w:ins w:id="1145" w:author="Paola Manfre" w:date="2022-07-19T10:49:00Z">
              <w:r w:rsidRPr="007550A8">
                <w:t xml:space="preserve">Come previsto nel Manuale delle procedure di audit, il controllo di qualità viene effettuato su tutti i Rapporti provvisori, finali (e relativi follow up). </w:t>
              </w:r>
            </w:ins>
          </w:p>
        </w:tc>
      </w:tr>
    </w:tbl>
    <w:p w14:paraId="6A933619" w14:textId="77777777" w:rsidR="00E32BA7" w:rsidRDefault="00E32BA7" w:rsidP="00E32BA7">
      <w:pPr>
        <w:widowControl w:val="0"/>
        <w:autoSpaceDE w:val="0"/>
        <w:autoSpaceDN w:val="0"/>
        <w:adjustRightInd w:val="0"/>
        <w:spacing w:line="288" w:lineRule="auto"/>
        <w:jc w:val="both"/>
        <w:rPr>
          <w:ins w:id="1146" w:author="Paola Manfre" w:date="2022-07-19T10:49:00Z"/>
          <w:i/>
          <w:color w:val="000000"/>
          <w:sz w:val="22"/>
          <w:szCs w:val="22"/>
        </w:rPr>
      </w:pPr>
    </w:p>
    <w:p w14:paraId="2C8F4037" w14:textId="77777777" w:rsidR="00E32BA7" w:rsidRDefault="00E32BA7" w:rsidP="00E32BA7">
      <w:pPr>
        <w:rPr>
          <w:ins w:id="1147" w:author="Paola Manfre" w:date="2022-07-19T10:49:00Z"/>
          <w:i/>
          <w:color w:val="000000"/>
          <w:sz w:val="22"/>
          <w:szCs w:val="22"/>
        </w:rPr>
      </w:pPr>
      <w:ins w:id="1148" w:author="Paola Manfre" w:date="2022-07-19T10:49:00Z">
        <w:r>
          <w:rPr>
            <w:i/>
            <w:color w:val="000000"/>
            <w:sz w:val="22"/>
            <w:szCs w:val="22"/>
          </w:rPr>
          <w:br w:type="page"/>
        </w:r>
      </w:ins>
    </w:p>
    <w:p w14:paraId="0E9F3D60" w14:textId="77777777" w:rsidR="00E32BA7" w:rsidRPr="002356CC" w:rsidRDefault="00E32BA7" w:rsidP="00E32BA7">
      <w:pPr>
        <w:widowControl w:val="0"/>
        <w:autoSpaceDE w:val="0"/>
        <w:autoSpaceDN w:val="0"/>
        <w:adjustRightInd w:val="0"/>
        <w:spacing w:line="288" w:lineRule="auto"/>
        <w:jc w:val="both"/>
        <w:rPr>
          <w:ins w:id="1149" w:author="Paola Manfre" w:date="2022-07-19T10:49:00Z"/>
          <w:i/>
          <w:color w:val="000000"/>
          <w:sz w:val="22"/>
          <w:szCs w:val="22"/>
        </w:rPr>
      </w:pPr>
    </w:p>
    <w:tbl>
      <w:tblPr>
        <w:tblStyle w:val="Elencochiaro1"/>
        <w:tblpPr w:leftFromText="141" w:rightFromText="141" w:vertAnchor="text" w:horzAnchor="margin" w:tblpX="40" w:tblpY="251"/>
        <w:tblOverlap w:val="never"/>
        <w:tblW w:w="5080" w:type="pct"/>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ayout w:type="fixed"/>
        <w:tblLook w:val="0000" w:firstRow="0" w:lastRow="0" w:firstColumn="0" w:lastColumn="0" w:noHBand="0" w:noVBand="0"/>
      </w:tblPr>
      <w:tblGrid>
        <w:gridCol w:w="1732"/>
        <w:gridCol w:w="8280"/>
      </w:tblGrid>
      <w:tr w:rsidR="00393545" w:rsidRPr="007550A8" w14:paraId="76235D25" w14:textId="77777777" w:rsidTr="00577940">
        <w:trPr>
          <w:cnfStyle w:val="000000100000" w:firstRow="0" w:lastRow="0" w:firstColumn="0" w:lastColumn="0" w:oddVBand="0" w:evenVBand="0" w:oddHBand="1" w:evenHBand="0" w:firstRowFirstColumn="0" w:firstRowLastColumn="0" w:lastRowFirstColumn="0" w:lastRowLastColumn="0"/>
          <w:trHeight w:val="435"/>
          <w:ins w:id="1150" w:author="Paola Manfre" w:date="2022-07-19T10:49:00Z"/>
        </w:trPr>
        <w:tc>
          <w:tcPr>
            <w:cnfStyle w:val="000010000000" w:firstRow="0" w:lastRow="0" w:firstColumn="0" w:lastColumn="0" w:oddVBand="1" w:evenVBand="0" w:oddHBand="0" w:evenHBand="0" w:firstRowFirstColumn="0" w:firstRowLastColumn="0" w:lastRowFirstColumn="0" w:lastRowLastColumn="0"/>
            <w:tcW w:w="0" w:type="pct"/>
            <w:gridSpan w:val="2"/>
            <w:shd w:val="clear" w:color="auto" w:fill="DBE5F1" w:themeFill="accent1" w:themeFillTint="33"/>
            <w:vAlign w:val="center"/>
          </w:tcPr>
          <w:p w14:paraId="0E02329E" w14:textId="77777777" w:rsidR="00E32BA7" w:rsidRPr="007550A8" w:rsidRDefault="00E32BA7" w:rsidP="00577940">
            <w:pPr>
              <w:widowControl w:val="0"/>
              <w:autoSpaceDE w:val="0"/>
              <w:autoSpaceDN w:val="0"/>
              <w:adjustRightInd w:val="0"/>
              <w:spacing w:before="40" w:after="40"/>
              <w:jc w:val="center"/>
              <w:rPr>
                <w:ins w:id="1151" w:author="Paola Manfre" w:date="2022-07-19T10:49:00Z"/>
                <w:rFonts w:ascii="Times New Roman" w:hAnsi="Times New Roman"/>
                <w:b/>
                <w:bCs/>
                <w:iCs/>
              </w:rPr>
            </w:pPr>
            <w:ins w:id="1152" w:author="Paola Manfre" w:date="2022-07-19T10:49:00Z">
              <w:r w:rsidRPr="007550A8">
                <w:rPr>
                  <w:b/>
                  <w:bCs/>
                  <w:iCs/>
                </w:rPr>
                <w:t>Audit dei progetti</w:t>
              </w:r>
            </w:ins>
          </w:p>
          <w:p w14:paraId="055C875B" w14:textId="0F7C5C58" w:rsidR="00E32BA7" w:rsidRPr="007550A8" w:rsidRDefault="00E32BA7" w:rsidP="00577940">
            <w:pPr>
              <w:pStyle w:val="CM14"/>
              <w:jc w:val="center"/>
              <w:rPr>
                <w:ins w:id="1153" w:author="Paola Manfre" w:date="2022-07-19T10:49:00Z"/>
                <w:rFonts w:ascii="Times New Roman" w:hAnsi="Times New Roman"/>
                <w:b/>
                <w:bCs/>
                <w:sz w:val="22"/>
                <w:szCs w:val="22"/>
              </w:rPr>
            </w:pPr>
            <w:ins w:id="1154" w:author="Paola Manfre" w:date="2022-07-19T10:49:00Z">
              <w:r w:rsidRPr="007550A8">
                <w:rPr>
                  <w:rFonts w:ascii="Times New Roman" w:hAnsi="Times New Roman"/>
                  <w:b/>
                  <w:bCs/>
                  <w:iCs/>
                  <w:sz w:val="22"/>
                  <w:szCs w:val="22"/>
                </w:rPr>
                <w:t>esercizio contabile 01/07/</w:t>
              </w:r>
            </w:ins>
            <w:proofErr w:type="spellStart"/>
            <w:ins w:id="1155" w:author="Paola Manfre" w:date="2022-07-19T10:52:00Z">
              <w:r w:rsidR="00393545" w:rsidRPr="007550A8">
                <w:rPr>
                  <w:rFonts w:ascii="Times New Roman" w:hAnsi="Times New Roman"/>
                  <w:b/>
                  <w:bCs/>
                  <w:iCs/>
                  <w:sz w:val="22"/>
                  <w:szCs w:val="22"/>
                </w:rPr>
                <w:t>xxxx</w:t>
              </w:r>
            </w:ins>
            <w:proofErr w:type="spellEnd"/>
            <w:ins w:id="1156" w:author="Paola Manfre" w:date="2022-07-19T10:49:00Z">
              <w:r w:rsidRPr="007550A8">
                <w:rPr>
                  <w:rFonts w:ascii="Times New Roman" w:hAnsi="Times New Roman"/>
                  <w:b/>
                  <w:bCs/>
                  <w:iCs/>
                  <w:sz w:val="22"/>
                  <w:szCs w:val="22"/>
                </w:rPr>
                <w:t xml:space="preserve"> – 30/06/</w:t>
              </w:r>
            </w:ins>
            <w:proofErr w:type="spellStart"/>
            <w:ins w:id="1157" w:author="Paola Manfre" w:date="2022-07-19T10:52:00Z">
              <w:r w:rsidR="00393545" w:rsidRPr="007550A8">
                <w:rPr>
                  <w:rFonts w:ascii="Times New Roman" w:hAnsi="Times New Roman"/>
                  <w:b/>
                  <w:bCs/>
                  <w:iCs/>
                  <w:sz w:val="22"/>
                  <w:szCs w:val="22"/>
                </w:rPr>
                <w:t>xxxx</w:t>
              </w:r>
            </w:ins>
            <w:proofErr w:type="spellEnd"/>
          </w:p>
        </w:tc>
      </w:tr>
      <w:tr w:rsidR="00E32BA7" w:rsidRPr="007550A8" w14:paraId="513A453B" w14:textId="77777777" w:rsidTr="00577940">
        <w:trPr>
          <w:trHeight w:val="937"/>
          <w:ins w:id="1158" w:author="Paola Manfre" w:date="2022-07-19T10:49:00Z"/>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1C3785E4" w14:textId="77777777" w:rsidR="00E32BA7" w:rsidRPr="007550A8" w:rsidRDefault="00E32BA7" w:rsidP="00577940">
            <w:pPr>
              <w:widowControl w:val="0"/>
              <w:autoSpaceDE w:val="0"/>
              <w:autoSpaceDN w:val="0"/>
              <w:adjustRightInd w:val="0"/>
              <w:jc w:val="center"/>
              <w:rPr>
                <w:ins w:id="1159" w:author="Paola Manfre" w:date="2022-07-19T10:49:00Z"/>
                <w:rFonts w:ascii="Times New Roman" w:hAnsi="Times New Roman"/>
                <w:b/>
                <w:bCs/>
              </w:rPr>
            </w:pPr>
            <w:ins w:id="1160" w:author="Paola Manfre" w:date="2022-07-19T10:49:00Z">
              <w:r w:rsidRPr="007550A8">
                <w:rPr>
                  <w:bCs/>
                  <w:color w:val="000000"/>
                </w:rPr>
                <w:t>Obiettivi degli audit</w:t>
              </w:r>
            </w:ins>
          </w:p>
        </w:tc>
        <w:tc>
          <w:tcPr>
            <w:tcW w:w="4135" w:type="pct"/>
            <w:shd w:val="clear" w:color="auto" w:fill="FFFFFF" w:themeFill="background1"/>
            <w:vAlign w:val="center"/>
          </w:tcPr>
          <w:p w14:paraId="19183873" w14:textId="77777777" w:rsidR="00E32BA7" w:rsidRPr="007550A8" w:rsidRDefault="00E32BA7" w:rsidP="00577940">
            <w:pPr>
              <w:widowControl w:val="0"/>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ins w:id="1161" w:author="Paola Manfre" w:date="2022-07-19T10:49:00Z"/>
                <w:rFonts w:ascii="Times New Roman" w:hAnsi="Times New Roman"/>
              </w:rPr>
            </w:pPr>
            <w:ins w:id="1162" w:author="Paola Manfre" w:date="2022-07-19T10:49:00Z">
              <w:r w:rsidRPr="007550A8">
                <w:t xml:space="preserve">Gli obiettivi dell’attività di audit delle operazioni sono quelli riportati nel Manuale delle procedure di audit. Per ulteriori dettagli, cfr. par.  4.6 “Gli audit delle operazioni” di tale Manuale. </w:t>
              </w:r>
            </w:ins>
          </w:p>
        </w:tc>
      </w:tr>
      <w:tr w:rsidR="00E32BA7" w:rsidRPr="007550A8" w14:paraId="6181F265" w14:textId="77777777" w:rsidTr="00577940">
        <w:trPr>
          <w:cnfStyle w:val="000000100000" w:firstRow="0" w:lastRow="0" w:firstColumn="0" w:lastColumn="0" w:oddVBand="0" w:evenVBand="0" w:oddHBand="1" w:evenHBand="0" w:firstRowFirstColumn="0" w:firstRowLastColumn="0" w:lastRowFirstColumn="0" w:lastRowLastColumn="0"/>
          <w:trHeight w:val="638"/>
          <w:ins w:id="1163" w:author="Paola Manfre" w:date="2022-07-19T10:49:00Z"/>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437EBDC7" w14:textId="77777777" w:rsidR="00E32BA7" w:rsidRPr="007550A8" w:rsidRDefault="00E32BA7" w:rsidP="00577940">
            <w:pPr>
              <w:widowControl w:val="0"/>
              <w:autoSpaceDE w:val="0"/>
              <w:autoSpaceDN w:val="0"/>
              <w:adjustRightInd w:val="0"/>
              <w:jc w:val="center"/>
              <w:rPr>
                <w:ins w:id="1164" w:author="Paola Manfre" w:date="2022-07-19T10:49:00Z"/>
                <w:rFonts w:ascii="Times New Roman" w:hAnsi="Times New Roman"/>
                <w:bCs/>
                <w:color w:val="000000"/>
              </w:rPr>
            </w:pPr>
            <w:ins w:id="1165" w:author="Paola Manfre" w:date="2022-07-19T10:49:00Z">
              <w:r w:rsidRPr="007550A8">
                <w:rPr>
                  <w:bCs/>
                  <w:color w:val="000000"/>
                </w:rPr>
                <w:t>Portata del controllo</w:t>
              </w:r>
            </w:ins>
          </w:p>
        </w:tc>
        <w:tc>
          <w:tcPr>
            <w:tcW w:w="4135" w:type="pct"/>
            <w:shd w:val="clear" w:color="auto" w:fill="FFFFFF" w:themeFill="background1"/>
            <w:vAlign w:val="center"/>
          </w:tcPr>
          <w:p w14:paraId="704350DC" w14:textId="77777777" w:rsidR="00E32BA7" w:rsidRPr="007550A8" w:rsidRDefault="00E32BA7" w:rsidP="00577940">
            <w:pPr>
              <w:widowControl w:val="0"/>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66" w:author="Paola Manfre" w:date="2022-07-19T10:49:00Z"/>
                <w:rFonts w:ascii="Times New Roman" w:hAnsi="Times New Roman"/>
              </w:rPr>
            </w:pPr>
            <w:ins w:id="1167" w:author="Paola Manfre" w:date="2022-07-19T10:49:00Z">
              <w:r w:rsidRPr="007550A8">
                <w:t>La revisione prevede analisi documentali e procedurali anche attraverso visite in loco, ove possibile, al fine di verificare la legittimità e la regolarità delle spese sostenute dall’AG.</w:t>
              </w:r>
            </w:ins>
          </w:p>
        </w:tc>
      </w:tr>
      <w:tr w:rsidR="00E32BA7" w:rsidRPr="007550A8" w14:paraId="3843F350" w14:textId="77777777" w:rsidTr="00577940">
        <w:trPr>
          <w:trHeight w:val="1255"/>
          <w:ins w:id="1168" w:author="Paola Manfre" w:date="2022-07-19T10:49:00Z"/>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513CEAE0" w14:textId="77777777" w:rsidR="00E32BA7" w:rsidRPr="007550A8" w:rsidRDefault="00E32BA7" w:rsidP="00577940">
            <w:pPr>
              <w:widowControl w:val="0"/>
              <w:autoSpaceDE w:val="0"/>
              <w:autoSpaceDN w:val="0"/>
              <w:adjustRightInd w:val="0"/>
              <w:jc w:val="center"/>
              <w:rPr>
                <w:ins w:id="1169" w:author="Paola Manfre" w:date="2022-07-19T10:49:00Z"/>
                <w:rFonts w:ascii="Times New Roman" w:hAnsi="Times New Roman"/>
                <w:bCs/>
                <w:color w:val="000000"/>
              </w:rPr>
            </w:pPr>
            <w:ins w:id="1170" w:author="Paola Manfre" w:date="2022-07-19T10:49:00Z">
              <w:r w:rsidRPr="007550A8">
                <w:rPr>
                  <w:bCs/>
                  <w:color w:val="000000"/>
                </w:rPr>
                <w:t>Strumenti di lavoro</w:t>
              </w:r>
            </w:ins>
          </w:p>
        </w:tc>
        <w:tc>
          <w:tcPr>
            <w:tcW w:w="4135" w:type="pct"/>
            <w:shd w:val="clear" w:color="auto" w:fill="FFFFFF" w:themeFill="background1"/>
            <w:vAlign w:val="center"/>
          </w:tcPr>
          <w:p w14:paraId="290B7994" w14:textId="77777777" w:rsidR="00E32BA7" w:rsidRPr="007550A8" w:rsidRDefault="00E32BA7" w:rsidP="00577940">
            <w:pPr>
              <w:jc w:val="both"/>
              <w:cnfStyle w:val="000000000000" w:firstRow="0" w:lastRow="0" w:firstColumn="0" w:lastColumn="0" w:oddVBand="0" w:evenVBand="0" w:oddHBand="0" w:evenHBand="0" w:firstRowFirstColumn="0" w:firstRowLastColumn="0" w:lastRowFirstColumn="0" w:lastRowLastColumn="0"/>
              <w:rPr>
                <w:ins w:id="1171" w:author="Paola Manfre" w:date="2022-07-19T10:49:00Z"/>
                <w:rFonts w:ascii="Times New Roman" w:eastAsia="Times New Roman" w:hAnsi="Times New Roman"/>
              </w:rPr>
            </w:pPr>
            <w:ins w:id="1172" w:author="Paola Manfre" w:date="2022-07-19T10:49:00Z">
              <w:r w:rsidRPr="007550A8">
                <w:t>La metodologia di lavoro e le attività di audit sono quelle disciplinate nel Manuale delle procedure di audit con i relativi strumenti di lavoro allegati (verbali e check list specifiche in riferimento al tipo di operazione allegati al Manuale).</w:t>
              </w:r>
            </w:ins>
          </w:p>
        </w:tc>
      </w:tr>
      <w:tr w:rsidR="00E32BA7" w:rsidRPr="007550A8" w14:paraId="46375636" w14:textId="77777777" w:rsidTr="00577940">
        <w:trPr>
          <w:cnfStyle w:val="000000100000" w:firstRow="0" w:lastRow="0" w:firstColumn="0" w:lastColumn="0" w:oddVBand="0" w:evenVBand="0" w:oddHBand="1" w:evenHBand="0" w:firstRowFirstColumn="0" w:firstRowLastColumn="0" w:lastRowFirstColumn="0" w:lastRowLastColumn="0"/>
          <w:trHeight w:val="3433"/>
          <w:ins w:id="1173" w:author="Paola Manfre" w:date="2022-07-19T10:49:00Z"/>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21DA2805" w14:textId="77777777" w:rsidR="00E32BA7" w:rsidRPr="007550A8" w:rsidRDefault="00E32BA7" w:rsidP="00577940">
            <w:pPr>
              <w:widowControl w:val="0"/>
              <w:autoSpaceDE w:val="0"/>
              <w:autoSpaceDN w:val="0"/>
              <w:adjustRightInd w:val="0"/>
              <w:jc w:val="center"/>
              <w:rPr>
                <w:ins w:id="1174" w:author="Paola Manfre" w:date="2022-07-19T10:49:00Z"/>
                <w:rFonts w:ascii="Times New Roman" w:hAnsi="Times New Roman"/>
                <w:bCs/>
                <w:color w:val="000000"/>
              </w:rPr>
            </w:pPr>
            <w:ins w:id="1175" w:author="Paola Manfre" w:date="2022-07-19T10:49:00Z">
              <w:r w:rsidRPr="007550A8">
                <w:rPr>
                  <w:bCs/>
                  <w:color w:val="000000"/>
                </w:rPr>
                <w:t>Sintesi dell’attività prevista</w:t>
              </w:r>
            </w:ins>
          </w:p>
        </w:tc>
        <w:tc>
          <w:tcPr>
            <w:tcW w:w="4135" w:type="pct"/>
            <w:shd w:val="clear" w:color="auto" w:fill="FFFFFF" w:themeFill="background1"/>
            <w:vAlign w:val="center"/>
          </w:tcPr>
          <w:p w14:paraId="493E0721" w14:textId="77777777" w:rsidR="00E32BA7" w:rsidRPr="007550A8" w:rsidRDefault="00E32BA7" w:rsidP="00577940">
            <w:pPr>
              <w:widowControl w:val="0"/>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76" w:author="Paola Manfre" w:date="2022-07-19T10:49:00Z"/>
                <w:rFonts w:ascii="Times New Roman" w:hAnsi="Times New Roman"/>
              </w:rPr>
            </w:pPr>
            <w:ins w:id="1177" w:author="Paola Manfre" w:date="2022-07-19T10:49:00Z">
              <w:r w:rsidRPr="007550A8">
                <w:t>Il Servizio n. 12 dell’AA, incaricato di svolgere le attività di controllo sulle operazioni, procederà come segue:</w:t>
              </w:r>
            </w:ins>
          </w:p>
          <w:p w14:paraId="6BA4697B"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78" w:author="Paola Manfre" w:date="2022-07-19T10:49:00Z"/>
                <w:rFonts w:ascii="Times New Roman" w:hAnsi="Times New Roman"/>
              </w:rPr>
            </w:pPr>
            <w:ins w:id="1179" w:author="Paola Manfre" w:date="2022-07-19T10:49:00Z">
              <w:r w:rsidRPr="007550A8">
                <w:t>analisi desk della documentazione raccolta;</w:t>
              </w:r>
            </w:ins>
          </w:p>
          <w:p w14:paraId="1D6F947D"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80" w:author="Paola Manfre" w:date="2022-07-19T10:49:00Z"/>
                <w:rFonts w:ascii="Times New Roman" w:hAnsi="Times New Roman"/>
              </w:rPr>
            </w:pPr>
            <w:ins w:id="1181" w:author="Paola Manfre" w:date="2022-07-19T10:49:00Z">
              <w:r w:rsidRPr="007550A8">
                <w:t>audit in loco (ove possibile/necessari);</w:t>
              </w:r>
            </w:ins>
          </w:p>
          <w:p w14:paraId="5CA03C2D"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82" w:author="Paola Manfre" w:date="2022-07-19T10:49:00Z"/>
                <w:rFonts w:ascii="Times New Roman" w:hAnsi="Times New Roman"/>
              </w:rPr>
            </w:pPr>
            <w:ins w:id="1183" w:author="Paola Manfre" w:date="2022-07-19T10:49:00Z">
              <w:r w:rsidRPr="007550A8">
                <w:t>raccolta degli elementi probativi e valutazione dell’esito dell’audit;</w:t>
              </w:r>
            </w:ins>
          </w:p>
          <w:p w14:paraId="0A31701B"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84" w:author="Paola Manfre" w:date="2022-07-19T10:49:00Z"/>
                <w:rFonts w:ascii="Times New Roman" w:hAnsi="Times New Roman"/>
              </w:rPr>
            </w:pPr>
            <w:ins w:id="1185" w:author="Paola Manfre" w:date="2022-07-19T10:49:00Z">
              <w:r w:rsidRPr="007550A8">
                <w:t>compilazione della check list provvisoria del progetto campionato;</w:t>
              </w:r>
            </w:ins>
          </w:p>
          <w:p w14:paraId="25A6628C"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86" w:author="Paola Manfre" w:date="2022-07-19T10:49:00Z"/>
                <w:rFonts w:ascii="Times New Roman" w:hAnsi="Times New Roman"/>
              </w:rPr>
            </w:pPr>
            <w:ins w:id="1187" w:author="Paola Manfre" w:date="2022-07-19T10:49:00Z">
              <w:r w:rsidRPr="007550A8">
                <w:t>formalizzazione del Rapporto provvisorio di audit;</w:t>
              </w:r>
            </w:ins>
          </w:p>
          <w:p w14:paraId="7B1F6B2C"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88" w:author="Paola Manfre" w:date="2022-07-19T10:49:00Z"/>
                <w:rFonts w:ascii="Times New Roman" w:hAnsi="Times New Roman"/>
              </w:rPr>
            </w:pPr>
            <w:ins w:id="1189" w:author="Paola Manfre" w:date="2022-07-19T10:49:00Z">
              <w:r w:rsidRPr="007550A8">
                <w:t>contraddittorio;</w:t>
              </w:r>
            </w:ins>
          </w:p>
          <w:p w14:paraId="7F5F80C6"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90" w:author="Paola Manfre" w:date="2022-07-19T10:49:00Z"/>
                <w:rFonts w:ascii="Times New Roman" w:hAnsi="Times New Roman"/>
              </w:rPr>
            </w:pPr>
            <w:ins w:id="1191" w:author="Paola Manfre" w:date="2022-07-19T10:49:00Z">
              <w:r w:rsidRPr="007550A8">
                <w:t>compilazione della check list definitiva del progetto campionato;</w:t>
              </w:r>
            </w:ins>
          </w:p>
          <w:p w14:paraId="0DDC2DA2" w14:textId="77777777" w:rsidR="00E32BA7" w:rsidRPr="007550A8" w:rsidRDefault="00E32BA7" w:rsidP="00E32BA7">
            <w:pPr>
              <w:pStyle w:val="Paragrafoelenco"/>
              <w:numPr>
                <w:ilvl w:val="0"/>
                <w:numId w:val="35"/>
              </w:numPr>
              <w:cnfStyle w:val="000000100000" w:firstRow="0" w:lastRow="0" w:firstColumn="0" w:lastColumn="0" w:oddVBand="0" w:evenVBand="0" w:oddHBand="1" w:evenHBand="0" w:firstRowFirstColumn="0" w:firstRowLastColumn="0" w:lastRowFirstColumn="0" w:lastRowLastColumn="0"/>
              <w:rPr>
                <w:ins w:id="1192" w:author="Paola Manfre" w:date="2022-07-19T10:49:00Z"/>
                <w:rFonts w:ascii="Times New Roman" w:hAnsi="Times New Roman"/>
              </w:rPr>
            </w:pPr>
            <w:ins w:id="1193" w:author="Paola Manfre" w:date="2022-07-19T10:49:00Z">
              <w:r w:rsidRPr="007550A8">
                <w:t>formalizzazione del Rapporto definitivo di audit;</w:t>
              </w:r>
            </w:ins>
          </w:p>
          <w:p w14:paraId="52CF6383"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94" w:author="Paola Manfre" w:date="2022-07-19T10:49:00Z"/>
                <w:rFonts w:ascii="Times New Roman" w:hAnsi="Times New Roman"/>
              </w:rPr>
            </w:pPr>
            <w:ins w:id="1195" w:author="Paola Manfre" w:date="2022-07-19T10:49:00Z">
              <w:r w:rsidRPr="007550A8">
                <w:t>compilazione della check list di follow up del progetto campionato (se necessario)</w:t>
              </w:r>
            </w:ins>
          </w:p>
          <w:p w14:paraId="79297340" w14:textId="77777777" w:rsidR="00E32BA7" w:rsidRPr="007550A8" w:rsidRDefault="00E32BA7" w:rsidP="00E32BA7">
            <w:pPr>
              <w:pStyle w:val="Paragrafoelenco"/>
              <w:numPr>
                <w:ilvl w:val="0"/>
                <w:numId w:val="35"/>
              </w:numPr>
              <w:cnfStyle w:val="000000100000" w:firstRow="0" w:lastRow="0" w:firstColumn="0" w:lastColumn="0" w:oddVBand="0" w:evenVBand="0" w:oddHBand="1" w:evenHBand="0" w:firstRowFirstColumn="0" w:firstRowLastColumn="0" w:lastRowFirstColumn="0" w:lastRowLastColumn="0"/>
              <w:rPr>
                <w:ins w:id="1196" w:author="Paola Manfre" w:date="2022-07-19T10:49:00Z"/>
                <w:rFonts w:ascii="Times New Roman" w:hAnsi="Times New Roman"/>
              </w:rPr>
            </w:pPr>
            <w:ins w:id="1197" w:author="Paola Manfre" w:date="2022-07-19T10:49:00Z">
              <w:r w:rsidRPr="007550A8">
                <w:t>formalizzazione del Rapporto di follow up del progetto campionato (se necessario).</w:t>
              </w:r>
            </w:ins>
          </w:p>
        </w:tc>
      </w:tr>
      <w:tr w:rsidR="00E32BA7" w:rsidRPr="007550A8" w14:paraId="4424A774" w14:textId="77777777" w:rsidTr="00577940">
        <w:trPr>
          <w:trHeight w:val="970"/>
          <w:ins w:id="1198" w:author="Paola Manfre" w:date="2022-07-19T10:49:00Z"/>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53F3281D" w14:textId="77777777" w:rsidR="00E32BA7" w:rsidRPr="007550A8" w:rsidRDefault="00E32BA7" w:rsidP="00577940">
            <w:pPr>
              <w:widowControl w:val="0"/>
              <w:autoSpaceDE w:val="0"/>
              <w:autoSpaceDN w:val="0"/>
              <w:adjustRightInd w:val="0"/>
              <w:jc w:val="center"/>
              <w:rPr>
                <w:ins w:id="1199" w:author="Paola Manfre" w:date="2022-07-19T10:49:00Z"/>
                <w:rFonts w:ascii="Times New Roman" w:hAnsi="Times New Roman"/>
                <w:bCs/>
                <w:color w:val="000000"/>
              </w:rPr>
            </w:pPr>
            <w:ins w:id="1200" w:author="Paola Manfre" w:date="2022-07-19T10:49:00Z">
              <w:r w:rsidRPr="007550A8">
                <w:rPr>
                  <w:bCs/>
                  <w:color w:val="000000"/>
                </w:rPr>
                <w:t>Modalità di controllo di qualità</w:t>
              </w:r>
            </w:ins>
          </w:p>
        </w:tc>
        <w:tc>
          <w:tcPr>
            <w:tcW w:w="4135" w:type="pct"/>
            <w:shd w:val="clear" w:color="auto" w:fill="FFFFFF" w:themeFill="background1"/>
            <w:vAlign w:val="center"/>
          </w:tcPr>
          <w:p w14:paraId="3256B9DA" w14:textId="77777777" w:rsidR="00E32BA7" w:rsidRPr="007550A8" w:rsidRDefault="00E32BA7" w:rsidP="00577940">
            <w:pPr>
              <w:jc w:val="both"/>
              <w:cnfStyle w:val="000000000000" w:firstRow="0" w:lastRow="0" w:firstColumn="0" w:lastColumn="0" w:oddVBand="0" w:evenVBand="0" w:oddHBand="0" w:evenHBand="0" w:firstRowFirstColumn="0" w:firstRowLastColumn="0" w:lastRowFirstColumn="0" w:lastRowLastColumn="0"/>
              <w:rPr>
                <w:ins w:id="1201" w:author="Paola Manfre" w:date="2022-07-19T10:49:00Z"/>
                <w:rFonts w:ascii="Times New Roman" w:eastAsia="Times New Roman" w:hAnsi="Times New Roman"/>
              </w:rPr>
            </w:pPr>
            <w:ins w:id="1202" w:author="Paola Manfre" w:date="2022-07-19T10:49:00Z">
              <w:r w:rsidRPr="007550A8">
                <w:t>I Rapporti di audit, provvisori e definitivi, nonché di follow up, sono sottoposti a revisione di qualità da parte dell’Area 14 dell’AA.</w:t>
              </w:r>
            </w:ins>
          </w:p>
        </w:tc>
      </w:tr>
    </w:tbl>
    <w:p w14:paraId="4D38DD04" w14:textId="77777777" w:rsidR="00E32BA7" w:rsidRDefault="00E32BA7" w:rsidP="00E32BA7">
      <w:pPr>
        <w:widowControl w:val="0"/>
        <w:autoSpaceDE w:val="0"/>
        <w:autoSpaceDN w:val="0"/>
        <w:adjustRightInd w:val="0"/>
        <w:jc w:val="both"/>
        <w:rPr>
          <w:ins w:id="1203" w:author="Paola Manfre" w:date="2022-07-19T10:49:00Z"/>
          <w:sz w:val="22"/>
          <w:szCs w:val="22"/>
        </w:rPr>
      </w:pPr>
    </w:p>
    <w:p w14:paraId="1983AE0F" w14:textId="77777777" w:rsidR="00E32BA7" w:rsidRDefault="00E32BA7" w:rsidP="00E32BA7">
      <w:pPr>
        <w:rPr>
          <w:ins w:id="1204" w:author="Paola Manfre" w:date="2022-07-19T10:49:00Z"/>
          <w:sz w:val="22"/>
          <w:szCs w:val="22"/>
        </w:rPr>
      </w:pPr>
      <w:ins w:id="1205" w:author="Paola Manfre" w:date="2022-07-19T10:49:00Z">
        <w:r>
          <w:rPr>
            <w:sz w:val="22"/>
            <w:szCs w:val="22"/>
          </w:rPr>
          <w:br w:type="page"/>
        </w:r>
      </w:ins>
    </w:p>
    <w:p w14:paraId="6BB9337D" w14:textId="77777777" w:rsidR="00E32BA7" w:rsidRPr="00577940" w:rsidRDefault="00E32BA7" w:rsidP="00E32BA7">
      <w:pPr>
        <w:widowControl w:val="0"/>
        <w:autoSpaceDE w:val="0"/>
        <w:autoSpaceDN w:val="0"/>
        <w:adjustRightInd w:val="0"/>
        <w:jc w:val="both"/>
        <w:rPr>
          <w:ins w:id="1206" w:author="Paola Manfre" w:date="2022-07-19T10:49:00Z"/>
          <w:sz w:val="22"/>
          <w:szCs w:val="22"/>
        </w:rPr>
      </w:pPr>
    </w:p>
    <w:tbl>
      <w:tblPr>
        <w:tblStyle w:val="Grigliatabella1"/>
        <w:tblW w:w="97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722"/>
        <w:gridCol w:w="8054"/>
      </w:tblGrid>
      <w:tr w:rsidR="00E32BA7" w:rsidRPr="007550A8" w14:paraId="41263CB1" w14:textId="77777777" w:rsidTr="00577940">
        <w:trPr>
          <w:trHeight w:val="462"/>
          <w:ins w:id="1207" w:author="Paola Manfre" w:date="2022-07-19T10:49:00Z"/>
        </w:trPr>
        <w:tc>
          <w:tcPr>
            <w:tcW w:w="9776" w:type="dxa"/>
            <w:gridSpan w:val="2"/>
            <w:shd w:val="clear" w:color="auto" w:fill="DBE5F1" w:themeFill="accent1" w:themeFillTint="33"/>
            <w:vAlign w:val="center"/>
          </w:tcPr>
          <w:p w14:paraId="3AF92B89" w14:textId="77777777" w:rsidR="00E32BA7" w:rsidRPr="007550A8" w:rsidRDefault="00E32BA7" w:rsidP="00577940">
            <w:pPr>
              <w:widowControl w:val="0"/>
              <w:autoSpaceDE w:val="0"/>
              <w:autoSpaceDN w:val="0"/>
              <w:adjustRightInd w:val="0"/>
              <w:spacing w:before="40" w:after="40"/>
              <w:jc w:val="center"/>
              <w:rPr>
                <w:ins w:id="1208" w:author="Paola Manfre" w:date="2022-07-19T10:49:00Z"/>
                <w:rFonts w:ascii="Times New Roman" w:hAnsi="Times New Roman"/>
                <w:b/>
                <w:bCs/>
                <w:iCs/>
              </w:rPr>
            </w:pPr>
            <w:bookmarkStart w:id="1209" w:name="_Hlk98504309"/>
            <w:ins w:id="1210" w:author="Paola Manfre" w:date="2022-07-19T10:49:00Z">
              <w:r w:rsidRPr="007550A8">
                <w:rPr>
                  <w:b/>
                  <w:bCs/>
                  <w:iCs/>
                </w:rPr>
                <w:t xml:space="preserve">Audit dei conti </w:t>
              </w:r>
            </w:ins>
          </w:p>
          <w:p w14:paraId="0407FA9E" w14:textId="5088FD24" w:rsidR="00E32BA7" w:rsidRPr="007550A8" w:rsidRDefault="00E32BA7" w:rsidP="00577940">
            <w:pPr>
              <w:widowControl w:val="0"/>
              <w:autoSpaceDE w:val="0"/>
              <w:autoSpaceDN w:val="0"/>
              <w:adjustRightInd w:val="0"/>
              <w:spacing w:before="40" w:after="40"/>
              <w:jc w:val="center"/>
              <w:rPr>
                <w:ins w:id="1211" w:author="Paola Manfre" w:date="2022-07-19T10:49:00Z"/>
                <w:rFonts w:ascii="Times New Roman" w:hAnsi="Times New Roman"/>
                <w:b/>
                <w:bCs/>
                <w:i/>
              </w:rPr>
            </w:pPr>
            <w:ins w:id="1212" w:author="Paola Manfre" w:date="2022-07-19T10:49:00Z">
              <w:r w:rsidRPr="007550A8">
                <w:rPr>
                  <w:b/>
                  <w:bCs/>
                  <w:iCs/>
                </w:rPr>
                <w:t>esercizio contabile 01/07/</w:t>
              </w:r>
            </w:ins>
            <w:proofErr w:type="spellStart"/>
            <w:ins w:id="1213" w:author="Paola Manfre" w:date="2022-07-19T10:53:00Z">
              <w:r w:rsidR="00393545" w:rsidRPr="007550A8">
                <w:rPr>
                  <w:b/>
                  <w:bCs/>
                  <w:iCs/>
                </w:rPr>
                <w:t>xxxx</w:t>
              </w:r>
            </w:ins>
            <w:proofErr w:type="spellEnd"/>
            <w:ins w:id="1214" w:author="Paola Manfre" w:date="2022-07-19T10:49:00Z">
              <w:r w:rsidRPr="007550A8">
                <w:rPr>
                  <w:b/>
                  <w:bCs/>
                  <w:iCs/>
                </w:rPr>
                <w:t xml:space="preserve"> – 30/06/</w:t>
              </w:r>
            </w:ins>
            <w:proofErr w:type="spellStart"/>
            <w:ins w:id="1215" w:author="Paola Manfre" w:date="2022-07-19T10:53:00Z">
              <w:r w:rsidR="00393545" w:rsidRPr="007550A8">
                <w:rPr>
                  <w:b/>
                  <w:bCs/>
                  <w:iCs/>
                </w:rPr>
                <w:t>xxxx</w:t>
              </w:r>
            </w:ins>
            <w:proofErr w:type="spellEnd"/>
          </w:p>
        </w:tc>
      </w:tr>
      <w:tr w:rsidR="00E32BA7" w:rsidRPr="007550A8" w14:paraId="1258448A" w14:textId="77777777" w:rsidTr="00577940">
        <w:trPr>
          <w:trHeight w:val="890"/>
          <w:ins w:id="1216" w:author="Paola Manfre" w:date="2022-07-19T10:49:00Z"/>
        </w:trPr>
        <w:tc>
          <w:tcPr>
            <w:tcW w:w="1722" w:type="dxa"/>
            <w:vAlign w:val="center"/>
          </w:tcPr>
          <w:p w14:paraId="72F31C1A" w14:textId="77777777" w:rsidR="00E32BA7" w:rsidRPr="007550A8" w:rsidRDefault="00E32BA7" w:rsidP="00577940">
            <w:pPr>
              <w:widowControl w:val="0"/>
              <w:autoSpaceDE w:val="0"/>
              <w:autoSpaceDN w:val="0"/>
              <w:adjustRightInd w:val="0"/>
              <w:jc w:val="center"/>
              <w:rPr>
                <w:ins w:id="1217" w:author="Paola Manfre" w:date="2022-07-19T10:49:00Z"/>
                <w:rFonts w:ascii="Times New Roman" w:hAnsi="Times New Roman"/>
                <w:color w:val="000000"/>
              </w:rPr>
            </w:pPr>
            <w:ins w:id="1218" w:author="Paola Manfre" w:date="2022-07-19T10:49:00Z">
              <w:r w:rsidRPr="007550A8">
                <w:rPr>
                  <w:bCs/>
                  <w:color w:val="000000"/>
                </w:rPr>
                <w:t>Autorità sottoposta ad Audit</w:t>
              </w:r>
            </w:ins>
          </w:p>
        </w:tc>
        <w:tc>
          <w:tcPr>
            <w:tcW w:w="8054" w:type="dxa"/>
            <w:vAlign w:val="center"/>
          </w:tcPr>
          <w:p w14:paraId="738A0E6C" w14:textId="77777777" w:rsidR="00E32BA7" w:rsidRPr="007550A8" w:rsidRDefault="00E32BA7" w:rsidP="00DA0FCF">
            <w:pPr>
              <w:widowControl w:val="0"/>
              <w:autoSpaceDE w:val="0"/>
              <w:autoSpaceDN w:val="0"/>
              <w:adjustRightInd w:val="0"/>
              <w:spacing w:before="40" w:after="40"/>
              <w:rPr>
                <w:ins w:id="1219" w:author="Paola Manfre" w:date="2022-07-19T10:49:00Z"/>
                <w:rFonts w:ascii="Times New Roman" w:eastAsia="Times New Roman" w:hAnsi="Times New Roman"/>
              </w:rPr>
            </w:pPr>
            <w:ins w:id="1220" w:author="Paola Manfre" w:date="2022-07-19T10:49:00Z">
              <w:r w:rsidRPr="007550A8">
                <w:t>Autorità di Gestione (Dipartimento regionale della Programmazione).</w:t>
              </w:r>
            </w:ins>
          </w:p>
        </w:tc>
      </w:tr>
      <w:tr w:rsidR="00E32BA7" w:rsidRPr="007550A8" w14:paraId="6A28BE3E" w14:textId="77777777" w:rsidTr="00577940">
        <w:trPr>
          <w:trHeight w:val="973"/>
          <w:ins w:id="1221" w:author="Paola Manfre" w:date="2022-07-19T10:49:00Z"/>
        </w:trPr>
        <w:tc>
          <w:tcPr>
            <w:tcW w:w="1722" w:type="dxa"/>
            <w:vAlign w:val="center"/>
          </w:tcPr>
          <w:p w14:paraId="5F4A2CFC" w14:textId="77777777" w:rsidR="00E32BA7" w:rsidRPr="007550A8" w:rsidRDefault="00E32BA7" w:rsidP="00577940">
            <w:pPr>
              <w:widowControl w:val="0"/>
              <w:autoSpaceDE w:val="0"/>
              <w:autoSpaceDN w:val="0"/>
              <w:adjustRightInd w:val="0"/>
              <w:jc w:val="center"/>
              <w:rPr>
                <w:ins w:id="1222" w:author="Paola Manfre" w:date="2022-07-19T10:49:00Z"/>
                <w:rFonts w:ascii="Times New Roman" w:hAnsi="Times New Roman"/>
              </w:rPr>
            </w:pPr>
            <w:ins w:id="1223" w:author="Paola Manfre" w:date="2022-07-19T10:49:00Z">
              <w:r w:rsidRPr="007550A8">
                <w:rPr>
                  <w:bCs/>
                </w:rPr>
                <w:t>Ambito specifico dell’audit</w:t>
              </w:r>
            </w:ins>
          </w:p>
        </w:tc>
        <w:tc>
          <w:tcPr>
            <w:tcW w:w="8054" w:type="dxa"/>
            <w:vAlign w:val="center"/>
          </w:tcPr>
          <w:p w14:paraId="3BACAAFF" w14:textId="77777777" w:rsidR="00E32BA7" w:rsidRPr="007550A8" w:rsidRDefault="00E32BA7" w:rsidP="00577940">
            <w:pPr>
              <w:widowControl w:val="0"/>
              <w:autoSpaceDE w:val="0"/>
              <w:autoSpaceDN w:val="0"/>
              <w:adjustRightInd w:val="0"/>
              <w:spacing w:before="40" w:after="40"/>
              <w:jc w:val="both"/>
              <w:rPr>
                <w:ins w:id="1224" w:author="Paola Manfre" w:date="2022-07-19T10:49:00Z"/>
                <w:rFonts w:ascii="Times New Roman" w:eastAsia="Times New Roman" w:hAnsi="Times New Roman"/>
              </w:rPr>
            </w:pPr>
            <w:ins w:id="1225" w:author="Paola Manfre" w:date="2022-07-19T10:49:00Z">
              <w:r w:rsidRPr="007550A8">
                <w:t>L’audit riguarda la verifica sui Conti predisposti dall’AG, per accertarne la conformità al Regolamento (UE) 897/2014 ed al Regolamento finanziario n. 1046/2018.</w:t>
              </w:r>
            </w:ins>
          </w:p>
        </w:tc>
      </w:tr>
      <w:tr w:rsidR="00E32BA7" w:rsidRPr="007550A8" w14:paraId="057A113D" w14:textId="77777777" w:rsidTr="00577940">
        <w:trPr>
          <w:trHeight w:val="547"/>
          <w:ins w:id="1226" w:author="Paola Manfre" w:date="2022-07-19T10:49:00Z"/>
        </w:trPr>
        <w:tc>
          <w:tcPr>
            <w:tcW w:w="1722" w:type="dxa"/>
            <w:vAlign w:val="center"/>
          </w:tcPr>
          <w:p w14:paraId="381746E9" w14:textId="77777777" w:rsidR="00E32BA7" w:rsidRPr="007550A8" w:rsidRDefault="00E32BA7" w:rsidP="00577940">
            <w:pPr>
              <w:widowControl w:val="0"/>
              <w:autoSpaceDE w:val="0"/>
              <w:autoSpaceDN w:val="0"/>
              <w:adjustRightInd w:val="0"/>
              <w:jc w:val="center"/>
              <w:rPr>
                <w:ins w:id="1227" w:author="Paola Manfre" w:date="2022-07-19T10:49:00Z"/>
                <w:rFonts w:ascii="Times New Roman" w:hAnsi="Times New Roman"/>
              </w:rPr>
            </w:pPr>
            <w:ins w:id="1228" w:author="Paola Manfre" w:date="2022-07-19T10:49:00Z">
              <w:r w:rsidRPr="007550A8">
                <w:rPr>
                  <w:bCs/>
                </w:rPr>
                <w:t>Obiettivi dell’audit</w:t>
              </w:r>
            </w:ins>
          </w:p>
        </w:tc>
        <w:tc>
          <w:tcPr>
            <w:tcW w:w="8054" w:type="dxa"/>
            <w:vAlign w:val="center"/>
          </w:tcPr>
          <w:p w14:paraId="7008322E" w14:textId="77777777" w:rsidR="00E32BA7" w:rsidRPr="007550A8" w:rsidRDefault="00E32BA7" w:rsidP="00577940">
            <w:pPr>
              <w:widowControl w:val="0"/>
              <w:autoSpaceDE w:val="0"/>
              <w:autoSpaceDN w:val="0"/>
              <w:adjustRightInd w:val="0"/>
              <w:spacing w:before="40" w:after="40"/>
              <w:jc w:val="both"/>
              <w:rPr>
                <w:ins w:id="1229" w:author="Paola Manfre" w:date="2022-07-19T10:49:00Z"/>
                <w:rFonts w:ascii="Times New Roman" w:eastAsia="Times New Roman" w:hAnsi="Times New Roman"/>
              </w:rPr>
            </w:pPr>
            <w:ins w:id="1230" w:author="Paola Manfre" w:date="2022-07-19T10:49:00Z">
              <w:r w:rsidRPr="007550A8">
                <w:t>Ottenere ragionevoli garanzie che i conti annuali, compresi i dati degli importi recuperabili, recuperati e ridotti a seguito della soppressione totale o parziale del contributo a favore di un progetto o del programma, l’AA accerta se i conti forniscano un quadro fedele, le relative operazioni siano legittime e regolari e i sistemi di controllo opportunamente predisposti funzionino.</w:t>
              </w:r>
            </w:ins>
          </w:p>
        </w:tc>
      </w:tr>
      <w:tr w:rsidR="00E32BA7" w:rsidRPr="007550A8" w14:paraId="52DEE03D" w14:textId="77777777" w:rsidTr="00577940">
        <w:trPr>
          <w:trHeight w:val="707"/>
          <w:ins w:id="1231" w:author="Paola Manfre" w:date="2022-07-19T10:49:00Z"/>
        </w:trPr>
        <w:tc>
          <w:tcPr>
            <w:tcW w:w="1722" w:type="dxa"/>
            <w:vAlign w:val="center"/>
          </w:tcPr>
          <w:p w14:paraId="36F414D2" w14:textId="77777777" w:rsidR="00E32BA7" w:rsidRPr="007550A8" w:rsidRDefault="00E32BA7" w:rsidP="00577940">
            <w:pPr>
              <w:widowControl w:val="0"/>
              <w:autoSpaceDE w:val="0"/>
              <w:autoSpaceDN w:val="0"/>
              <w:adjustRightInd w:val="0"/>
              <w:jc w:val="center"/>
              <w:rPr>
                <w:ins w:id="1232" w:author="Paola Manfre" w:date="2022-07-19T10:49:00Z"/>
                <w:rFonts w:ascii="Times New Roman" w:hAnsi="Times New Roman"/>
                <w:color w:val="000000"/>
              </w:rPr>
            </w:pPr>
            <w:ins w:id="1233" w:author="Paola Manfre" w:date="2022-07-19T10:49:00Z">
              <w:r w:rsidRPr="007550A8">
                <w:rPr>
                  <w:bCs/>
                  <w:color w:val="000000"/>
                </w:rPr>
                <w:t>Portata del controllo</w:t>
              </w:r>
            </w:ins>
          </w:p>
        </w:tc>
        <w:tc>
          <w:tcPr>
            <w:tcW w:w="8054" w:type="dxa"/>
            <w:vAlign w:val="center"/>
          </w:tcPr>
          <w:p w14:paraId="4CCF96F4" w14:textId="77777777" w:rsidR="00E32BA7" w:rsidRPr="007550A8" w:rsidRDefault="00E32BA7" w:rsidP="00577940">
            <w:pPr>
              <w:widowControl w:val="0"/>
              <w:autoSpaceDE w:val="0"/>
              <w:autoSpaceDN w:val="0"/>
              <w:adjustRightInd w:val="0"/>
              <w:spacing w:before="40" w:after="40"/>
              <w:jc w:val="both"/>
              <w:rPr>
                <w:ins w:id="1234" w:author="Paola Manfre" w:date="2022-07-19T10:49:00Z"/>
                <w:rFonts w:ascii="Times New Roman" w:eastAsia="Times New Roman" w:hAnsi="Times New Roman"/>
                <w:iCs/>
                <w:color w:val="3F3F3F"/>
              </w:rPr>
            </w:pPr>
            <w:ins w:id="1235" w:author="Paola Manfre" w:date="2022-07-19T10:49:00Z">
              <w:r w:rsidRPr="007550A8">
                <w:t>La revisione prevede analisi documentali e procedurali anche attraverso visite in loco sugli organismi sottoposti a controllo, colloqui con il personale chiave e verifiche di conformità.</w:t>
              </w:r>
            </w:ins>
          </w:p>
        </w:tc>
      </w:tr>
      <w:tr w:rsidR="00E32BA7" w:rsidRPr="007550A8" w14:paraId="10BE67B4" w14:textId="77777777" w:rsidTr="00577940">
        <w:trPr>
          <w:trHeight w:val="525"/>
          <w:ins w:id="1236" w:author="Paola Manfre" w:date="2022-07-19T10:49:00Z"/>
        </w:trPr>
        <w:tc>
          <w:tcPr>
            <w:tcW w:w="1722" w:type="dxa"/>
            <w:vAlign w:val="center"/>
          </w:tcPr>
          <w:p w14:paraId="4B4D5695" w14:textId="77777777" w:rsidR="00E32BA7" w:rsidRPr="007550A8" w:rsidRDefault="00E32BA7" w:rsidP="00577940">
            <w:pPr>
              <w:widowControl w:val="0"/>
              <w:autoSpaceDE w:val="0"/>
              <w:autoSpaceDN w:val="0"/>
              <w:adjustRightInd w:val="0"/>
              <w:jc w:val="center"/>
              <w:rPr>
                <w:ins w:id="1237" w:author="Paola Manfre" w:date="2022-07-19T10:49:00Z"/>
                <w:rFonts w:ascii="Times New Roman" w:hAnsi="Times New Roman"/>
                <w:color w:val="000000"/>
              </w:rPr>
            </w:pPr>
            <w:ins w:id="1238" w:author="Paola Manfre" w:date="2022-07-19T10:49:00Z">
              <w:r w:rsidRPr="007550A8">
                <w:rPr>
                  <w:bCs/>
                  <w:color w:val="000000"/>
                </w:rPr>
                <w:t>Rischi</w:t>
              </w:r>
            </w:ins>
          </w:p>
        </w:tc>
        <w:tc>
          <w:tcPr>
            <w:tcW w:w="8054" w:type="dxa"/>
            <w:vAlign w:val="center"/>
          </w:tcPr>
          <w:p w14:paraId="70FF6479" w14:textId="77777777" w:rsidR="00E32BA7" w:rsidRPr="007550A8" w:rsidRDefault="00E32BA7" w:rsidP="00577940">
            <w:pPr>
              <w:widowControl w:val="0"/>
              <w:autoSpaceDE w:val="0"/>
              <w:autoSpaceDN w:val="0"/>
              <w:adjustRightInd w:val="0"/>
              <w:spacing w:before="40" w:after="40"/>
              <w:jc w:val="both"/>
              <w:rPr>
                <w:ins w:id="1239" w:author="Paola Manfre" w:date="2022-07-19T10:49:00Z"/>
                <w:rFonts w:ascii="Times New Roman" w:eastAsia="Times New Roman" w:hAnsi="Times New Roman"/>
              </w:rPr>
            </w:pPr>
            <w:ins w:id="1240" w:author="Paola Manfre" w:date="2022-07-19T10:49:00Z">
              <w:r w:rsidRPr="007550A8">
                <w:t>Da valutare in seguito alla definizione delle attività programmate e rispetto all’eventuale individuazione di spesa irregolare.</w:t>
              </w:r>
            </w:ins>
          </w:p>
        </w:tc>
      </w:tr>
      <w:tr w:rsidR="00E32BA7" w:rsidRPr="007550A8" w14:paraId="2604EF33" w14:textId="77777777" w:rsidTr="00577940">
        <w:trPr>
          <w:trHeight w:val="833"/>
          <w:ins w:id="1241" w:author="Paola Manfre" w:date="2022-07-19T10:49:00Z"/>
        </w:trPr>
        <w:tc>
          <w:tcPr>
            <w:tcW w:w="1722" w:type="dxa"/>
            <w:vAlign w:val="center"/>
          </w:tcPr>
          <w:p w14:paraId="739D0DAC" w14:textId="77777777" w:rsidR="00E32BA7" w:rsidRPr="007550A8" w:rsidRDefault="00E32BA7" w:rsidP="00577940">
            <w:pPr>
              <w:widowControl w:val="0"/>
              <w:autoSpaceDE w:val="0"/>
              <w:autoSpaceDN w:val="0"/>
              <w:adjustRightInd w:val="0"/>
              <w:jc w:val="center"/>
              <w:rPr>
                <w:ins w:id="1242" w:author="Paola Manfre" w:date="2022-07-19T10:49:00Z"/>
                <w:rFonts w:ascii="Times New Roman" w:hAnsi="Times New Roman"/>
                <w:color w:val="000000"/>
              </w:rPr>
            </w:pPr>
            <w:ins w:id="1243" w:author="Paola Manfre" w:date="2022-07-19T10:49:00Z">
              <w:r w:rsidRPr="007550A8">
                <w:rPr>
                  <w:bCs/>
                  <w:color w:val="000000"/>
                </w:rPr>
                <w:t>Approccio di audit</w:t>
              </w:r>
            </w:ins>
          </w:p>
        </w:tc>
        <w:tc>
          <w:tcPr>
            <w:tcW w:w="8054" w:type="dxa"/>
            <w:vAlign w:val="center"/>
          </w:tcPr>
          <w:p w14:paraId="6B2282E8" w14:textId="77777777" w:rsidR="00E32BA7" w:rsidRPr="007550A8" w:rsidRDefault="00E32BA7" w:rsidP="00577940">
            <w:pPr>
              <w:widowControl w:val="0"/>
              <w:autoSpaceDE w:val="0"/>
              <w:autoSpaceDN w:val="0"/>
              <w:adjustRightInd w:val="0"/>
              <w:spacing w:before="40" w:after="40"/>
              <w:jc w:val="both"/>
              <w:rPr>
                <w:ins w:id="1244" w:author="Paola Manfre" w:date="2022-07-19T10:49:00Z"/>
                <w:rFonts w:ascii="Times New Roman" w:eastAsia="Times New Roman" w:hAnsi="Times New Roman"/>
              </w:rPr>
            </w:pPr>
            <w:ins w:id="1245" w:author="Paola Manfre" w:date="2022-07-19T10:49:00Z">
              <w:r w:rsidRPr="007550A8">
                <w:t xml:space="preserve">L’approccio di audit è </w:t>
              </w:r>
              <w:r w:rsidRPr="007550A8">
                <w:rPr>
                  <w:i/>
                  <w:iCs/>
                </w:rPr>
                <w:t xml:space="preserve">risk </w:t>
              </w:r>
              <w:proofErr w:type="spellStart"/>
              <w:r w:rsidRPr="007550A8">
                <w:rPr>
                  <w:i/>
                  <w:iCs/>
                </w:rPr>
                <w:t>based</w:t>
              </w:r>
              <w:proofErr w:type="spellEnd"/>
              <w:r w:rsidRPr="007550A8">
                <w:t xml:space="preserve"> finalizzato a fornire gli elementi probativi necessari ad assicurare la correttezza e la veridicità dei Conti ed all’emissione del Parere di audit.</w:t>
              </w:r>
            </w:ins>
          </w:p>
        </w:tc>
      </w:tr>
      <w:tr w:rsidR="00E32BA7" w:rsidRPr="007550A8" w14:paraId="58C1948C" w14:textId="77777777" w:rsidTr="00577940">
        <w:trPr>
          <w:trHeight w:val="622"/>
          <w:ins w:id="1246" w:author="Paola Manfre" w:date="2022-07-19T10:49:00Z"/>
        </w:trPr>
        <w:tc>
          <w:tcPr>
            <w:tcW w:w="1722" w:type="dxa"/>
            <w:vAlign w:val="center"/>
          </w:tcPr>
          <w:p w14:paraId="2659472E" w14:textId="77777777" w:rsidR="00E32BA7" w:rsidRPr="007550A8" w:rsidRDefault="00E32BA7" w:rsidP="00577940">
            <w:pPr>
              <w:widowControl w:val="0"/>
              <w:autoSpaceDE w:val="0"/>
              <w:autoSpaceDN w:val="0"/>
              <w:adjustRightInd w:val="0"/>
              <w:jc w:val="center"/>
              <w:rPr>
                <w:ins w:id="1247" w:author="Paola Manfre" w:date="2022-07-19T10:49:00Z"/>
                <w:rFonts w:ascii="Times New Roman" w:hAnsi="Times New Roman"/>
                <w:color w:val="000000"/>
              </w:rPr>
            </w:pPr>
            <w:ins w:id="1248" w:author="Paola Manfre" w:date="2022-07-19T10:49:00Z">
              <w:r w:rsidRPr="007550A8">
                <w:rPr>
                  <w:bCs/>
                  <w:color w:val="000000"/>
                </w:rPr>
                <w:t>Organizzazione</w:t>
              </w:r>
            </w:ins>
          </w:p>
        </w:tc>
        <w:tc>
          <w:tcPr>
            <w:tcW w:w="8054" w:type="dxa"/>
            <w:vAlign w:val="center"/>
          </w:tcPr>
          <w:p w14:paraId="4A0C6669" w14:textId="77777777" w:rsidR="00E32BA7" w:rsidRPr="007550A8" w:rsidRDefault="00E32BA7" w:rsidP="00577940">
            <w:pPr>
              <w:widowControl w:val="0"/>
              <w:autoSpaceDE w:val="0"/>
              <w:autoSpaceDN w:val="0"/>
              <w:adjustRightInd w:val="0"/>
              <w:spacing w:before="40" w:after="40"/>
              <w:jc w:val="both"/>
              <w:rPr>
                <w:ins w:id="1249" w:author="Paola Manfre" w:date="2022-07-19T10:49:00Z"/>
                <w:rFonts w:ascii="Times New Roman" w:eastAsia="Times New Roman" w:hAnsi="Times New Roman"/>
              </w:rPr>
            </w:pPr>
            <w:ins w:id="1250" w:author="Paola Manfre" w:date="2022-07-19T10:49:00Z">
              <w:r w:rsidRPr="007550A8">
                <w:t xml:space="preserve">L’attività di Audit sarà svolta dal Servizio di Controllo n. 12 dell’AA (con il supporto dell’A.T.) senza delega ad organismi esterni e dall’auditor del </w:t>
              </w:r>
              <w:proofErr w:type="spellStart"/>
              <w:r w:rsidRPr="007550A8">
                <w:t>GdR</w:t>
              </w:r>
              <w:proofErr w:type="spellEnd"/>
              <w:r w:rsidRPr="007550A8">
                <w:t xml:space="preserve"> sul territorio tunisino.</w:t>
              </w:r>
            </w:ins>
          </w:p>
        </w:tc>
      </w:tr>
      <w:tr w:rsidR="00E32BA7" w:rsidRPr="007550A8" w14:paraId="2B5DC5C1" w14:textId="77777777" w:rsidTr="00577940">
        <w:trPr>
          <w:trHeight w:val="871"/>
          <w:ins w:id="1251" w:author="Paola Manfre" w:date="2022-07-19T10:49:00Z"/>
        </w:trPr>
        <w:tc>
          <w:tcPr>
            <w:tcW w:w="1722" w:type="dxa"/>
            <w:vAlign w:val="center"/>
          </w:tcPr>
          <w:p w14:paraId="156CA6DD" w14:textId="77777777" w:rsidR="00E32BA7" w:rsidRPr="007550A8" w:rsidRDefault="00E32BA7" w:rsidP="00577940">
            <w:pPr>
              <w:widowControl w:val="0"/>
              <w:autoSpaceDE w:val="0"/>
              <w:autoSpaceDN w:val="0"/>
              <w:adjustRightInd w:val="0"/>
              <w:jc w:val="center"/>
              <w:rPr>
                <w:ins w:id="1252" w:author="Paola Manfre" w:date="2022-07-19T10:49:00Z"/>
                <w:rFonts w:ascii="Times New Roman" w:hAnsi="Times New Roman"/>
                <w:color w:val="000000"/>
              </w:rPr>
            </w:pPr>
            <w:ins w:id="1253" w:author="Paola Manfre" w:date="2022-07-19T10:49:00Z">
              <w:r w:rsidRPr="007550A8">
                <w:rPr>
                  <w:bCs/>
                  <w:color w:val="000000"/>
                </w:rPr>
                <w:t>Modalità di controllo di qualità</w:t>
              </w:r>
            </w:ins>
          </w:p>
        </w:tc>
        <w:tc>
          <w:tcPr>
            <w:tcW w:w="8054" w:type="dxa"/>
            <w:vAlign w:val="center"/>
          </w:tcPr>
          <w:p w14:paraId="044A2443" w14:textId="77777777" w:rsidR="00E32BA7" w:rsidRPr="007550A8" w:rsidRDefault="00E32BA7" w:rsidP="00577940">
            <w:pPr>
              <w:widowControl w:val="0"/>
              <w:autoSpaceDE w:val="0"/>
              <w:autoSpaceDN w:val="0"/>
              <w:adjustRightInd w:val="0"/>
              <w:spacing w:before="40" w:after="40"/>
              <w:jc w:val="both"/>
              <w:rPr>
                <w:ins w:id="1254" w:author="Paola Manfre" w:date="2022-07-19T10:49:00Z"/>
                <w:rFonts w:ascii="Times New Roman" w:hAnsi="Times New Roman"/>
              </w:rPr>
            </w:pPr>
            <w:ins w:id="1255" w:author="Paola Manfre" w:date="2022-07-19T10:49:00Z">
              <w:r w:rsidRPr="007550A8">
                <w:t>I rapporti di audit, provvisorio e definitivo, sono sottoposti a revisione di qualità da parte dell’Area 14 dell’AA.</w:t>
              </w:r>
            </w:ins>
          </w:p>
        </w:tc>
      </w:tr>
      <w:bookmarkEnd w:id="1209"/>
    </w:tbl>
    <w:p w14:paraId="4778456B" w14:textId="77777777" w:rsidR="00E32BA7" w:rsidRPr="00577940" w:rsidRDefault="00E32BA7" w:rsidP="00E32BA7">
      <w:pPr>
        <w:rPr>
          <w:ins w:id="1256" w:author="Paola Manfre" w:date="2022-07-19T10:49:00Z"/>
          <w:b/>
          <w:sz w:val="22"/>
          <w:szCs w:val="22"/>
        </w:rPr>
      </w:pPr>
      <w:ins w:id="1257" w:author="Paola Manfre" w:date="2022-07-19T10:49:00Z">
        <w:r w:rsidRPr="00577940">
          <w:rPr>
            <w:i/>
            <w:color w:val="000000"/>
            <w:sz w:val="22"/>
            <w:szCs w:val="22"/>
          </w:rPr>
          <w:br w:type="page"/>
        </w:r>
        <w:r w:rsidRPr="00577940">
          <w:rPr>
            <w:b/>
            <w:sz w:val="22"/>
            <w:szCs w:val="22"/>
          </w:rPr>
          <w:lastRenderedPageBreak/>
          <w:t>Pianificazione delle attività (calendario esemplificativo)</w:t>
        </w:r>
      </w:ins>
    </w:p>
    <w:p w14:paraId="6C0BFE93" w14:textId="3DDDDB15" w:rsidR="00E32BA7" w:rsidRPr="00577940" w:rsidRDefault="00E32BA7" w:rsidP="00E32BA7">
      <w:pPr>
        <w:widowControl w:val="0"/>
        <w:autoSpaceDE w:val="0"/>
        <w:autoSpaceDN w:val="0"/>
        <w:adjustRightInd w:val="0"/>
        <w:spacing w:before="240" w:after="240"/>
        <w:jc w:val="both"/>
        <w:rPr>
          <w:ins w:id="1258" w:author="Paola Manfre" w:date="2022-07-19T10:49:00Z"/>
          <w:sz w:val="22"/>
          <w:szCs w:val="22"/>
        </w:rPr>
      </w:pPr>
      <w:ins w:id="1259" w:author="Paola Manfre" w:date="2022-07-19T10:49:00Z">
        <w:r w:rsidRPr="001C2EC9">
          <w:rPr>
            <w:sz w:val="22"/>
            <w:szCs w:val="22"/>
            <w:rPrChange w:id="1260" w:author="Antonino Pumo" w:date="2022-07-20T11:31:00Z">
              <w:rPr>
                <w:sz w:val="22"/>
                <w:szCs w:val="22"/>
                <w:highlight w:val="yellow"/>
              </w:rPr>
            </w:rPrChange>
          </w:rPr>
          <w:t xml:space="preserve">Il giorno </w:t>
        </w:r>
      </w:ins>
      <w:proofErr w:type="spellStart"/>
      <w:ins w:id="1261" w:author="Paola Manfre" w:date="2022-07-19T10:50:00Z">
        <w:r w:rsidRPr="001C2EC9">
          <w:rPr>
            <w:sz w:val="22"/>
            <w:szCs w:val="22"/>
            <w:rPrChange w:id="1262" w:author="Antonino Pumo" w:date="2022-07-20T11:31:00Z">
              <w:rPr>
                <w:sz w:val="22"/>
                <w:szCs w:val="22"/>
                <w:highlight w:val="yellow"/>
              </w:rPr>
            </w:rPrChange>
          </w:rPr>
          <w:t>xxxx</w:t>
        </w:r>
      </w:ins>
      <w:proofErr w:type="spellEnd"/>
      <w:ins w:id="1263" w:author="Paola Manfre" w:date="2022-07-19T10:49:00Z">
        <w:r w:rsidRPr="001C2EC9">
          <w:rPr>
            <w:sz w:val="22"/>
            <w:szCs w:val="22"/>
            <w:rPrChange w:id="1264" w:author="Antonino Pumo" w:date="2022-07-20T11:31:00Z">
              <w:rPr>
                <w:sz w:val="22"/>
                <w:szCs w:val="22"/>
                <w:highlight w:val="yellow"/>
              </w:rPr>
            </w:rPrChange>
          </w:rPr>
          <w:t>, in videoconferenza/con scambio di e-mail</w:t>
        </w:r>
        <w:r w:rsidRPr="001C2EC9">
          <w:rPr>
            <w:sz w:val="22"/>
            <w:szCs w:val="22"/>
          </w:rPr>
          <w:t>,</w:t>
        </w:r>
        <w:r>
          <w:rPr>
            <w:sz w:val="22"/>
            <w:szCs w:val="22"/>
          </w:rPr>
          <w:t xml:space="preserve"> </w:t>
        </w:r>
        <w:r w:rsidRPr="00577940">
          <w:rPr>
            <w:sz w:val="22"/>
            <w:szCs w:val="22"/>
          </w:rPr>
          <w:t>viene condivisa dal “Gruppo di revisori” del Programma</w:t>
        </w:r>
        <w:r>
          <w:rPr>
            <w:sz w:val="22"/>
            <w:szCs w:val="22"/>
          </w:rPr>
          <w:t xml:space="preserve">, </w:t>
        </w:r>
      </w:ins>
      <w:ins w:id="1265" w:author="Paola Manfre" w:date="2022-07-19T10:50:00Z">
        <w:r w:rsidR="00393545">
          <w:rPr>
            <w:sz w:val="22"/>
            <w:szCs w:val="22"/>
          </w:rPr>
          <w:t>XXXX</w:t>
        </w:r>
      </w:ins>
      <w:ins w:id="1266" w:author="Paola Manfre" w:date="2022-07-19T10:49:00Z">
        <w:r>
          <w:rPr>
            <w:sz w:val="22"/>
            <w:szCs w:val="22"/>
          </w:rPr>
          <w:t xml:space="preserve">, Componente italiano, </w:t>
        </w:r>
      </w:ins>
      <w:proofErr w:type="spellStart"/>
      <w:ins w:id="1267" w:author="Paola Manfre" w:date="2022-07-19T10:50:00Z">
        <w:r w:rsidR="00393545">
          <w:rPr>
            <w:sz w:val="22"/>
            <w:szCs w:val="22"/>
          </w:rPr>
          <w:t>xxxxx</w:t>
        </w:r>
      </w:ins>
      <w:proofErr w:type="spellEnd"/>
      <w:ins w:id="1268" w:author="Paola Manfre" w:date="2022-07-19T10:49:00Z">
        <w:r>
          <w:rPr>
            <w:sz w:val="22"/>
            <w:szCs w:val="22"/>
          </w:rPr>
          <w:t xml:space="preserve">, componente tunisino, </w:t>
        </w:r>
        <w:r w:rsidRPr="00577940">
          <w:rPr>
            <w:sz w:val="22"/>
            <w:szCs w:val="22"/>
          </w:rPr>
          <w:t xml:space="preserve">la seguente pianificazione dell’attività di audit, determinando le priorità e gli obiettivi degli audit stessi. </w:t>
        </w:r>
        <w:r w:rsidRPr="00577940">
          <w:rPr>
            <w:sz w:val="22"/>
            <w:szCs w:val="22"/>
            <w:u w:val="single"/>
          </w:rPr>
          <w:t>Tale pianificazione potrà essere soggetta a variazioni in relazione alla complessità delle problematiche riscontrate e a causa di eventi che possono avere effetti sulle attività programmate</w:t>
        </w:r>
        <w:r w:rsidRPr="00577940">
          <w:rPr>
            <w:sz w:val="22"/>
            <w:szCs w:val="22"/>
          </w:rPr>
          <w:t>.</w:t>
        </w:r>
      </w:ins>
    </w:p>
    <w:tbl>
      <w:tblPr>
        <w:tblStyle w:val="Grigliatabella"/>
        <w:tblW w:w="991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2196"/>
        <w:gridCol w:w="5170"/>
        <w:gridCol w:w="2552"/>
      </w:tblGrid>
      <w:tr w:rsidR="00E32BA7" w:rsidRPr="002A7596" w14:paraId="3644E6AE" w14:textId="77777777" w:rsidTr="00577940">
        <w:trPr>
          <w:trHeight w:val="582"/>
          <w:ins w:id="1269" w:author="Paola Manfre" w:date="2022-07-19T10:49:00Z"/>
        </w:trPr>
        <w:tc>
          <w:tcPr>
            <w:tcW w:w="2196" w:type="dxa"/>
            <w:shd w:val="clear" w:color="auto" w:fill="D9D9D9" w:themeFill="background1" w:themeFillShade="D9"/>
            <w:vAlign w:val="center"/>
          </w:tcPr>
          <w:p w14:paraId="23322C0A" w14:textId="77777777" w:rsidR="00E32BA7" w:rsidRPr="00577940" w:rsidRDefault="00E32BA7" w:rsidP="00577940">
            <w:pPr>
              <w:pStyle w:val="Default"/>
              <w:spacing w:after="120"/>
              <w:jc w:val="center"/>
              <w:rPr>
                <w:ins w:id="1270" w:author="Paola Manfre" w:date="2022-07-19T10:49:00Z"/>
                <w:rFonts w:ascii="Times New Roman" w:hAnsi="Times New Roman" w:cs="Times New Roman"/>
                <w:b/>
                <w:bCs/>
                <w:sz w:val="20"/>
                <w:szCs w:val="20"/>
              </w:rPr>
            </w:pPr>
            <w:ins w:id="1271" w:author="Paola Manfre" w:date="2022-07-19T10:49:00Z">
              <w:r w:rsidRPr="00577940">
                <w:rPr>
                  <w:rFonts w:ascii="Times New Roman" w:hAnsi="Times New Roman" w:cs="Times New Roman"/>
                  <w:b/>
                  <w:bCs/>
                  <w:sz w:val="20"/>
                  <w:szCs w:val="20"/>
                </w:rPr>
                <w:t>Attività</w:t>
              </w:r>
            </w:ins>
          </w:p>
        </w:tc>
        <w:tc>
          <w:tcPr>
            <w:tcW w:w="5170" w:type="dxa"/>
            <w:shd w:val="clear" w:color="auto" w:fill="D9D9D9" w:themeFill="background1" w:themeFillShade="D9"/>
            <w:vAlign w:val="center"/>
          </w:tcPr>
          <w:p w14:paraId="56D03EFE" w14:textId="13544785" w:rsidR="00E32BA7" w:rsidRPr="00577940" w:rsidRDefault="00E32BA7" w:rsidP="00577940">
            <w:pPr>
              <w:pStyle w:val="Default"/>
              <w:spacing w:after="120"/>
              <w:jc w:val="center"/>
              <w:rPr>
                <w:ins w:id="1272" w:author="Paola Manfre" w:date="2022-07-19T10:49:00Z"/>
                <w:rFonts w:ascii="Times New Roman" w:hAnsi="Times New Roman" w:cs="Times New Roman"/>
                <w:b/>
                <w:bCs/>
                <w:sz w:val="20"/>
                <w:szCs w:val="20"/>
              </w:rPr>
            </w:pPr>
            <w:ins w:id="1273" w:author="Paola Manfre" w:date="2022-07-19T10:49:00Z">
              <w:r w:rsidRPr="00577940">
                <w:rPr>
                  <w:rFonts w:ascii="Times New Roman" w:hAnsi="Times New Roman" w:cs="Times New Roman"/>
                  <w:b/>
                  <w:bCs/>
                  <w:sz w:val="20"/>
                  <w:szCs w:val="20"/>
                </w:rPr>
                <w:t>Esercizio contabile 01/07/20</w:t>
              </w:r>
            </w:ins>
            <w:ins w:id="1274" w:author="Paola Manfre" w:date="2022-07-19T10:50:00Z">
              <w:r w:rsidR="00393545">
                <w:rPr>
                  <w:rFonts w:ascii="Times New Roman" w:hAnsi="Times New Roman" w:cs="Times New Roman"/>
                  <w:b/>
                  <w:bCs/>
                  <w:sz w:val="20"/>
                  <w:szCs w:val="20"/>
                </w:rPr>
                <w:t>xx</w:t>
              </w:r>
            </w:ins>
            <w:ins w:id="1275" w:author="Paola Manfre" w:date="2022-07-19T10:49:00Z">
              <w:r w:rsidRPr="00577940">
                <w:rPr>
                  <w:rFonts w:ascii="Times New Roman" w:hAnsi="Times New Roman" w:cs="Times New Roman"/>
                  <w:b/>
                  <w:bCs/>
                  <w:sz w:val="20"/>
                  <w:szCs w:val="20"/>
                </w:rPr>
                <w:t xml:space="preserve"> – 30/06/20</w:t>
              </w:r>
            </w:ins>
            <w:ins w:id="1276" w:author="Paola Manfre" w:date="2022-07-19T10:50:00Z">
              <w:r w:rsidR="00393545">
                <w:rPr>
                  <w:rFonts w:ascii="Times New Roman" w:hAnsi="Times New Roman" w:cs="Times New Roman"/>
                  <w:b/>
                  <w:bCs/>
                  <w:sz w:val="20"/>
                  <w:szCs w:val="20"/>
                </w:rPr>
                <w:t>xx</w:t>
              </w:r>
            </w:ins>
          </w:p>
        </w:tc>
        <w:tc>
          <w:tcPr>
            <w:tcW w:w="2552" w:type="dxa"/>
            <w:shd w:val="clear" w:color="auto" w:fill="D9D9D9" w:themeFill="background1" w:themeFillShade="D9"/>
            <w:vAlign w:val="center"/>
          </w:tcPr>
          <w:p w14:paraId="0E0D7B6E" w14:textId="77777777" w:rsidR="00E32BA7" w:rsidRPr="00577940" w:rsidRDefault="00E32BA7" w:rsidP="00577940">
            <w:pPr>
              <w:pStyle w:val="Default"/>
              <w:spacing w:after="120"/>
              <w:jc w:val="center"/>
              <w:rPr>
                <w:ins w:id="1277" w:author="Paola Manfre" w:date="2022-07-19T10:49:00Z"/>
                <w:rFonts w:ascii="Times New Roman" w:hAnsi="Times New Roman" w:cs="Times New Roman"/>
                <w:b/>
                <w:bCs/>
                <w:sz w:val="20"/>
                <w:szCs w:val="20"/>
              </w:rPr>
            </w:pPr>
            <w:ins w:id="1278" w:author="Paola Manfre" w:date="2022-07-19T10:49:00Z">
              <w:r w:rsidRPr="00577940">
                <w:rPr>
                  <w:rFonts w:ascii="Times New Roman" w:hAnsi="Times New Roman" w:cs="Times New Roman"/>
                  <w:b/>
                  <w:bCs/>
                  <w:sz w:val="20"/>
                  <w:szCs w:val="20"/>
                </w:rPr>
                <w:t>Note</w:t>
              </w:r>
            </w:ins>
          </w:p>
        </w:tc>
      </w:tr>
      <w:tr w:rsidR="00E32BA7" w:rsidRPr="002A7596" w14:paraId="032982BB" w14:textId="77777777" w:rsidTr="00577940">
        <w:trPr>
          <w:trHeight w:val="680"/>
          <w:ins w:id="1279" w:author="Paola Manfre" w:date="2022-07-19T10:49:00Z"/>
        </w:trPr>
        <w:tc>
          <w:tcPr>
            <w:tcW w:w="2196" w:type="dxa"/>
            <w:vAlign w:val="center"/>
            <w:hideMark/>
          </w:tcPr>
          <w:p w14:paraId="0C527223" w14:textId="77777777" w:rsidR="00E32BA7" w:rsidRPr="00577940" w:rsidRDefault="00E32BA7" w:rsidP="00577940">
            <w:pPr>
              <w:pStyle w:val="Default"/>
              <w:spacing w:before="20" w:after="20"/>
              <w:rPr>
                <w:ins w:id="1280" w:author="Paola Manfre" w:date="2022-07-19T10:49:00Z"/>
                <w:rFonts w:ascii="Times New Roman" w:hAnsi="Times New Roman" w:cs="Times New Roman"/>
                <w:sz w:val="20"/>
                <w:szCs w:val="20"/>
              </w:rPr>
            </w:pPr>
            <w:ins w:id="1281" w:author="Paola Manfre" w:date="2022-07-19T10:49:00Z">
              <w:r w:rsidRPr="00577940">
                <w:rPr>
                  <w:rFonts w:ascii="Times New Roman" w:hAnsi="Times New Roman" w:cs="Times New Roman"/>
                  <w:sz w:val="20"/>
                  <w:szCs w:val="20"/>
                </w:rPr>
                <w:t>Aggiornamento e riesame Strategia di audit</w:t>
              </w:r>
            </w:ins>
          </w:p>
        </w:tc>
        <w:tc>
          <w:tcPr>
            <w:tcW w:w="5170" w:type="dxa"/>
            <w:vAlign w:val="center"/>
            <w:hideMark/>
          </w:tcPr>
          <w:p w14:paraId="51F162C9" w14:textId="77777777" w:rsidR="00E32BA7" w:rsidRPr="00577940" w:rsidRDefault="00E32BA7" w:rsidP="00577940">
            <w:pPr>
              <w:pStyle w:val="Default"/>
              <w:spacing w:before="20" w:after="20"/>
              <w:rPr>
                <w:ins w:id="1282" w:author="Paola Manfre" w:date="2022-07-19T10:49:00Z"/>
                <w:rFonts w:ascii="Times New Roman" w:hAnsi="Times New Roman" w:cs="Times New Roman"/>
                <w:sz w:val="20"/>
                <w:szCs w:val="20"/>
              </w:rPr>
            </w:pPr>
            <w:ins w:id="1283" w:author="Paola Manfre" w:date="2022-07-19T10:49:00Z">
              <w:r w:rsidRPr="00577940">
                <w:rPr>
                  <w:rFonts w:ascii="Times New Roman" w:hAnsi="Times New Roman" w:cs="Times New Roman"/>
                  <w:sz w:val="20"/>
                  <w:szCs w:val="20"/>
                </w:rPr>
                <w:t>Annualmente - se è necessario nel corso dell’anno</w:t>
              </w:r>
            </w:ins>
          </w:p>
        </w:tc>
        <w:tc>
          <w:tcPr>
            <w:tcW w:w="2552" w:type="dxa"/>
            <w:vAlign w:val="center"/>
          </w:tcPr>
          <w:p w14:paraId="34678A18" w14:textId="16FEFB39" w:rsidR="00E32BA7" w:rsidRPr="00577940" w:rsidRDefault="00E32BA7" w:rsidP="00577940">
            <w:pPr>
              <w:pStyle w:val="Default"/>
              <w:spacing w:after="120"/>
              <w:rPr>
                <w:ins w:id="1284" w:author="Paola Manfre" w:date="2022-07-19T10:49:00Z"/>
                <w:rFonts w:ascii="Times New Roman" w:hAnsi="Times New Roman" w:cs="Times New Roman"/>
                <w:sz w:val="20"/>
                <w:szCs w:val="20"/>
              </w:rPr>
            </w:pPr>
            <w:ins w:id="1285" w:author="Paola Manfre" w:date="2022-07-19T10:49:00Z">
              <w:r w:rsidRPr="00577940">
                <w:rPr>
                  <w:rFonts w:ascii="Times New Roman" w:hAnsi="Times New Roman" w:cs="Times New Roman"/>
                  <w:sz w:val="20"/>
                  <w:szCs w:val="20"/>
                </w:rPr>
                <w:t xml:space="preserve">Si prevede il rilascio della nuova versione di norma entro il primo semestre </w:t>
              </w:r>
            </w:ins>
            <w:ins w:id="1286" w:author="Paola Manfre" w:date="2022-07-19T10:53:00Z">
              <w:r w:rsidR="00393545" w:rsidRPr="00DA0FCF">
                <w:rPr>
                  <w:rFonts w:ascii="Times New Roman" w:hAnsi="Times New Roman" w:cs="Times New Roman"/>
                  <w:b/>
                  <w:bCs/>
                  <w:i/>
                  <w:iCs/>
                  <w:sz w:val="20"/>
                  <w:szCs w:val="20"/>
                  <w:rPrChange w:id="1287" w:author="Paola Manfre" w:date="2022-07-19T10:56:00Z">
                    <w:rPr>
                      <w:rFonts w:ascii="Times New Roman" w:hAnsi="Times New Roman" w:cs="Times New Roman"/>
                      <w:sz w:val="20"/>
                      <w:szCs w:val="20"/>
                    </w:rPr>
                  </w:rPrChange>
                </w:rPr>
                <w:t>anno n</w:t>
              </w:r>
            </w:ins>
          </w:p>
        </w:tc>
      </w:tr>
      <w:tr w:rsidR="00E32BA7" w:rsidRPr="002A7596" w14:paraId="0B565EEC" w14:textId="77777777" w:rsidTr="00577940">
        <w:trPr>
          <w:trHeight w:val="575"/>
          <w:ins w:id="1288" w:author="Paola Manfre" w:date="2022-07-19T10:49:00Z"/>
        </w:trPr>
        <w:tc>
          <w:tcPr>
            <w:tcW w:w="2196" w:type="dxa"/>
            <w:vAlign w:val="center"/>
            <w:hideMark/>
          </w:tcPr>
          <w:p w14:paraId="6A88E266" w14:textId="77777777" w:rsidR="00E32BA7" w:rsidRPr="00577940" w:rsidRDefault="00E32BA7" w:rsidP="00577940">
            <w:pPr>
              <w:pStyle w:val="Default"/>
              <w:spacing w:before="20" w:after="20"/>
              <w:rPr>
                <w:ins w:id="1289" w:author="Paola Manfre" w:date="2022-07-19T10:49:00Z"/>
                <w:rFonts w:ascii="Times New Roman" w:hAnsi="Times New Roman" w:cs="Times New Roman"/>
                <w:sz w:val="20"/>
                <w:szCs w:val="20"/>
              </w:rPr>
            </w:pPr>
            <w:ins w:id="1290" w:author="Paola Manfre" w:date="2022-07-19T10:49:00Z">
              <w:r w:rsidRPr="00577940">
                <w:rPr>
                  <w:rFonts w:ascii="Times New Roman" w:hAnsi="Times New Roman" w:cs="Times New Roman"/>
                  <w:sz w:val="20"/>
                  <w:szCs w:val="20"/>
                </w:rPr>
                <w:t>Audit di sistema</w:t>
              </w:r>
            </w:ins>
          </w:p>
        </w:tc>
        <w:tc>
          <w:tcPr>
            <w:tcW w:w="5170" w:type="dxa"/>
            <w:vAlign w:val="center"/>
            <w:hideMark/>
          </w:tcPr>
          <w:p w14:paraId="2062522E" w14:textId="70D0EC81" w:rsidR="00E32BA7" w:rsidRPr="00577940" w:rsidRDefault="00E32BA7" w:rsidP="00577940">
            <w:pPr>
              <w:pStyle w:val="Default"/>
              <w:spacing w:before="20" w:after="20"/>
              <w:rPr>
                <w:ins w:id="1291" w:author="Paola Manfre" w:date="2022-07-19T10:49:00Z"/>
                <w:rFonts w:ascii="Times New Roman" w:hAnsi="Times New Roman" w:cs="Times New Roman"/>
                <w:sz w:val="20"/>
                <w:szCs w:val="20"/>
              </w:rPr>
            </w:pPr>
            <w:ins w:id="1292" w:author="Paola Manfre" w:date="2022-07-19T10:49:00Z">
              <w:r w:rsidRPr="00577940">
                <w:rPr>
                  <w:rFonts w:ascii="Times New Roman" w:hAnsi="Times New Roman" w:cs="Times New Roman"/>
                  <w:sz w:val="20"/>
                  <w:szCs w:val="20"/>
                </w:rPr>
                <w:t xml:space="preserve">Di norma entro la fine del primo semestre </w:t>
              </w:r>
            </w:ins>
            <w:ins w:id="1293" w:author="Paola Manfre" w:date="2022-07-19T10:54:00Z">
              <w:r w:rsidR="00393545">
                <w:rPr>
                  <w:rFonts w:ascii="Times New Roman" w:hAnsi="Times New Roman" w:cs="Times New Roman"/>
                  <w:sz w:val="20"/>
                  <w:szCs w:val="20"/>
                </w:rPr>
                <w:t>dell’</w:t>
              </w:r>
              <w:r w:rsidR="00393545" w:rsidRPr="00DA0FCF">
                <w:rPr>
                  <w:rFonts w:ascii="Times New Roman" w:hAnsi="Times New Roman" w:cs="Times New Roman"/>
                  <w:b/>
                  <w:bCs/>
                  <w:i/>
                  <w:iCs/>
                  <w:sz w:val="20"/>
                  <w:szCs w:val="20"/>
                  <w:rPrChange w:id="1294" w:author="Paola Manfre" w:date="2022-07-19T11:00:00Z">
                    <w:rPr>
                      <w:rFonts w:ascii="Times New Roman" w:hAnsi="Times New Roman" w:cs="Times New Roman"/>
                      <w:sz w:val="20"/>
                      <w:szCs w:val="20"/>
                    </w:rPr>
                  </w:rPrChange>
                </w:rPr>
                <w:t xml:space="preserve">anno n </w:t>
              </w:r>
            </w:ins>
          </w:p>
        </w:tc>
        <w:tc>
          <w:tcPr>
            <w:tcW w:w="2552" w:type="dxa"/>
            <w:vAlign w:val="center"/>
          </w:tcPr>
          <w:p w14:paraId="76F76122" w14:textId="6BD64FE9" w:rsidR="00E32BA7" w:rsidRPr="00577940" w:rsidRDefault="00E32BA7" w:rsidP="00577940">
            <w:pPr>
              <w:pStyle w:val="Default"/>
              <w:spacing w:after="120"/>
              <w:rPr>
                <w:ins w:id="1295" w:author="Paola Manfre" w:date="2022-07-19T10:49:00Z"/>
                <w:rFonts w:ascii="Times New Roman" w:hAnsi="Times New Roman" w:cs="Times New Roman"/>
                <w:sz w:val="20"/>
                <w:szCs w:val="20"/>
              </w:rPr>
            </w:pPr>
            <w:ins w:id="1296" w:author="Paola Manfre" w:date="2022-07-19T10:49:00Z">
              <w:r w:rsidRPr="00577940">
                <w:rPr>
                  <w:rFonts w:ascii="Times New Roman" w:hAnsi="Times New Roman" w:cs="Times New Roman"/>
                  <w:sz w:val="20"/>
                  <w:szCs w:val="20"/>
                </w:rPr>
                <w:t xml:space="preserve">Si prevede il completamento </w:t>
              </w:r>
              <w:r>
                <w:rPr>
                  <w:rFonts w:ascii="Times New Roman" w:hAnsi="Times New Roman" w:cs="Times New Roman"/>
                  <w:sz w:val="20"/>
                  <w:szCs w:val="20"/>
                </w:rPr>
                <w:t>dell’audit di sistema</w:t>
              </w:r>
              <w:r w:rsidRPr="00577940">
                <w:rPr>
                  <w:rFonts w:ascii="Times New Roman" w:hAnsi="Times New Roman" w:cs="Times New Roman"/>
                  <w:sz w:val="20"/>
                  <w:szCs w:val="20"/>
                </w:rPr>
                <w:t xml:space="preserve"> entro il </w:t>
              </w:r>
              <w:r>
                <w:rPr>
                  <w:rFonts w:ascii="Times New Roman" w:hAnsi="Times New Roman" w:cs="Times New Roman"/>
                  <w:sz w:val="20"/>
                  <w:szCs w:val="20"/>
                </w:rPr>
                <w:t xml:space="preserve">mese di settembre </w:t>
              </w:r>
            </w:ins>
            <w:ins w:id="1297" w:author="Paola Manfre" w:date="2022-07-19T10:54:00Z">
              <w:r w:rsidR="00393545" w:rsidRPr="00DA0FCF">
                <w:rPr>
                  <w:rFonts w:ascii="Times New Roman" w:hAnsi="Times New Roman" w:cs="Times New Roman"/>
                  <w:b/>
                  <w:bCs/>
                  <w:i/>
                  <w:iCs/>
                  <w:sz w:val="20"/>
                  <w:szCs w:val="20"/>
                  <w:rPrChange w:id="1298" w:author="Paola Manfre" w:date="2022-07-19T10:56:00Z">
                    <w:rPr>
                      <w:rFonts w:ascii="Times New Roman" w:hAnsi="Times New Roman" w:cs="Times New Roman"/>
                      <w:sz w:val="20"/>
                      <w:szCs w:val="20"/>
                    </w:rPr>
                  </w:rPrChange>
                </w:rPr>
                <w:t>anno n</w:t>
              </w:r>
            </w:ins>
          </w:p>
        </w:tc>
      </w:tr>
      <w:tr w:rsidR="00E32BA7" w:rsidRPr="002A7596" w14:paraId="238572D4" w14:textId="77777777" w:rsidTr="00577940">
        <w:trPr>
          <w:trHeight w:val="527"/>
          <w:ins w:id="1299" w:author="Paola Manfre" w:date="2022-07-19T10:49:00Z"/>
        </w:trPr>
        <w:tc>
          <w:tcPr>
            <w:tcW w:w="2196" w:type="dxa"/>
            <w:vAlign w:val="center"/>
            <w:hideMark/>
          </w:tcPr>
          <w:p w14:paraId="0B844A18" w14:textId="77777777" w:rsidR="00E32BA7" w:rsidRPr="00577940" w:rsidRDefault="00E32BA7" w:rsidP="00577940">
            <w:pPr>
              <w:pStyle w:val="Default"/>
              <w:spacing w:before="20" w:after="20"/>
              <w:rPr>
                <w:ins w:id="1300" w:author="Paola Manfre" w:date="2022-07-19T10:49:00Z"/>
                <w:rFonts w:ascii="Times New Roman" w:hAnsi="Times New Roman" w:cs="Times New Roman"/>
                <w:sz w:val="20"/>
                <w:szCs w:val="20"/>
              </w:rPr>
            </w:pPr>
            <w:ins w:id="1301" w:author="Paola Manfre" w:date="2022-07-19T10:49:00Z">
              <w:r w:rsidRPr="00577940">
                <w:rPr>
                  <w:rFonts w:ascii="Times New Roman" w:hAnsi="Times New Roman" w:cs="Times New Roman"/>
                  <w:sz w:val="20"/>
                  <w:szCs w:val="20"/>
                </w:rPr>
                <w:t>Selezione campione</w:t>
              </w:r>
            </w:ins>
          </w:p>
        </w:tc>
        <w:tc>
          <w:tcPr>
            <w:tcW w:w="5170" w:type="dxa"/>
            <w:noWrap/>
            <w:vAlign w:val="center"/>
            <w:hideMark/>
          </w:tcPr>
          <w:p w14:paraId="6D1B43B2" w14:textId="77777777" w:rsidR="00E32BA7" w:rsidRPr="00577940" w:rsidRDefault="00E32BA7" w:rsidP="00577940">
            <w:pPr>
              <w:pStyle w:val="Default"/>
              <w:spacing w:before="20" w:after="20"/>
              <w:rPr>
                <w:ins w:id="1302" w:author="Paola Manfre" w:date="2022-07-19T10:49:00Z"/>
                <w:rFonts w:ascii="Times New Roman" w:hAnsi="Times New Roman" w:cs="Times New Roman"/>
                <w:sz w:val="20"/>
                <w:szCs w:val="20"/>
              </w:rPr>
            </w:pPr>
            <w:ins w:id="1303" w:author="Paola Manfre" w:date="2022-07-19T10:49:00Z">
              <w:r w:rsidRPr="00577940">
                <w:rPr>
                  <w:rFonts w:ascii="Times New Roman" w:hAnsi="Times New Roman" w:cs="Times New Roman"/>
                  <w:sz w:val="20"/>
                  <w:szCs w:val="20"/>
                </w:rPr>
                <w:t>Campionamento in una sola fase subito dopo la presentazione dell’elenco delle spese sostenute dai beneficiari, verificate e inserite nella contabilità dell’AG</w:t>
              </w:r>
            </w:ins>
          </w:p>
        </w:tc>
        <w:tc>
          <w:tcPr>
            <w:tcW w:w="2552" w:type="dxa"/>
            <w:vAlign w:val="center"/>
          </w:tcPr>
          <w:p w14:paraId="4A0100B8" w14:textId="6C79E17B" w:rsidR="00E32BA7" w:rsidRPr="00577940" w:rsidRDefault="00E32BA7" w:rsidP="00577940">
            <w:pPr>
              <w:pStyle w:val="Default"/>
              <w:spacing w:after="120"/>
              <w:rPr>
                <w:ins w:id="1304" w:author="Paola Manfre" w:date="2022-07-19T10:49:00Z"/>
                <w:rFonts w:ascii="Times New Roman" w:hAnsi="Times New Roman" w:cs="Times New Roman"/>
                <w:sz w:val="20"/>
                <w:szCs w:val="20"/>
              </w:rPr>
            </w:pPr>
            <w:ins w:id="1305" w:author="Paola Manfre" w:date="2022-07-19T10:49:00Z">
              <w:r w:rsidRPr="00577940">
                <w:rPr>
                  <w:rFonts w:ascii="Times New Roman" w:hAnsi="Times New Roman" w:cs="Times New Roman"/>
                  <w:sz w:val="20"/>
                  <w:szCs w:val="20"/>
                </w:rPr>
                <w:t xml:space="preserve">Entro il mese di ottobre </w:t>
              </w:r>
            </w:ins>
            <w:ins w:id="1306" w:author="Paola Manfre" w:date="2022-07-19T10:54:00Z">
              <w:r w:rsidR="00393545">
                <w:rPr>
                  <w:rFonts w:ascii="Times New Roman" w:hAnsi="Times New Roman" w:cs="Times New Roman"/>
                  <w:sz w:val="20"/>
                  <w:szCs w:val="20"/>
                </w:rPr>
                <w:t>dell’</w:t>
              </w:r>
              <w:r w:rsidR="00393545" w:rsidRPr="00DA0FCF">
                <w:rPr>
                  <w:rFonts w:ascii="Times New Roman" w:hAnsi="Times New Roman" w:cs="Times New Roman"/>
                  <w:b/>
                  <w:bCs/>
                  <w:i/>
                  <w:iCs/>
                  <w:sz w:val="20"/>
                  <w:szCs w:val="20"/>
                  <w:rPrChange w:id="1307" w:author="Paola Manfre" w:date="2022-07-19T10:56:00Z">
                    <w:rPr>
                      <w:rFonts w:ascii="Times New Roman" w:hAnsi="Times New Roman" w:cs="Times New Roman"/>
                      <w:sz w:val="20"/>
                      <w:szCs w:val="20"/>
                    </w:rPr>
                  </w:rPrChange>
                </w:rPr>
                <w:t>anno n</w:t>
              </w:r>
            </w:ins>
          </w:p>
        </w:tc>
      </w:tr>
      <w:tr w:rsidR="00E32BA7" w:rsidRPr="002A7596" w14:paraId="43E16ED4" w14:textId="77777777" w:rsidTr="00577940">
        <w:trPr>
          <w:trHeight w:val="680"/>
          <w:ins w:id="1308" w:author="Paola Manfre" w:date="2022-07-19T10:49:00Z"/>
        </w:trPr>
        <w:tc>
          <w:tcPr>
            <w:tcW w:w="2196" w:type="dxa"/>
            <w:vAlign w:val="center"/>
            <w:hideMark/>
          </w:tcPr>
          <w:p w14:paraId="5192FCA4" w14:textId="77777777" w:rsidR="00E32BA7" w:rsidRPr="00577940" w:rsidRDefault="00E32BA7" w:rsidP="00577940">
            <w:pPr>
              <w:pStyle w:val="Default"/>
              <w:spacing w:before="20" w:after="20"/>
              <w:rPr>
                <w:ins w:id="1309" w:author="Paola Manfre" w:date="2022-07-19T10:49:00Z"/>
                <w:rFonts w:ascii="Times New Roman" w:hAnsi="Times New Roman" w:cs="Times New Roman"/>
                <w:sz w:val="20"/>
                <w:szCs w:val="20"/>
              </w:rPr>
            </w:pPr>
            <w:ins w:id="1310" w:author="Paola Manfre" w:date="2022-07-19T10:49:00Z">
              <w:r w:rsidRPr="00577940">
                <w:rPr>
                  <w:rFonts w:ascii="Times New Roman" w:hAnsi="Times New Roman" w:cs="Times New Roman"/>
                  <w:sz w:val="20"/>
                  <w:szCs w:val="20"/>
                </w:rPr>
                <w:t>Audit progetti /comunicazione esito provvisorio</w:t>
              </w:r>
            </w:ins>
          </w:p>
        </w:tc>
        <w:tc>
          <w:tcPr>
            <w:tcW w:w="5170" w:type="dxa"/>
            <w:noWrap/>
            <w:vAlign w:val="center"/>
            <w:hideMark/>
          </w:tcPr>
          <w:p w14:paraId="0EF30050" w14:textId="77777777" w:rsidR="00E32BA7" w:rsidRPr="00577940" w:rsidRDefault="00E32BA7" w:rsidP="00577940">
            <w:pPr>
              <w:pStyle w:val="Default"/>
              <w:spacing w:before="20" w:after="20"/>
              <w:rPr>
                <w:ins w:id="1311" w:author="Paola Manfre" w:date="2022-07-19T10:49:00Z"/>
                <w:rFonts w:ascii="Times New Roman" w:hAnsi="Times New Roman" w:cs="Times New Roman"/>
                <w:sz w:val="20"/>
                <w:szCs w:val="20"/>
              </w:rPr>
            </w:pPr>
            <w:ins w:id="1312" w:author="Paola Manfre" w:date="2022-07-19T10:49:00Z">
              <w:r w:rsidRPr="00577940">
                <w:rPr>
                  <w:rFonts w:ascii="Times New Roman" w:hAnsi="Times New Roman" w:cs="Times New Roman"/>
                  <w:sz w:val="20"/>
                  <w:szCs w:val="20"/>
                </w:rPr>
                <w:t>Generalmente avvio audit subito dopo il campionamento dei progetti, comunicazione esito provvisorio come da cronoprogramma stabilito dall’AA</w:t>
              </w:r>
            </w:ins>
          </w:p>
        </w:tc>
        <w:tc>
          <w:tcPr>
            <w:tcW w:w="2552" w:type="dxa"/>
            <w:vAlign w:val="center"/>
          </w:tcPr>
          <w:p w14:paraId="1B5FC3A6" w14:textId="77777777" w:rsidR="00E32BA7" w:rsidRPr="00577940" w:rsidRDefault="00E32BA7" w:rsidP="00577940">
            <w:pPr>
              <w:pStyle w:val="Default"/>
              <w:spacing w:after="120"/>
              <w:rPr>
                <w:ins w:id="1313" w:author="Paola Manfre" w:date="2022-07-19T10:49:00Z"/>
                <w:rFonts w:ascii="Times New Roman" w:hAnsi="Times New Roman" w:cs="Times New Roman"/>
                <w:sz w:val="20"/>
                <w:szCs w:val="20"/>
              </w:rPr>
            </w:pPr>
            <w:ins w:id="1314" w:author="Paola Manfre" w:date="2022-07-19T10:49:00Z">
              <w:r w:rsidRPr="00577940">
                <w:rPr>
                  <w:rFonts w:ascii="Times New Roman" w:hAnsi="Times New Roman" w:cs="Times New Roman"/>
                  <w:sz w:val="20"/>
                  <w:szCs w:val="20"/>
                </w:rPr>
                <w:t>Stabilito nel cronoprogramma riportato nella lettera di avvio dell’audit</w:t>
              </w:r>
            </w:ins>
          </w:p>
        </w:tc>
      </w:tr>
      <w:tr w:rsidR="00E32BA7" w:rsidRPr="002A7596" w14:paraId="60F8CD1B" w14:textId="77777777" w:rsidTr="00577940">
        <w:trPr>
          <w:trHeight w:val="477"/>
          <w:ins w:id="1315" w:author="Paola Manfre" w:date="2022-07-19T10:49:00Z"/>
        </w:trPr>
        <w:tc>
          <w:tcPr>
            <w:tcW w:w="2196" w:type="dxa"/>
            <w:vAlign w:val="center"/>
            <w:hideMark/>
          </w:tcPr>
          <w:p w14:paraId="3A658558" w14:textId="77777777" w:rsidR="00E32BA7" w:rsidRPr="00577940" w:rsidRDefault="00E32BA7" w:rsidP="00577940">
            <w:pPr>
              <w:pStyle w:val="Default"/>
              <w:spacing w:before="20" w:after="20"/>
              <w:rPr>
                <w:ins w:id="1316" w:author="Paola Manfre" w:date="2022-07-19T10:49:00Z"/>
                <w:rFonts w:ascii="Times New Roman" w:hAnsi="Times New Roman" w:cs="Times New Roman"/>
                <w:sz w:val="20"/>
                <w:szCs w:val="20"/>
              </w:rPr>
            </w:pPr>
            <w:ins w:id="1317" w:author="Paola Manfre" w:date="2022-07-19T10:49:00Z">
              <w:r w:rsidRPr="00577940">
                <w:rPr>
                  <w:rFonts w:ascii="Times New Roman" w:hAnsi="Times New Roman" w:cs="Times New Roman"/>
                  <w:sz w:val="20"/>
                  <w:szCs w:val="20"/>
                </w:rPr>
                <w:t>Contraddittorio/</w:t>
              </w:r>
            </w:ins>
          </w:p>
          <w:p w14:paraId="63B96200" w14:textId="77777777" w:rsidR="00E32BA7" w:rsidRPr="00577940" w:rsidRDefault="00E32BA7" w:rsidP="00577940">
            <w:pPr>
              <w:pStyle w:val="Default"/>
              <w:spacing w:before="20" w:after="20"/>
              <w:rPr>
                <w:ins w:id="1318" w:author="Paola Manfre" w:date="2022-07-19T10:49:00Z"/>
                <w:rFonts w:ascii="Times New Roman" w:hAnsi="Times New Roman" w:cs="Times New Roman"/>
                <w:sz w:val="20"/>
                <w:szCs w:val="20"/>
              </w:rPr>
            </w:pPr>
            <w:ins w:id="1319" w:author="Paola Manfre" w:date="2022-07-19T10:49:00Z">
              <w:r w:rsidRPr="00577940">
                <w:rPr>
                  <w:rFonts w:ascii="Times New Roman" w:hAnsi="Times New Roman" w:cs="Times New Roman"/>
                  <w:sz w:val="20"/>
                  <w:szCs w:val="20"/>
                </w:rPr>
                <w:t>azioni correttive</w:t>
              </w:r>
            </w:ins>
          </w:p>
        </w:tc>
        <w:tc>
          <w:tcPr>
            <w:tcW w:w="5170" w:type="dxa"/>
            <w:noWrap/>
            <w:vAlign w:val="center"/>
            <w:hideMark/>
          </w:tcPr>
          <w:p w14:paraId="59F17C74" w14:textId="77777777" w:rsidR="00E32BA7" w:rsidRPr="00577940" w:rsidRDefault="00E32BA7" w:rsidP="00577940">
            <w:pPr>
              <w:pStyle w:val="Default"/>
              <w:spacing w:before="20" w:after="20"/>
              <w:rPr>
                <w:ins w:id="1320" w:author="Paola Manfre" w:date="2022-07-19T10:49:00Z"/>
                <w:rFonts w:ascii="Times New Roman" w:hAnsi="Times New Roman" w:cs="Times New Roman"/>
                <w:sz w:val="20"/>
                <w:szCs w:val="20"/>
              </w:rPr>
            </w:pPr>
            <w:ins w:id="1321" w:author="Paola Manfre" w:date="2022-07-19T10:49:00Z">
              <w:r w:rsidRPr="00577940">
                <w:rPr>
                  <w:rFonts w:ascii="Times New Roman" w:hAnsi="Times New Roman" w:cs="Times New Roman"/>
                  <w:sz w:val="20"/>
                  <w:szCs w:val="20"/>
                </w:rPr>
                <w:t xml:space="preserve">Fase unica </w:t>
              </w:r>
            </w:ins>
          </w:p>
        </w:tc>
        <w:tc>
          <w:tcPr>
            <w:tcW w:w="2552" w:type="dxa"/>
            <w:vAlign w:val="center"/>
          </w:tcPr>
          <w:p w14:paraId="204061E8" w14:textId="77777777" w:rsidR="00E32BA7" w:rsidRPr="00577940" w:rsidRDefault="00E32BA7" w:rsidP="00577940">
            <w:pPr>
              <w:pStyle w:val="Default"/>
              <w:spacing w:after="120"/>
              <w:rPr>
                <w:ins w:id="1322" w:author="Paola Manfre" w:date="2022-07-19T10:49:00Z"/>
                <w:rFonts w:ascii="Times New Roman" w:hAnsi="Times New Roman" w:cs="Times New Roman"/>
                <w:sz w:val="20"/>
                <w:szCs w:val="20"/>
                <w:highlight w:val="yellow"/>
              </w:rPr>
            </w:pPr>
            <w:ins w:id="1323" w:author="Paola Manfre" w:date="2022-07-19T10:49:00Z">
              <w:r w:rsidRPr="00577940">
                <w:rPr>
                  <w:rFonts w:ascii="Times New Roman" w:hAnsi="Times New Roman" w:cs="Times New Roman"/>
                  <w:sz w:val="20"/>
                  <w:szCs w:val="20"/>
                </w:rPr>
                <w:t>Di norma 30 giorni dopo la trasmissione dell’esito provvisorio dell’audit</w:t>
              </w:r>
              <w:r w:rsidRPr="00577940" w:rsidDel="00B117B1">
                <w:rPr>
                  <w:rFonts w:ascii="Times New Roman" w:hAnsi="Times New Roman" w:cs="Times New Roman"/>
                  <w:sz w:val="20"/>
                  <w:szCs w:val="20"/>
                  <w:highlight w:val="yellow"/>
                </w:rPr>
                <w:t xml:space="preserve"> </w:t>
              </w:r>
            </w:ins>
          </w:p>
        </w:tc>
      </w:tr>
      <w:tr w:rsidR="00E32BA7" w:rsidRPr="002A7596" w14:paraId="6F8B5A00" w14:textId="77777777" w:rsidTr="00577940">
        <w:trPr>
          <w:trHeight w:val="571"/>
          <w:ins w:id="1324" w:author="Paola Manfre" w:date="2022-07-19T10:49:00Z"/>
        </w:trPr>
        <w:tc>
          <w:tcPr>
            <w:tcW w:w="2196" w:type="dxa"/>
            <w:vAlign w:val="center"/>
          </w:tcPr>
          <w:p w14:paraId="43E17E1E" w14:textId="77777777" w:rsidR="00E32BA7" w:rsidRPr="00577940" w:rsidRDefault="00E32BA7" w:rsidP="00577940">
            <w:pPr>
              <w:pStyle w:val="Default"/>
              <w:spacing w:before="20" w:after="20"/>
              <w:rPr>
                <w:ins w:id="1325" w:author="Paola Manfre" w:date="2022-07-19T10:49:00Z"/>
                <w:rFonts w:ascii="Times New Roman" w:hAnsi="Times New Roman" w:cs="Times New Roman"/>
                <w:sz w:val="20"/>
                <w:szCs w:val="20"/>
              </w:rPr>
            </w:pPr>
            <w:ins w:id="1326" w:author="Paola Manfre" w:date="2022-07-19T10:49:00Z">
              <w:r w:rsidRPr="00577940">
                <w:rPr>
                  <w:rFonts w:ascii="Times New Roman" w:hAnsi="Times New Roman" w:cs="Times New Roman"/>
                  <w:sz w:val="20"/>
                  <w:szCs w:val="20"/>
                </w:rPr>
                <w:t>Audit progetti /comunicazione esito definitivo</w:t>
              </w:r>
            </w:ins>
          </w:p>
        </w:tc>
        <w:tc>
          <w:tcPr>
            <w:tcW w:w="5170" w:type="dxa"/>
            <w:noWrap/>
            <w:vAlign w:val="center"/>
          </w:tcPr>
          <w:p w14:paraId="3CB021A9" w14:textId="77777777" w:rsidR="00E32BA7" w:rsidRPr="00577940" w:rsidRDefault="00E32BA7" w:rsidP="00577940">
            <w:pPr>
              <w:pStyle w:val="Default"/>
              <w:spacing w:before="20" w:after="20"/>
              <w:rPr>
                <w:ins w:id="1327" w:author="Paola Manfre" w:date="2022-07-19T10:49:00Z"/>
                <w:rFonts w:ascii="Times New Roman" w:hAnsi="Times New Roman" w:cs="Times New Roman"/>
                <w:sz w:val="20"/>
                <w:szCs w:val="20"/>
              </w:rPr>
            </w:pPr>
            <w:ins w:id="1328" w:author="Paola Manfre" w:date="2022-07-19T10:49:00Z">
              <w:r w:rsidRPr="00577940">
                <w:rPr>
                  <w:rFonts w:ascii="Times New Roman" w:hAnsi="Times New Roman" w:cs="Times New Roman"/>
                  <w:sz w:val="20"/>
                  <w:szCs w:val="20"/>
                </w:rPr>
                <w:t>Fase unica</w:t>
              </w:r>
            </w:ins>
          </w:p>
        </w:tc>
        <w:tc>
          <w:tcPr>
            <w:tcW w:w="2552" w:type="dxa"/>
            <w:vAlign w:val="center"/>
          </w:tcPr>
          <w:p w14:paraId="4C08254A" w14:textId="77777777" w:rsidR="00E32BA7" w:rsidRPr="00577940" w:rsidDel="00B117B1" w:rsidRDefault="00E32BA7" w:rsidP="00577940">
            <w:pPr>
              <w:pStyle w:val="Default"/>
              <w:spacing w:after="120"/>
              <w:rPr>
                <w:ins w:id="1329" w:author="Paola Manfre" w:date="2022-07-19T10:49:00Z"/>
                <w:rFonts w:ascii="Times New Roman" w:hAnsi="Times New Roman" w:cs="Times New Roman"/>
                <w:sz w:val="20"/>
                <w:szCs w:val="20"/>
                <w:highlight w:val="yellow"/>
              </w:rPr>
            </w:pPr>
            <w:ins w:id="1330" w:author="Paola Manfre" w:date="2022-07-19T10:49:00Z">
              <w:r w:rsidRPr="00577940">
                <w:rPr>
                  <w:rFonts w:ascii="Times New Roman" w:hAnsi="Times New Roman" w:cs="Times New Roman"/>
                  <w:sz w:val="20"/>
                  <w:szCs w:val="20"/>
                </w:rPr>
                <w:t>Comunicazione esito definitivo come da cronoprogramma stabilito dall’AA</w:t>
              </w:r>
            </w:ins>
          </w:p>
        </w:tc>
      </w:tr>
      <w:tr w:rsidR="00E32BA7" w:rsidRPr="002A7596" w14:paraId="74A048C4" w14:textId="77777777" w:rsidTr="00577940">
        <w:trPr>
          <w:trHeight w:val="571"/>
          <w:ins w:id="1331" w:author="Paola Manfre" w:date="2022-07-19T10:49:00Z"/>
        </w:trPr>
        <w:tc>
          <w:tcPr>
            <w:tcW w:w="2196" w:type="dxa"/>
            <w:vAlign w:val="center"/>
            <w:hideMark/>
          </w:tcPr>
          <w:p w14:paraId="5008B533" w14:textId="77777777" w:rsidR="00E32BA7" w:rsidRPr="00577940" w:rsidRDefault="00E32BA7" w:rsidP="00577940">
            <w:pPr>
              <w:pStyle w:val="Default"/>
              <w:spacing w:before="20" w:after="20"/>
              <w:rPr>
                <w:ins w:id="1332" w:author="Paola Manfre" w:date="2022-07-19T10:49:00Z"/>
                <w:rFonts w:ascii="Times New Roman" w:hAnsi="Times New Roman" w:cs="Times New Roman"/>
                <w:sz w:val="20"/>
                <w:szCs w:val="20"/>
              </w:rPr>
            </w:pPr>
            <w:ins w:id="1333" w:author="Paola Manfre" w:date="2022-07-19T10:49:00Z">
              <w:r w:rsidRPr="00577940">
                <w:rPr>
                  <w:rFonts w:ascii="Times New Roman" w:hAnsi="Times New Roman" w:cs="Times New Roman"/>
                  <w:sz w:val="20"/>
                  <w:szCs w:val="20"/>
                </w:rPr>
                <w:t>Eventuale campione supplementare</w:t>
              </w:r>
            </w:ins>
          </w:p>
        </w:tc>
        <w:tc>
          <w:tcPr>
            <w:tcW w:w="5170" w:type="dxa"/>
            <w:noWrap/>
            <w:vAlign w:val="center"/>
            <w:hideMark/>
          </w:tcPr>
          <w:p w14:paraId="791C4176" w14:textId="62F598A6" w:rsidR="00E32BA7" w:rsidRPr="00577940" w:rsidRDefault="00E32BA7" w:rsidP="00577940">
            <w:pPr>
              <w:pStyle w:val="Default"/>
              <w:spacing w:before="20" w:after="20"/>
              <w:rPr>
                <w:ins w:id="1334" w:author="Paola Manfre" w:date="2022-07-19T10:49:00Z"/>
                <w:rFonts w:ascii="Times New Roman" w:hAnsi="Times New Roman" w:cs="Times New Roman"/>
                <w:sz w:val="20"/>
                <w:szCs w:val="20"/>
              </w:rPr>
            </w:pPr>
            <w:ins w:id="1335" w:author="Paola Manfre" w:date="2022-07-19T10:49:00Z">
              <w:r w:rsidRPr="00577940">
                <w:rPr>
                  <w:rFonts w:ascii="Times New Roman" w:hAnsi="Times New Roman" w:cs="Times New Roman"/>
                  <w:sz w:val="20"/>
                  <w:szCs w:val="20"/>
                </w:rPr>
                <w:t xml:space="preserve">Dicembre </w:t>
              </w:r>
            </w:ins>
            <w:ins w:id="1336" w:author="Paola Manfre" w:date="2022-07-19T10:55:00Z">
              <w:r w:rsidR="00393545" w:rsidRPr="00DA0FCF">
                <w:rPr>
                  <w:rFonts w:ascii="Times New Roman" w:hAnsi="Times New Roman" w:cs="Times New Roman"/>
                  <w:b/>
                  <w:bCs/>
                  <w:i/>
                  <w:iCs/>
                  <w:sz w:val="20"/>
                  <w:szCs w:val="20"/>
                  <w:rPrChange w:id="1337" w:author="Paola Manfre" w:date="2022-07-19T10:56:00Z">
                    <w:rPr>
                      <w:rFonts w:ascii="Times New Roman" w:hAnsi="Times New Roman" w:cs="Times New Roman"/>
                      <w:sz w:val="20"/>
                      <w:szCs w:val="20"/>
                    </w:rPr>
                  </w:rPrChange>
                </w:rPr>
                <w:t>anno n</w:t>
              </w:r>
            </w:ins>
            <w:ins w:id="1338" w:author="Paola Manfre" w:date="2022-07-19T10:49:00Z">
              <w:r w:rsidRPr="00577940">
                <w:rPr>
                  <w:rFonts w:ascii="Times New Roman" w:hAnsi="Times New Roman" w:cs="Times New Roman"/>
                  <w:sz w:val="20"/>
                  <w:szCs w:val="20"/>
                </w:rPr>
                <w:t xml:space="preserve"> - gennaio </w:t>
              </w:r>
            </w:ins>
            <w:ins w:id="1339" w:author="Paola Manfre" w:date="2022-07-19T10:55:00Z">
              <w:r w:rsidR="00393545" w:rsidRPr="00DA0FCF">
                <w:rPr>
                  <w:rFonts w:ascii="Times New Roman" w:hAnsi="Times New Roman" w:cs="Times New Roman"/>
                  <w:b/>
                  <w:bCs/>
                  <w:i/>
                  <w:iCs/>
                  <w:sz w:val="20"/>
                  <w:szCs w:val="20"/>
                  <w:rPrChange w:id="1340" w:author="Paola Manfre" w:date="2022-07-19T10:56:00Z">
                    <w:rPr>
                      <w:rFonts w:ascii="Times New Roman" w:hAnsi="Times New Roman" w:cs="Times New Roman"/>
                      <w:sz w:val="20"/>
                      <w:szCs w:val="20"/>
                    </w:rPr>
                  </w:rPrChange>
                </w:rPr>
                <w:t>anno n+1</w:t>
              </w:r>
            </w:ins>
          </w:p>
        </w:tc>
        <w:tc>
          <w:tcPr>
            <w:tcW w:w="2552" w:type="dxa"/>
            <w:vAlign w:val="center"/>
          </w:tcPr>
          <w:p w14:paraId="4C084733" w14:textId="77777777" w:rsidR="00E32BA7" w:rsidRPr="00577940" w:rsidRDefault="00E32BA7" w:rsidP="00577940">
            <w:pPr>
              <w:pStyle w:val="Default"/>
              <w:spacing w:after="120"/>
              <w:rPr>
                <w:ins w:id="1341" w:author="Paola Manfre" w:date="2022-07-19T10:49:00Z"/>
                <w:rFonts w:ascii="Times New Roman" w:hAnsi="Times New Roman" w:cs="Times New Roman"/>
                <w:sz w:val="20"/>
                <w:szCs w:val="20"/>
                <w:highlight w:val="yellow"/>
              </w:rPr>
            </w:pPr>
          </w:p>
        </w:tc>
      </w:tr>
      <w:tr w:rsidR="00E32BA7" w:rsidRPr="002A7596" w14:paraId="26FB1F45" w14:textId="77777777" w:rsidTr="00577940">
        <w:trPr>
          <w:trHeight w:val="381"/>
          <w:ins w:id="1342" w:author="Paola Manfre" w:date="2022-07-19T10:49:00Z"/>
        </w:trPr>
        <w:tc>
          <w:tcPr>
            <w:tcW w:w="2196" w:type="dxa"/>
            <w:vAlign w:val="center"/>
            <w:hideMark/>
          </w:tcPr>
          <w:p w14:paraId="44146DDB" w14:textId="77777777" w:rsidR="00E32BA7" w:rsidRPr="00577940" w:rsidRDefault="00E32BA7" w:rsidP="00577940">
            <w:pPr>
              <w:pStyle w:val="Default"/>
              <w:spacing w:before="20" w:after="20"/>
              <w:rPr>
                <w:ins w:id="1343" w:author="Paola Manfre" w:date="2022-07-19T10:49:00Z"/>
                <w:rFonts w:ascii="Times New Roman" w:hAnsi="Times New Roman" w:cs="Times New Roman"/>
                <w:sz w:val="20"/>
                <w:szCs w:val="20"/>
              </w:rPr>
            </w:pPr>
            <w:ins w:id="1344" w:author="Paola Manfre" w:date="2022-07-19T10:49:00Z">
              <w:r w:rsidRPr="00577940">
                <w:rPr>
                  <w:rFonts w:ascii="Times New Roman" w:hAnsi="Times New Roman" w:cs="Times New Roman"/>
                  <w:sz w:val="20"/>
                  <w:szCs w:val="20"/>
                </w:rPr>
                <w:t>Valutazione esiti dei controlli</w:t>
              </w:r>
            </w:ins>
          </w:p>
        </w:tc>
        <w:tc>
          <w:tcPr>
            <w:tcW w:w="5170" w:type="dxa"/>
            <w:noWrap/>
            <w:vAlign w:val="center"/>
            <w:hideMark/>
          </w:tcPr>
          <w:p w14:paraId="5EC73EB4" w14:textId="2FEACA42" w:rsidR="00E32BA7" w:rsidRPr="00577940" w:rsidRDefault="00E32BA7" w:rsidP="00577940">
            <w:pPr>
              <w:pStyle w:val="Default"/>
              <w:spacing w:before="20" w:after="20"/>
              <w:rPr>
                <w:ins w:id="1345" w:author="Paola Manfre" w:date="2022-07-19T10:49:00Z"/>
                <w:rFonts w:ascii="Times New Roman" w:hAnsi="Times New Roman" w:cs="Times New Roman"/>
                <w:sz w:val="20"/>
                <w:szCs w:val="20"/>
              </w:rPr>
            </w:pPr>
            <w:ins w:id="1346" w:author="Paola Manfre" w:date="2022-07-19T10:49:00Z">
              <w:r w:rsidRPr="00577940">
                <w:rPr>
                  <w:rFonts w:ascii="Times New Roman" w:hAnsi="Times New Roman" w:cs="Times New Roman"/>
                  <w:sz w:val="20"/>
                  <w:szCs w:val="20"/>
                </w:rPr>
                <w:t xml:space="preserve">Gennaio </w:t>
              </w:r>
            </w:ins>
            <w:ins w:id="1347" w:author="Paola Manfre" w:date="2022-07-19T10:55:00Z">
              <w:r w:rsidR="00393545" w:rsidRPr="00DA0FCF">
                <w:rPr>
                  <w:rFonts w:ascii="Times New Roman" w:hAnsi="Times New Roman" w:cs="Times New Roman"/>
                  <w:b/>
                  <w:bCs/>
                  <w:i/>
                  <w:iCs/>
                  <w:sz w:val="20"/>
                  <w:szCs w:val="20"/>
                  <w:rPrChange w:id="1348" w:author="Paola Manfre" w:date="2022-07-19T10:56:00Z">
                    <w:rPr>
                      <w:rFonts w:ascii="Times New Roman" w:hAnsi="Times New Roman" w:cs="Times New Roman"/>
                      <w:sz w:val="20"/>
                      <w:szCs w:val="20"/>
                    </w:rPr>
                  </w:rPrChange>
                </w:rPr>
                <w:t>anno n+1</w:t>
              </w:r>
            </w:ins>
          </w:p>
        </w:tc>
        <w:tc>
          <w:tcPr>
            <w:tcW w:w="2552" w:type="dxa"/>
            <w:vAlign w:val="center"/>
          </w:tcPr>
          <w:p w14:paraId="1CBD588F" w14:textId="77777777" w:rsidR="00E32BA7" w:rsidRPr="00577940" w:rsidRDefault="00E32BA7" w:rsidP="00577940">
            <w:pPr>
              <w:pStyle w:val="Default"/>
              <w:spacing w:after="120"/>
              <w:rPr>
                <w:ins w:id="1349" w:author="Paola Manfre" w:date="2022-07-19T10:49:00Z"/>
                <w:rFonts w:ascii="Times New Roman" w:hAnsi="Times New Roman" w:cs="Times New Roman"/>
                <w:sz w:val="20"/>
                <w:szCs w:val="20"/>
                <w:highlight w:val="yellow"/>
              </w:rPr>
            </w:pPr>
          </w:p>
        </w:tc>
      </w:tr>
      <w:tr w:rsidR="00E32BA7" w:rsidRPr="002A7596" w14:paraId="1BB08A78" w14:textId="77777777" w:rsidTr="00577940">
        <w:trPr>
          <w:trHeight w:val="488"/>
          <w:ins w:id="1350" w:author="Paola Manfre" w:date="2022-07-19T10:49:00Z"/>
        </w:trPr>
        <w:tc>
          <w:tcPr>
            <w:tcW w:w="2196" w:type="dxa"/>
            <w:vAlign w:val="center"/>
            <w:hideMark/>
          </w:tcPr>
          <w:p w14:paraId="0AEB7230" w14:textId="77777777" w:rsidR="00E32BA7" w:rsidRPr="00577940" w:rsidRDefault="00E32BA7" w:rsidP="00577940">
            <w:pPr>
              <w:pStyle w:val="Default"/>
              <w:spacing w:before="20" w:after="20"/>
              <w:rPr>
                <w:ins w:id="1351" w:author="Paola Manfre" w:date="2022-07-19T10:49:00Z"/>
                <w:rFonts w:ascii="Times New Roman" w:hAnsi="Times New Roman" w:cs="Times New Roman"/>
                <w:sz w:val="20"/>
                <w:szCs w:val="20"/>
              </w:rPr>
            </w:pPr>
            <w:ins w:id="1352" w:author="Paola Manfre" w:date="2022-07-19T10:49:00Z">
              <w:r w:rsidRPr="00577940">
                <w:rPr>
                  <w:rFonts w:ascii="Times New Roman" w:hAnsi="Times New Roman" w:cs="Times New Roman"/>
                  <w:sz w:val="20"/>
                  <w:szCs w:val="20"/>
                </w:rPr>
                <w:t>Analisi dei risultati definitivi/sintesi</w:t>
              </w:r>
            </w:ins>
          </w:p>
        </w:tc>
        <w:tc>
          <w:tcPr>
            <w:tcW w:w="5170" w:type="dxa"/>
            <w:noWrap/>
            <w:vAlign w:val="center"/>
            <w:hideMark/>
          </w:tcPr>
          <w:p w14:paraId="05883FEE" w14:textId="1A7B584F" w:rsidR="00E32BA7" w:rsidRPr="00577940" w:rsidRDefault="00E32BA7" w:rsidP="00577940">
            <w:pPr>
              <w:pStyle w:val="Default"/>
              <w:spacing w:before="20" w:after="20"/>
              <w:rPr>
                <w:ins w:id="1353" w:author="Paola Manfre" w:date="2022-07-19T10:49:00Z"/>
                <w:rFonts w:ascii="Times New Roman" w:hAnsi="Times New Roman" w:cs="Times New Roman"/>
                <w:sz w:val="20"/>
                <w:szCs w:val="20"/>
              </w:rPr>
            </w:pPr>
            <w:ins w:id="1354" w:author="Paola Manfre" w:date="2022-07-19T10:49:00Z">
              <w:r w:rsidRPr="00577940">
                <w:rPr>
                  <w:rFonts w:ascii="Times New Roman" w:hAnsi="Times New Roman" w:cs="Times New Roman"/>
                  <w:sz w:val="20"/>
                  <w:szCs w:val="20"/>
                </w:rPr>
                <w:t xml:space="preserve">Gennaio – febbraio </w:t>
              </w:r>
            </w:ins>
            <w:ins w:id="1355" w:author="Paola Manfre" w:date="2022-07-19T10:55:00Z">
              <w:r w:rsidR="00393545" w:rsidRPr="00DA0FCF">
                <w:rPr>
                  <w:rFonts w:ascii="Times New Roman" w:hAnsi="Times New Roman" w:cs="Times New Roman"/>
                  <w:b/>
                  <w:bCs/>
                  <w:i/>
                  <w:iCs/>
                  <w:sz w:val="20"/>
                  <w:szCs w:val="20"/>
                  <w:rPrChange w:id="1356" w:author="Paola Manfre" w:date="2022-07-19T10:56:00Z">
                    <w:rPr>
                      <w:rFonts w:ascii="Times New Roman" w:hAnsi="Times New Roman" w:cs="Times New Roman"/>
                      <w:sz w:val="20"/>
                      <w:szCs w:val="20"/>
                    </w:rPr>
                  </w:rPrChange>
                </w:rPr>
                <w:t>anno n+1</w:t>
              </w:r>
            </w:ins>
          </w:p>
        </w:tc>
        <w:tc>
          <w:tcPr>
            <w:tcW w:w="2552" w:type="dxa"/>
            <w:vAlign w:val="center"/>
          </w:tcPr>
          <w:p w14:paraId="5709528B" w14:textId="77777777" w:rsidR="00E32BA7" w:rsidRPr="00577940" w:rsidRDefault="00E32BA7" w:rsidP="00577940">
            <w:pPr>
              <w:pStyle w:val="Default"/>
              <w:spacing w:after="120"/>
              <w:rPr>
                <w:ins w:id="1357" w:author="Paola Manfre" w:date="2022-07-19T10:49:00Z"/>
                <w:rFonts w:ascii="Times New Roman" w:hAnsi="Times New Roman" w:cs="Times New Roman"/>
                <w:sz w:val="20"/>
                <w:szCs w:val="20"/>
                <w:highlight w:val="yellow"/>
              </w:rPr>
            </w:pPr>
          </w:p>
        </w:tc>
      </w:tr>
      <w:tr w:rsidR="00E32BA7" w:rsidRPr="002A7596" w14:paraId="459CBE35" w14:textId="77777777" w:rsidTr="00577940">
        <w:trPr>
          <w:trHeight w:val="582"/>
          <w:ins w:id="1358" w:author="Paola Manfre" w:date="2022-07-19T10:49:00Z"/>
        </w:trPr>
        <w:tc>
          <w:tcPr>
            <w:tcW w:w="2196" w:type="dxa"/>
            <w:vAlign w:val="center"/>
            <w:hideMark/>
          </w:tcPr>
          <w:p w14:paraId="5EBCED9E" w14:textId="77777777" w:rsidR="00E32BA7" w:rsidRPr="00577940" w:rsidRDefault="00E32BA7" w:rsidP="00577940">
            <w:pPr>
              <w:pStyle w:val="Default"/>
              <w:spacing w:before="20" w:after="20"/>
              <w:rPr>
                <w:ins w:id="1359" w:author="Paola Manfre" w:date="2022-07-19T10:49:00Z"/>
                <w:rFonts w:ascii="Times New Roman" w:hAnsi="Times New Roman" w:cs="Times New Roman"/>
                <w:sz w:val="20"/>
                <w:szCs w:val="20"/>
              </w:rPr>
            </w:pPr>
            <w:ins w:id="1360" w:author="Paola Manfre" w:date="2022-07-19T10:49:00Z">
              <w:r w:rsidRPr="00577940">
                <w:rPr>
                  <w:rFonts w:ascii="Times New Roman" w:hAnsi="Times New Roman" w:cs="Times New Roman"/>
                  <w:sz w:val="20"/>
                  <w:szCs w:val="20"/>
                </w:rPr>
                <w:t>Parere di audit - conti annuali</w:t>
              </w:r>
            </w:ins>
          </w:p>
        </w:tc>
        <w:tc>
          <w:tcPr>
            <w:tcW w:w="5170" w:type="dxa"/>
            <w:noWrap/>
            <w:vAlign w:val="center"/>
            <w:hideMark/>
          </w:tcPr>
          <w:p w14:paraId="10F49FF1" w14:textId="3A0C99DA" w:rsidR="00E32BA7" w:rsidRPr="00577940" w:rsidRDefault="00E32BA7" w:rsidP="00577940">
            <w:pPr>
              <w:pStyle w:val="Default"/>
              <w:spacing w:before="20" w:after="20"/>
              <w:rPr>
                <w:ins w:id="1361" w:author="Paola Manfre" w:date="2022-07-19T10:49:00Z"/>
                <w:rFonts w:ascii="Times New Roman" w:hAnsi="Times New Roman" w:cs="Times New Roman"/>
                <w:sz w:val="20"/>
                <w:szCs w:val="20"/>
              </w:rPr>
            </w:pPr>
            <w:ins w:id="1362" w:author="Paola Manfre" w:date="2022-07-19T10:49:00Z">
              <w:r w:rsidRPr="00577940">
                <w:rPr>
                  <w:rFonts w:ascii="Times New Roman" w:hAnsi="Times New Roman" w:cs="Times New Roman"/>
                  <w:sz w:val="20"/>
                  <w:szCs w:val="20"/>
                </w:rPr>
                <w:t xml:space="preserve">15 febbraio </w:t>
              </w:r>
            </w:ins>
            <w:ins w:id="1363" w:author="Paola Manfre" w:date="2022-07-19T10:55:00Z">
              <w:r w:rsidR="00393545" w:rsidRPr="00DA0FCF">
                <w:rPr>
                  <w:rFonts w:ascii="Times New Roman" w:hAnsi="Times New Roman" w:cs="Times New Roman"/>
                  <w:b/>
                  <w:bCs/>
                  <w:i/>
                  <w:iCs/>
                  <w:sz w:val="20"/>
                  <w:szCs w:val="20"/>
                  <w:rPrChange w:id="1364" w:author="Paola Manfre" w:date="2022-07-19T10:56:00Z">
                    <w:rPr>
                      <w:rFonts w:ascii="Times New Roman" w:hAnsi="Times New Roman" w:cs="Times New Roman"/>
                      <w:sz w:val="20"/>
                      <w:szCs w:val="20"/>
                    </w:rPr>
                  </w:rPrChange>
                </w:rPr>
                <w:t>anno n+1</w:t>
              </w:r>
            </w:ins>
          </w:p>
        </w:tc>
        <w:tc>
          <w:tcPr>
            <w:tcW w:w="2552" w:type="dxa"/>
            <w:vAlign w:val="center"/>
          </w:tcPr>
          <w:p w14:paraId="13A8965A" w14:textId="60A1CCC2" w:rsidR="00E32BA7" w:rsidRPr="00577940" w:rsidRDefault="00E32BA7" w:rsidP="00577940">
            <w:pPr>
              <w:pStyle w:val="Default"/>
              <w:spacing w:after="120"/>
              <w:rPr>
                <w:ins w:id="1365" w:author="Paola Manfre" w:date="2022-07-19T10:49:00Z"/>
                <w:rFonts w:ascii="Times New Roman" w:hAnsi="Times New Roman" w:cs="Times New Roman"/>
                <w:sz w:val="20"/>
                <w:szCs w:val="20"/>
                <w:highlight w:val="yellow"/>
              </w:rPr>
            </w:pPr>
            <w:ins w:id="1366" w:author="Paola Manfre" w:date="2022-07-19T10:49:00Z">
              <w:r w:rsidRPr="00577940">
                <w:rPr>
                  <w:rFonts w:ascii="Times New Roman" w:hAnsi="Times New Roman" w:cs="Times New Roman"/>
                  <w:sz w:val="20"/>
                  <w:szCs w:val="20"/>
                </w:rPr>
                <w:t xml:space="preserve">Audit dei conti gennaio-primi di febbraio </w:t>
              </w:r>
            </w:ins>
            <w:ins w:id="1367" w:author="Paola Manfre" w:date="2022-07-19T10:56:00Z">
              <w:r w:rsidR="00DA0FCF" w:rsidRPr="00DA0FCF">
                <w:rPr>
                  <w:rFonts w:ascii="Times New Roman" w:hAnsi="Times New Roman" w:cs="Times New Roman"/>
                  <w:b/>
                  <w:bCs/>
                  <w:i/>
                  <w:iCs/>
                  <w:sz w:val="20"/>
                  <w:szCs w:val="20"/>
                  <w:rPrChange w:id="1368" w:author="Paola Manfre" w:date="2022-07-19T10:56:00Z">
                    <w:rPr>
                      <w:rFonts w:ascii="Times New Roman" w:hAnsi="Times New Roman" w:cs="Times New Roman"/>
                      <w:sz w:val="20"/>
                      <w:szCs w:val="20"/>
                    </w:rPr>
                  </w:rPrChange>
                </w:rPr>
                <w:t>anno n+1</w:t>
              </w:r>
            </w:ins>
          </w:p>
        </w:tc>
      </w:tr>
      <w:tr w:rsidR="00E32BA7" w:rsidRPr="002A7596" w14:paraId="05463D97" w14:textId="77777777" w:rsidTr="00577940">
        <w:trPr>
          <w:trHeight w:val="392"/>
          <w:ins w:id="1369" w:author="Paola Manfre" w:date="2022-07-19T10:49:00Z"/>
        </w:trPr>
        <w:tc>
          <w:tcPr>
            <w:tcW w:w="2196" w:type="dxa"/>
            <w:vAlign w:val="center"/>
            <w:hideMark/>
          </w:tcPr>
          <w:p w14:paraId="2939C3FB" w14:textId="77777777" w:rsidR="00E32BA7" w:rsidRPr="00577940" w:rsidRDefault="00E32BA7" w:rsidP="00577940">
            <w:pPr>
              <w:pStyle w:val="Default"/>
              <w:spacing w:before="20" w:after="20"/>
              <w:rPr>
                <w:ins w:id="1370" w:author="Paola Manfre" w:date="2022-07-19T10:49:00Z"/>
                <w:rFonts w:ascii="Times New Roman" w:hAnsi="Times New Roman" w:cs="Times New Roman"/>
                <w:sz w:val="20"/>
                <w:szCs w:val="20"/>
              </w:rPr>
            </w:pPr>
            <w:ins w:id="1371" w:author="Paola Manfre" w:date="2022-07-19T10:49:00Z">
              <w:r w:rsidRPr="00577940">
                <w:rPr>
                  <w:rFonts w:ascii="Times New Roman" w:hAnsi="Times New Roman" w:cs="Times New Roman"/>
                  <w:sz w:val="20"/>
                  <w:szCs w:val="20"/>
                </w:rPr>
                <w:t xml:space="preserve">Relazione annuale di audit </w:t>
              </w:r>
            </w:ins>
          </w:p>
        </w:tc>
        <w:tc>
          <w:tcPr>
            <w:tcW w:w="5170" w:type="dxa"/>
            <w:noWrap/>
            <w:vAlign w:val="center"/>
            <w:hideMark/>
          </w:tcPr>
          <w:p w14:paraId="28204E06" w14:textId="7BB72977" w:rsidR="00E32BA7" w:rsidRPr="00577940" w:rsidRDefault="00E32BA7" w:rsidP="00577940">
            <w:pPr>
              <w:pStyle w:val="Default"/>
              <w:spacing w:before="20" w:after="20"/>
              <w:rPr>
                <w:ins w:id="1372" w:author="Paola Manfre" w:date="2022-07-19T10:49:00Z"/>
                <w:rFonts w:ascii="Times New Roman" w:hAnsi="Times New Roman" w:cs="Times New Roman"/>
                <w:sz w:val="20"/>
                <w:szCs w:val="20"/>
              </w:rPr>
            </w:pPr>
            <w:ins w:id="1373" w:author="Paola Manfre" w:date="2022-07-19T10:49:00Z">
              <w:r w:rsidRPr="00577940">
                <w:rPr>
                  <w:rFonts w:ascii="Times New Roman" w:hAnsi="Times New Roman" w:cs="Times New Roman"/>
                  <w:sz w:val="20"/>
                  <w:szCs w:val="20"/>
                </w:rPr>
                <w:t xml:space="preserve">15 febbraio </w:t>
              </w:r>
            </w:ins>
            <w:ins w:id="1374" w:author="Paola Manfre" w:date="2022-07-19T10:55:00Z">
              <w:r w:rsidR="00393545" w:rsidRPr="00DA0FCF">
                <w:rPr>
                  <w:rFonts w:ascii="Times New Roman" w:hAnsi="Times New Roman" w:cs="Times New Roman"/>
                  <w:b/>
                  <w:bCs/>
                  <w:i/>
                  <w:iCs/>
                  <w:sz w:val="20"/>
                  <w:szCs w:val="20"/>
                  <w:rPrChange w:id="1375" w:author="Paola Manfre" w:date="2022-07-19T10:56:00Z">
                    <w:rPr>
                      <w:rFonts w:ascii="Times New Roman" w:hAnsi="Times New Roman" w:cs="Times New Roman"/>
                      <w:sz w:val="20"/>
                      <w:szCs w:val="20"/>
                    </w:rPr>
                  </w:rPrChange>
                </w:rPr>
                <w:t>anno n+1</w:t>
              </w:r>
            </w:ins>
          </w:p>
        </w:tc>
        <w:tc>
          <w:tcPr>
            <w:tcW w:w="2552" w:type="dxa"/>
            <w:vAlign w:val="center"/>
          </w:tcPr>
          <w:p w14:paraId="7A5E0DD9" w14:textId="77777777" w:rsidR="00E32BA7" w:rsidRPr="00577940" w:rsidRDefault="00E32BA7" w:rsidP="00577940">
            <w:pPr>
              <w:pStyle w:val="Default"/>
              <w:spacing w:after="120"/>
              <w:rPr>
                <w:ins w:id="1376" w:author="Paola Manfre" w:date="2022-07-19T10:49:00Z"/>
                <w:rFonts w:ascii="Times New Roman" w:hAnsi="Times New Roman" w:cs="Times New Roman"/>
                <w:sz w:val="20"/>
                <w:szCs w:val="20"/>
                <w:highlight w:val="yellow"/>
              </w:rPr>
            </w:pPr>
          </w:p>
        </w:tc>
      </w:tr>
      <w:tr w:rsidR="00E32BA7" w:rsidRPr="002A7596" w14:paraId="2AC9D709" w14:textId="77777777" w:rsidTr="00577940">
        <w:trPr>
          <w:trHeight w:val="472"/>
          <w:ins w:id="1377" w:author="Paola Manfre" w:date="2022-07-19T10:49:00Z"/>
        </w:trPr>
        <w:tc>
          <w:tcPr>
            <w:tcW w:w="2196" w:type="dxa"/>
            <w:vAlign w:val="center"/>
            <w:hideMark/>
          </w:tcPr>
          <w:p w14:paraId="72B571CA" w14:textId="77777777" w:rsidR="00E32BA7" w:rsidRPr="00577940" w:rsidRDefault="00E32BA7" w:rsidP="00577940">
            <w:pPr>
              <w:pStyle w:val="Default"/>
              <w:spacing w:before="20" w:after="20"/>
              <w:rPr>
                <w:ins w:id="1378" w:author="Paola Manfre" w:date="2022-07-19T10:49:00Z"/>
                <w:rFonts w:ascii="Times New Roman" w:hAnsi="Times New Roman" w:cs="Times New Roman"/>
                <w:sz w:val="20"/>
                <w:szCs w:val="20"/>
              </w:rPr>
            </w:pPr>
            <w:ins w:id="1379" w:author="Paola Manfre" w:date="2022-07-19T10:49:00Z">
              <w:r w:rsidRPr="00577940">
                <w:rPr>
                  <w:rFonts w:ascii="Times New Roman" w:hAnsi="Times New Roman" w:cs="Times New Roman"/>
                  <w:i/>
                  <w:sz w:val="20"/>
                  <w:szCs w:val="20"/>
                </w:rPr>
                <w:t>Follow up</w:t>
              </w:r>
              <w:r w:rsidRPr="00577940">
                <w:rPr>
                  <w:rFonts w:ascii="Times New Roman" w:hAnsi="Times New Roman" w:cs="Times New Roman"/>
                  <w:sz w:val="20"/>
                  <w:szCs w:val="20"/>
                </w:rPr>
                <w:t xml:space="preserve"> audit di sistema</w:t>
              </w:r>
            </w:ins>
          </w:p>
        </w:tc>
        <w:tc>
          <w:tcPr>
            <w:tcW w:w="5170" w:type="dxa"/>
            <w:noWrap/>
            <w:vAlign w:val="center"/>
            <w:hideMark/>
          </w:tcPr>
          <w:p w14:paraId="35DB4B78" w14:textId="2D2D94BF" w:rsidR="00E32BA7" w:rsidRPr="00577940" w:rsidRDefault="00E32BA7" w:rsidP="00577940">
            <w:pPr>
              <w:pStyle w:val="Default"/>
              <w:spacing w:before="20" w:after="20"/>
              <w:rPr>
                <w:ins w:id="1380" w:author="Paola Manfre" w:date="2022-07-19T10:49:00Z"/>
                <w:rFonts w:ascii="Times New Roman" w:hAnsi="Times New Roman" w:cs="Times New Roman"/>
                <w:sz w:val="20"/>
                <w:szCs w:val="20"/>
              </w:rPr>
            </w:pPr>
            <w:ins w:id="1381" w:author="Paola Manfre" w:date="2022-07-19T10:49:00Z">
              <w:r w:rsidRPr="00577940">
                <w:rPr>
                  <w:rFonts w:ascii="Times New Roman" w:hAnsi="Times New Roman" w:cs="Times New Roman"/>
                  <w:sz w:val="20"/>
                  <w:szCs w:val="20"/>
                </w:rPr>
                <w:t xml:space="preserve">Eventuale follow up, secondo semestre </w:t>
              </w:r>
            </w:ins>
            <w:ins w:id="1382" w:author="Paola Manfre" w:date="2022-07-19T10:55:00Z">
              <w:r w:rsidR="00393545" w:rsidRPr="00DA0FCF">
                <w:rPr>
                  <w:rFonts w:ascii="Times New Roman" w:hAnsi="Times New Roman" w:cs="Times New Roman"/>
                  <w:b/>
                  <w:bCs/>
                  <w:i/>
                  <w:iCs/>
                  <w:sz w:val="20"/>
                  <w:szCs w:val="20"/>
                  <w:rPrChange w:id="1383" w:author="Paola Manfre" w:date="2022-07-19T10:57:00Z">
                    <w:rPr>
                      <w:rFonts w:ascii="Times New Roman" w:hAnsi="Times New Roman" w:cs="Times New Roman"/>
                      <w:sz w:val="20"/>
                      <w:szCs w:val="20"/>
                    </w:rPr>
                  </w:rPrChange>
                </w:rPr>
                <w:t>anno n</w:t>
              </w:r>
              <w:r w:rsidR="00393545">
                <w:rPr>
                  <w:rFonts w:ascii="Times New Roman" w:hAnsi="Times New Roman" w:cs="Times New Roman"/>
                  <w:sz w:val="20"/>
                  <w:szCs w:val="20"/>
                </w:rPr>
                <w:t xml:space="preserve"> </w:t>
              </w:r>
            </w:ins>
          </w:p>
        </w:tc>
        <w:tc>
          <w:tcPr>
            <w:tcW w:w="2552" w:type="dxa"/>
            <w:vAlign w:val="center"/>
          </w:tcPr>
          <w:p w14:paraId="38EB0273" w14:textId="77777777" w:rsidR="00E32BA7" w:rsidRPr="00577940" w:rsidRDefault="00E32BA7" w:rsidP="00577940">
            <w:pPr>
              <w:pStyle w:val="Default"/>
              <w:spacing w:after="120"/>
              <w:rPr>
                <w:ins w:id="1384" w:author="Paola Manfre" w:date="2022-07-19T10:49:00Z"/>
                <w:rFonts w:ascii="Times New Roman" w:hAnsi="Times New Roman" w:cs="Times New Roman"/>
                <w:sz w:val="20"/>
                <w:szCs w:val="20"/>
                <w:highlight w:val="yellow"/>
              </w:rPr>
            </w:pPr>
          </w:p>
        </w:tc>
      </w:tr>
    </w:tbl>
    <w:p w14:paraId="1C4B4545" w14:textId="77777777" w:rsidR="00E32BA7" w:rsidRDefault="00E32BA7" w:rsidP="00E32BA7">
      <w:pPr>
        <w:widowControl w:val="0"/>
        <w:autoSpaceDE w:val="0"/>
        <w:autoSpaceDN w:val="0"/>
        <w:adjustRightInd w:val="0"/>
        <w:spacing w:before="60" w:after="60"/>
        <w:jc w:val="both"/>
        <w:rPr>
          <w:ins w:id="1385" w:author="Paola Manfre" w:date="2022-07-19T10:49:00Z"/>
          <w:sz w:val="22"/>
          <w:szCs w:val="22"/>
        </w:rPr>
      </w:pPr>
    </w:p>
    <w:p w14:paraId="36AD9127" w14:textId="3752A3BE" w:rsidR="00243D05" w:rsidRPr="00243D05" w:rsidDel="00E32BA7" w:rsidRDefault="00E32BA7">
      <w:pPr>
        <w:widowControl w:val="0"/>
        <w:autoSpaceDE w:val="0"/>
        <w:autoSpaceDN w:val="0"/>
        <w:adjustRightInd w:val="0"/>
        <w:spacing w:before="60" w:after="60"/>
        <w:jc w:val="both"/>
        <w:rPr>
          <w:del w:id="1386" w:author="Paola Manfre" w:date="2022-07-19T10:49:00Z"/>
          <w:color w:val="000000"/>
          <w:sz w:val="21"/>
          <w:szCs w:val="21"/>
          <w:rPrChange w:id="1387" w:author="Paola Manfre" w:date="2022-07-19T10:42:00Z">
            <w:rPr>
              <w:del w:id="1388" w:author="Paola Manfre" w:date="2022-07-19T10:49:00Z"/>
              <w:rFonts w:ascii="Arial" w:hAnsi="Arial" w:cs="Arial"/>
              <w:color w:val="000000"/>
              <w:sz w:val="21"/>
              <w:szCs w:val="21"/>
            </w:rPr>
          </w:rPrChange>
        </w:rPr>
        <w:pPrChange w:id="1389" w:author="Paola Manfre" w:date="2022-07-19T10:50:00Z">
          <w:pPr>
            <w:widowControl w:val="0"/>
            <w:autoSpaceDE w:val="0"/>
            <w:autoSpaceDN w:val="0"/>
            <w:adjustRightInd w:val="0"/>
          </w:pPr>
        </w:pPrChange>
      </w:pPr>
      <w:ins w:id="1390" w:author="Paola Manfre" w:date="2022-07-19T10:49:00Z">
        <w:r w:rsidRPr="00AF37F5">
          <w:rPr>
            <w:sz w:val="22"/>
            <w:szCs w:val="22"/>
          </w:rPr>
          <w:t xml:space="preserve">Adottato in data </w:t>
        </w:r>
        <w:r>
          <w:rPr>
            <w:sz w:val="22"/>
            <w:szCs w:val="22"/>
          </w:rPr>
          <w:t>__</w:t>
        </w:r>
        <w:r w:rsidRPr="00AF37F5">
          <w:rPr>
            <w:sz w:val="22"/>
            <w:szCs w:val="22"/>
          </w:rPr>
          <w:t>/__/_____/</w:t>
        </w:r>
      </w:ins>
    </w:p>
    <w:p w14:paraId="5F14DDC9" w14:textId="71C9DA1E" w:rsidR="00661060" w:rsidRPr="00A22E59" w:rsidDel="00E32BA7" w:rsidRDefault="00661060">
      <w:pPr>
        <w:widowControl w:val="0"/>
        <w:autoSpaceDE w:val="0"/>
        <w:autoSpaceDN w:val="0"/>
        <w:adjustRightInd w:val="0"/>
        <w:rPr>
          <w:del w:id="1391" w:author="Paola Manfre" w:date="2022-07-19T10:49:00Z"/>
          <w:rFonts w:ascii="Arial" w:hAnsi="Arial" w:cs="Arial"/>
          <w:i/>
          <w:iCs/>
          <w:color w:val="000000"/>
          <w:sz w:val="21"/>
          <w:szCs w:val="21"/>
        </w:rPr>
        <w:pPrChange w:id="1392" w:author="Paola Manfre" w:date="2022-07-19T10:50:00Z">
          <w:pPr>
            <w:widowControl w:val="0"/>
            <w:autoSpaceDE w:val="0"/>
            <w:autoSpaceDN w:val="0"/>
            <w:adjustRightInd w:val="0"/>
            <w:spacing w:after="60"/>
          </w:pPr>
        </w:pPrChange>
      </w:pPr>
      <w:del w:id="1393" w:author="Paola Manfre" w:date="2022-07-19T10:49:00Z">
        <w:r w:rsidRPr="00E90280" w:rsidDel="00E32BA7">
          <w:rPr>
            <w:rFonts w:ascii="Arial" w:hAnsi="Arial" w:cs="Arial"/>
            <w:i/>
            <w:iCs/>
            <w:color w:val="000000"/>
            <w:sz w:val="21"/>
            <w:szCs w:val="21"/>
          </w:rPr>
          <w:lastRenderedPageBreak/>
          <w:delText>Tabella n. __</w:delText>
        </w:r>
        <w:r w:rsidR="00757F9A" w:rsidRPr="00E90280" w:rsidDel="00E32BA7">
          <w:rPr>
            <w:rFonts w:ascii="Arial" w:hAnsi="Arial" w:cs="Arial"/>
            <w:i/>
            <w:iCs/>
            <w:color w:val="000000"/>
            <w:sz w:val="21"/>
            <w:szCs w:val="21"/>
          </w:rPr>
          <w:delText>:</w:delText>
        </w:r>
        <w:r w:rsidRPr="00E90280" w:rsidDel="00E32BA7">
          <w:rPr>
            <w:rFonts w:ascii="Arial" w:hAnsi="Arial" w:cs="Arial"/>
            <w:i/>
            <w:iCs/>
            <w:color w:val="000000"/>
            <w:sz w:val="21"/>
            <w:szCs w:val="21"/>
          </w:rPr>
          <w:delText xml:space="preserve">Pianificazione delle attività di audit di sistema </w:delText>
        </w:r>
      </w:del>
    </w:p>
    <w:tbl>
      <w:tblPr>
        <w:tblStyle w:val="Grigliatabella3"/>
        <w:tblW w:w="5110" w:type="pct"/>
        <w:tblLook w:val="04A0" w:firstRow="1" w:lastRow="0" w:firstColumn="1" w:lastColumn="0" w:noHBand="0" w:noVBand="1"/>
      </w:tblPr>
      <w:tblGrid>
        <w:gridCol w:w="1283"/>
        <w:gridCol w:w="1309"/>
        <w:gridCol w:w="4959"/>
        <w:gridCol w:w="1251"/>
        <w:gridCol w:w="1269"/>
      </w:tblGrid>
      <w:tr w:rsidR="0025712A" w:rsidRPr="00A22E59" w:rsidDel="00E32BA7" w14:paraId="06A95C1C" w14:textId="70E37BDA" w:rsidTr="00EC1EB0">
        <w:trPr>
          <w:cantSplit/>
          <w:trHeight w:val="1134"/>
          <w:del w:id="1394" w:author="Paola Manfre" w:date="2022-07-19T10:49:00Z"/>
        </w:trPr>
        <w:tc>
          <w:tcPr>
            <w:tcW w:w="637" w:type="pct"/>
            <w:vAlign w:val="center"/>
          </w:tcPr>
          <w:p w14:paraId="7F784A4F" w14:textId="0B9D30D1" w:rsidR="00EC1EB0" w:rsidRPr="00A22E59" w:rsidDel="00E32BA7" w:rsidRDefault="00EC1EB0">
            <w:pPr>
              <w:widowControl w:val="0"/>
              <w:autoSpaceDE w:val="0"/>
              <w:autoSpaceDN w:val="0"/>
              <w:adjustRightInd w:val="0"/>
              <w:rPr>
                <w:del w:id="1395" w:author="Paola Manfre" w:date="2022-07-19T10:49:00Z"/>
                <w:rFonts w:ascii="Arial" w:hAnsi="Arial" w:cs="Arial"/>
                <w:sz w:val="21"/>
                <w:szCs w:val="21"/>
                <w:lang w:val="it-IT"/>
              </w:rPr>
              <w:pPrChange w:id="1396" w:author="Paola Manfre" w:date="2022-07-19T10:50:00Z">
                <w:pPr>
                  <w:jc w:val="center"/>
                </w:pPr>
              </w:pPrChange>
            </w:pPr>
            <w:del w:id="1397" w:author="Paola Manfre" w:date="2022-07-19T10:49:00Z">
              <w:r w:rsidRPr="00A22E59" w:rsidDel="00E32BA7">
                <w:rPr>
                  <w:rFonts w:ascii="Arial" w:hAnsi="Arial" w:cs="Arial"/>
                  <w:sz w:val="21"/>
                  <w:szCs w:val="21"/>
                </w:rPr>
                <w:delText>Organismo da controllare</w:delText>
              </w:r>
            </w:del>
          </w:p>
        </w:tc>
        <w:tc>
          <w:tcPr>
            <w:tcW w:w="650" w:type="pct"/>
            <w:vAlign w:val="center"/>
          </w:tcPr>
          <w:p w14:paraId="44C7BDB2" w14:textId="7C627138" w:rsidR="00EC1EB0" w:rsidRPr="00A22E59" w:rsidDel="00E32BA7" w:rsidRDefault="00EC1EB0">
            <w:pPr>
              <w:widowControl w:val="0"/>
              <w:autoSpaceDE w:val="0"/>
              <w:autoSpaceDN w:val="0"/>
              <w:adjustRightInd w:val="0"/>
              <w:rPr>
                <w:del w:id="1398" w:author="Paola Manfre" w:date="2022-07-19T10:49:00Z"/>
                <w:rFonts w:ascii="Arial" w:hAnsi="Arial" w:cs="Arial"/>
                <w:sz w:val="21"/>
                <w:szCs w:val="21"/>
                <w:lang w:val="it-IT"/>
              </w:rPr>
              <w:pPrChange w:id="1399" w:author="Paola Manfre" w:date="2022-07-19T10:50:00Z">
                <w:pPr>
                  <w:jc w:val="center"/>
                </w:pPr>
              </w:pPrChange>
            </w:pPr>
            <w:del w:id="1400" w:author="Paola Manfre" w:date="2022-07-19T10:49:00Z">
              <w:r w:rsidRPr="00A22E59" w:rsidDel="00E32BA7">
                <w:rPr>
                  <w:rFonts w:ascii="Arial" w:hAnsi="Arial" w:cs="Arial"/>
                  <w:sz w:val="21"/>
                  <w:szCs w:val="21"/>
                </w:rPr>
                <w:delText>Requisito chiave periodo contabile 01/07/20__ 30/06/N</w:delText>
              </w:r>
            </w:del>
          </w:p>
        </w:tc>
        <w:tc>
          <w:tcPr>
            <w:tcW w:w="2462" w:type="pct"/>
            <w:vAlign w:val="center"/>
          </w:tcPr>
          <w:p w14:paraId="3DC53F63" w14:textId="41EA56E3" w:rsidR="00EC1EB0" w:rsidRPr="00A22E59" w:rsidDel="00E32BA7" w:rsidRDefault="00EC1EB0">
            <w:pPr>
              <w:widowControl w:val="0"/>
              <w:autoSpaceDE w:val="0"/>
              <w:autoSpaceDN w:val="0"/>
              <w:adjustRightInd w:val="0"/>
              <w:rPr>
                <w:del w:id="1401" w:author="Paola Manfre" w:date="2022-07-19T10:49:00Z"/>
                <w:rFonts w:ascii="Arial" w:hAnsi="Arial" w:cs="Arial"/>
                <w:sz w:val="21"/>
                <w:szCs w:val="21"/>
                <w:lang w:val="it-IT"/>
              </w:rPr>
              <w:pPrChange w:id="1402" w:author="Paola Manfre" w:date="2022-07-19T10:50:00Z">
                <w:pPr>
                  <w:jc w:val="center"/>
                </w:pPr>
              </w:pPrChange>
            </w:pPr>
            <w:del w:id="1403" w:author="Paola Manfre" w:date="2022-07-19T10:49:00Z">
              <w:r w:rsidRPr="00A22E59" w:rsidDel="00E32BA7">
                <w:rPr>
                  <w:rFonts w:ascii="Arial" w:hAnsi="Arial" w:cs="Arial"/>
                  <w:sz w:val="21"/>
                  <w:szCs w:val="21"/>
                </w:rPr>
                <w:delText>Motivazione</w:delText>
              </w:r>
            </w:del>
          </w:p>
        </w:tc>
        <w:tc>
          <w:tcPr>
            <w:tcW w:w="621" w:type="pct"/>
            <w:vAlign w:val="center"/>
          </w:tcPr>
          <w:p w14:paraId="531D9E1E" w14:textId="5EB3B54E" w:rsidR="00EC1EB0" w:rsidRPr="00A22E59" w:rsidDel="00E32BA7" w:rsidRDefault="00EC1EB0">
            <w:pPr>
              <w:widowControl w:val="0"/>
              <w:autoSpaceDE w:val="0"/>
              <w:autoSpaceDN w:val="0"/>
              <w:adjustRightInd w:val="0"/>
              <w:rPr>
                <w:del w:id="1404" w:author="Paola Manfre" w:date="2022-07-19T10:49:00Z"/>
                <w:rFonts w:ascii="Arial" w:hAnsi="Arial" w:cs="Arial"/>
                <w:sz w:val="21"/>
                <w:szCs w:val="21"/>
                <w:lang w:val="it-IT"/>
              </w:rPr>
              <w:pPrChange w:id="1405" w:author="Paola Manfre" w:date="2022-07-19T10:50:00Z">
                <w:pPr>
                  <w:jc w:val="center"/>
                </w:pPr>
              </w:pPrChange>
            </w:pPr>
            <w:del w:id="1406" w:author="Paola Manfre" w:date="2022-07-19T10:49:00Z">
              <w:r w:rsidRPr="00A22E59" w:rsidDel="00E32BA7">
                <w:rPr>
                  <w:rFonts w:ascii="Arial" w:hAnsi="Arial" w:cs="Arial"/>
                  <w:sz w:val="21"/>
                  <w:szCs w:val="21"/>
                </w:rPr>
                <w:delText>Requisito chiave periodo contabile 01/07/N 30/06/N+1</w:delText>
              </w:r>
            </w:del>
          </w:p>
        </w:tc>
        <w:tc>
          <w:tcPr>
            <w:tcW w:w="630" w:type="pct"/>
          </w:tcPr>
          <w:p w14:paraId="3247C6FB" w14:textId="2CE88FDA" w:rsidR="00EC1EB0" w:rsidRPr="00A22E59" w:rsidDel="00E32BA7" w:rsidRDefault="00EC1EB0">
            <w:pPr>
              <w:widowControl w:val="0"/>
              <w:autoSpaceDE w:val="0"/>
              <w:autoSpaceDN w:val="0"/>
              <w:adjustRightInd w:val="0"/>
              <w:rPr>
                <w:del w:id="1407" w:author="Paola Manfre" w:date="2022-07-19T10:49:00Z"/>
                <w:rFonts w:ascii="Arial" w:hAnsi="Arial" w:cs="Arial"/>
                <w:sz w:val="21"/>
                <w:szCs w:val="21"/>
                <w:lang w:val="it-IT"/>
              </w:rPr>
              <w:pPrChange w:id="1408" w:author="Paola Manfre" w:date="2022-07-19T10:50:00Z">
                <w:pPr>
                  <w:jc w:val="center"/>
                </w:pPr>
              </w:pPrChange>
            </w:pPr>
            <w:del w:id="1409" w:author="Paola Manfre" w:date="2022-07-19T10:49:00Z">
              <w:r w:rsidRPr="00A22E59" w:rsidDel="00E32BA7">
                <w:rPr>
                  <w:rFonts w:ascii="Arial" w:hAnsi="Arial" w:cs="Arial"/>
                  <w:sz w:val="21"/>
                  <w:szCs w:val="21"/>
                </w:rPr>
                <w:delText>Requisito chiave periodo contabile 01/07/N+1-30/06/N+2</w:delText>
              </w:r>
            </w:del>
          </w:p>
        </w:tc>
      </w:tr>
      <w:tr w:rsidR="00EC1EB0" w:rsidRPr="00A22E59" w:rsidDel="00E32BA7" w14:paraId="337D3A7A" w14:textId="18013086" w:rsidTr="00111062">
        <w:trPr>
          <w:trHeight w:hRule="exact" w:val="593"/>
          <w:del w:id="1410" w:author="Paola Manfre" w:date="2022-07-19T10:49:00Z"/>
        </w:trPr>
        <w:tc>
          <w:tcPr>
            <w:tcW w:w="637" w:type="pct"/>
            <w:vAlign w:val="center"/>
          </w:tcPr>
          <w:p w14:paraId="40B8EF33" w14:textId="62135C58" w:rsidR="00EC1EB0" w:rsidRPr="00A22E59" w:rsidDel="00E32BA7" w:rsidRDefault="00EC1EB0">
            <w:pPr>
              <w:widowControl w:val="0"/>
              <w:autoSpaceDE w:val="0"/>
              <w:autoSpaceDN w:val="0"/>
              <w:adjustRightInd w:val="0"/>
              <w:rPr>
                <w:del w:id="1411" w:author="Paola Manfre" w:date="2022-07-19T10:49:00Z"/>
                <w:rFonts w:ascii="Arial" w:hAnsi="Arial" w:cs="Arial"/>
                <w:sz w:val="21"/>
                <w:szCs w:val="21"/>
                <w:lang w:val="it-IT"/>
              </w:rPr>
              <w:pPrChange w:id="1412" w:author="Paola Manfre" w:date="2022-07-19T10:50:00Z">
                <w:pPr>
                  <w:jc w:val="center"/>
                </w:pPr>
              </w:pPrChange>
            </w:pPr>
          </w:p>
        </w:tc>
        <w:tc>
          <w:tcPr>
            <w:tcW w:w="650" w:type="pct"/>
            <w:vAlign w:val="center"/>
          </w:tcPr>
          <w:p w14:paraId="11BD4B01" w14:textId="1BCA8971" w:rsidR="00EC1EB0" w:rsidRPr="00A22E59" w:rsidDel="00E32BA7" w:rsidRDefault="00EC1EB0">
            <w:pPr>
              <w:widowControl w:val="0"/>
              <w:autoSpaceDE w:val="0"/>
              <w:autoSpaceDN w:val="0"/>
              <w:adjustRightInd w:val="0"/>
              <w:rPr>
                <w:del w:id="1413" w:author="Paola Manfre" w:date="2022-07-19T10:49:00Z"/>
                <w:rFonts w:ascii="Arial" w:hAnsi="Arial" w:cs="Arial"/>
                <w:sz w:val="21"/>
                <w:szCs w:val="21"/>
                <w:lang w:val="it-IT"/>
              </w:rPr>
              <w:pPrChange w:id="1414" w:author="Paola Manfre" w:date="2022-07-19T10:50:00Z">
                <w:pPr>
                  <w:jc w:val="center"/>
                </w:pPr>
              </w:pPrChange>
            </w:pPr>
          </w:p>
        </w:tc>
        <w:tc>
          <w:tcPr>
            <w:tcW w:w="2462" w:type="pct"/>
            <w:vAlign w:val="center"/>
          </w:tcPr>
          <w:p w14:paraId="25F316D1" w14:textId="440775FD" w:rsidR="00EC1EB0" w:rsidRPr="00A22E59" w:rsidDel="00E32BA7" w:rsidRDefault="00EC1EB0">
            <w:pPr>
              <w:widowControl w:val="0"/>
              <w:autoSpaceDE w:val="0"/>
              <w:autoSpaceDN w:val="0"/>
              <w:adjustRightInd w:val="0"/>
              <w:rPr>
                <w:del w:id="1415" w:author="Paola Manfre" w:date="2022-07-19T10:49:00Z"/>
                <w:rFonts w:ascii="Arial" w:hAnsi="Arial" w:cs="Arial"/>
                <w:sz w:val="21"/>
                <w:szCs w:val="21"/>
                <w:lang w:val="it-IT"/>
              </w:rPr>
              <w:pPrChange w:id="1416" w:author="Paola Manfre" w:date="2022-07-19T10:50:00Z">
                <w:pPr>
                  <w:jc w:val="both"/>
                </w:pPr>
              </w:pPrChange>
            </w:pPr>
          </w:p>
        </w:tc>
        <w:tc>
          <w:tcPr>
            <w:tcW w:w="621" w:type="pct"/>
            <w:vAlign w:val="center"/>
          </w:tcPr>
          <w:p w14:paraId="79BF2544" w14:textId="6D463EC1" w:rsidR="00EC1EB0" w:rsidRPr="00A22E59" w:rsidDel="00E32BA7" w:rsidRDefault="00EC1EB0">
            <w:pPr>
              <w:widowControl w:val="0"/>
              <w:autoSpaceDE w:val="0"/>
              <w:autoSpaceDN w:val="0"/>
              <w:adjustRightInd w:val="0"/>
              <w:rPr>
                <w:del w:id="1417" w:author="Paola Manfre" w:date="2022-07-19T10:49:00Z"/>
                <w:rFonts w:ascii="Arial" w:hAnsi="Arial" w:cs="Arial"/>
                <w:sz w:val="21"/>
                <w:szCs w:val="21"/>
                <w:lang w:val="it-IT"/>
              </w:rPr>
              <w:pPrChange w:id="1418" w:author="Paola Manfre" w:date="2022-07-19T10:50:00Z">
                <w:pPr>
                  <w:jc w:val="center"/>
                </w:pPr>
              </w:pPrChange>
            </w:pPr>
          </w:p>
        </w:tc>
        <w:tc>
          <w:tcPr>
            <w:tcW w:w="630" w:type="pct"/>
            <w:vAlign w:val="center"/>
          </w:tcPr>
          <w:p w14:paraId="35059DA3" w14:textId="3AE255C5" w:rsidR="00EC1EB0" w:rsidRPr="00A22E59" w:rsidDel="00E32BA7" w:rsidRDefault="00EC1EB0">
            <w:pPr>
              <w:widowControl w:val="0"/>
              <w:autoSpaceDE w:val="0"/>
              <w:autoSpaceDN w:val="0"/>
              <w:adjustRightInd w:val="0"/>
              <w:rPr>
                <w:del w:id="1419" w:author="Paola Manfre" w:date="2022-07-19T10:49:00Z"/>
                <w:rFonts w:ascii="Arial" w:hAnsi="Arial" w:cs="Arial"/>
                <w:sz w:val="21"/>
                <w:szCs w:val="21"/>
                <w:lang w:val="it-IT"/>
              </w:rPr>
              <w:pPrChange w:id="1420" w:author="Paola Manfre" w:date="2022-07-19T10:50:00Z">
                <w:pPr>
                  <w:jc w:val="center"/>
                </w:pPr>
              </w:pPrChange>
            </w:pPr>
          </w:p>
        </w:tc>
      </w:tr>
    </w:tbl>
    <w:p w14:paraId="56922F91" w14:textId="1ED0129D" w:rsidR="00EC1EB0" w:rsidRPr="00A22E59" w:rsidDel="00E32BA7" w:rsidRDefault="00EC1EB0">
      <w:pPr>
        <w:widowControl w:val="0"/>
        <w:autoSpaceDE w:val="0"/>
        <w:autoSpaceDN w:val="0"/>
        <w:adjustRightInd w:val="0"/>
        <w:rPr>
          <w:del w:id="1421" w:author="Paola Manfre" w:date="2022-07-19T10:50:00Z"/>
          <w:rFonts w:ascii="Arial" w:hAnsi="Arial" w:cs="Arial"/>
          <w:color w:val="000000"/>
          <w:sz w:val="21"/>
          <w:szCs w:val="21"/>
        </w:rPr>
      </w:pPr>
    </w:p>
    <w:p w14:paraId="287E7AB2" w14:textId="2F66E3FB" w:rsidR="00EC1EB0" w:rsidRPr="00A22E59" w:rsidDel="00E32BA7" w:rsidRDefault="00EC1EB0">
      <w:pPr>
        <w:widowControl w:val="0"/>
        <w:autoSpaceDE w:val="0"/>
        <w:autoSpaceDN w:val="0"/>
        <w:adjustRightInd w:val="0"/>
        <w:rPr>
          <w:del w:id="1422" w:author="Paola Manfre" w:date="2022-07-19T10:50:00Z"/>
          <w:rFonts w:ascii="Arial" w:hAnsi="Arial" w:cs="Arial"/>
          <w:color w:val="000000"/>
          <w:sz w:val="21"/>
          <w:szCs w:val="21"/>
        </w:rPr>
      </w:pPr>
    </w:p>
    <w:p w14:paraId="24783BA2" w14:textId="260CC9A1" w:rsidR="00EC1EB0" w:rsidRPr="00A22E59" w:rsidDel="00E32BA7" w:rsidRDefault="00EC1EB0">
      <w:pPr>
        <w:widowControl w:val="0"/>
        <w:autoSpaceDE w:val="0"/>
        <w:autoSpaceDN w:val="0"/>
        <w:adjustRightInd w:val="0"/>
        <w:rPr>
          <w:del w:id="1423" w:author="Paola Manfre" w:date="2022-07-19T10:50:00Z"/>
          <w:rFonts w:ascii="Arial" w:hAnsi="Arial" w:cs="Arial"/>
          <w:color w:val="000000"/>
          <w:sz w:val="21"/>
          <w:szCs w:val="21"/>
        </w:rPr>
      </w:pPr>
    </w:p>
    <w:bookmarkEnd w:id="769"/>
    <w:p w14:paraId="2C4FABA0" w14:textId="539FDAFC" w:rsidR="00406E63" w:rsidDel="00E32BA7" w:rsidRDefault="00406E63">
      <w:pPr>
        <w:widowControl w:val="0"/>
        <w:autoSpaceDE w:val="0"/>
        <w:autoSpaceDN w:val="0"/>
        <w:adjustRightInd w:val="0"/>
        <w:rPr>
          <w:del w:id="1424" w:author="Paola Manfre" w:date="2022-07-19T10:50:00Z"/>
          <w:rFonts w:ascii="Arial" w:hAnsi="Arial" w:cs="Arial"/>
          <w:i/>
          <w:color w:val="000000"/>
          <w:sz w:val="21"/>
          <w:szCs w:val="21"/>
        </w:rPr>
        <w:pPrChange w:id="1425" w:author="Paola Manfre" w:date="2022-07-19T10:50:00Z">
          <w:pPr>
            <w:widowControl w:val="0"/>
            <w:autoSpaceDE w:val="0"/>
            <w:autoSpaceDN w:val="0"/>
            <w:adjustRightInd w:val="0"/>
            <w:spacing w:after="120" w:line="288" w:lineRule="auto"/>
            <w:jc w:val="both"/>
          </w:pPr>
        </w:pPrChange>
      </w:pPr>
    </w:p>
    <w:tbl>
      <w:tblPr>
        <w:tblStyle w:val="Grigliatabella1"/>
        <w:tblW w:w="0" w:type="auto"/>
        <w:tblLook w:val="04A0" w:firstRow="1" w:lastRow="0" w:firstColumn="1" w:lastColumn="0" w:noHBand="0" w:noVBand="1"/>
      </w:tblPr>
      <w:tblGrid>
        <w:gridCol w:w="2058"/>
        <w:gridCol w:w="7796"/>
      </w:tblGrid>
      <w:tr w:rsidR="00826E41" w:rsidRPr="00F53F04" w:rsidDel="00E32BA7" w14:paraId="1C77C485" w14:textId="1C06AA45" w:rsidTr="009F6325">
        <w:trPr>
          <w:trHeight w:val="462"/>
          <w:del w:id="1426" w:author="Paola Manfre" w:date="2022-07-19T10:49:00Z"/>
        </w:trPr>
        <w:tc>
          <w:tcPr>
            <w:tcW w:w="9854" w:type="dxa"/>
            <w:gridSpan w:val="2"/>
            <w:shd w:val="clear" w:color="auto" w:fill="BFBFBF" w:themeFill="background1" w:themeFillShade="BF"/>
            <w:vAlign w:val="center"/>
          </w:tcPr>
          <w:p w14:paraId="0777DD77" w14:textId="3C4772AA" w:rsidR="00826E41" w:rsidRPr="00F53F04" w:rsidDel="00E32BA7" w:rsidRDefault="00826E41">
            <w:pPr>
              <w:widowControl w:val="0"/>
              <w:autoSpaceDE w:val="0"/>
              <w:autoSpaceDN w:val="0"/>
              <w:adjustRightInd w:val="0"/>
              <w:rPr>
                <w:del w:id="1427" w:author="Paola Manfre" w:date="2022-07-19T10:49:00Z"/>
                <w:rFonts w:ascii="Arial" w:hAnsi="Arial" w:cs="Arial"/>
                <w:b/>
                <w:bCs/>
                <w:i/>
                <w:sz w:val="21"/>
                <w:szCs w:val="21"/>
              </w:rPr>
              <w:pPrChange w:id="1428" w:author="Paola Manfre" w:date="2022-07-19T10:50:00Z">
                <w:pPr>
                  <w:widowControl w:val="0"/>
                  <w:autoSpaceDE w:val="0"/>
                  <w:autoSpaceDN w:val="0"/>
                  <w:adjustRightInd w:val="0"/>
                  <w:spacing w:before="40" w:after="40"/>
                  <w:jc w:val="center"/>
                </w:pPr>
              </w:pPrChange>
            </w:pPr>
            <w:del w:id="1429" w:author="Paola Manfre" w:date="2022-07-19T10:49:00Z">
              <w:r w:rsidRPr="00F53F04" w:rsidDel="00E32BA7">
                <w:rPr>
                  <w:rFonts w:ascii="Arial" w:hAnsi="Arial" w:cs="Arial"/>
                  <w:b/>
                  <w:bCs/>
                  <w:i/>
                  <w:sz w:val="21"/>
                  <w:szCs w:val="21"/>
                </w:rPr>
                <w:delText xml:space="preserve">Identificazione degli Ambiti specifici per </w:delText>
              </w:r>
              <w:r w:rsidR="00141413" w:rsidDel="00E32BA7">
                <w:rPr>
                  <w:rFonts w:ascii="Arial" w:hAnsi="Arial" w:cs="Arial"/>
                  <w:b/>
                  <w:bCs/>
                  <w:i/>
                  <w:sz w:val="21"/>
                  <w:szCs w:val="21"/>
                </w:rPr>
                <w:delText>l’Autorità di Gestione</w:delText>
              </w:r>
            </w:del>
          </w:p>
        </w:tc>
      </w:tr>
      <w:tr w:rsidR="00826E41" w:rsidRPr="00876236" w:rsidDel="00E32BA7" w14:paraId="10119874" w14:textId="61A49A68" w:rsidTr="009F6325">
        <w:trPr>
          <w:trHeight w:val="578"/>
          <w:del w:id="1430" w:author="Paola Manfre" w:date="2022-07-19T10:49:00Z"/>
        </w:trPr>
        <w:tc>
          <w:tcPr>
            <w:tcW w:w="0" w:type="auto"/>
            <w:vAlign w:val="center"/>
          </w:tcPr>
          <w:p w14:paraId="39BAF530" w14:textId="2049A737" w:rsidR="00826E41" w:rsidRPr="00876236" w:rsidDel="00E32BA7" w:rsidRDefault="00826E41">
            <w:pPr>
              <w:widowControl w:val="0"/>
              <w:autoSpaceDE w:val="0"/>
              <w:autoSpaceDN w:val="0"/>
              <w:adjustRightInd w:val="0"/>
              <w:rPr>
                <w:del w:id="1431" w:author="Paola Manfre" w:date="2022-07-19T10:49:00Z"/>
                <w:rFonts w:ascii="Arial" w:hAnsi="Arial" w:cs="Arial"/>
                <w:color w:val="000000"/>
                <w:sz w:val="21"/>
                <w:szCs w:val="21"/>
              </w:rPr>
              <w:pPrChange w:id="1432" w:author="Paola Manfre" w:date="2022-07-19T10:50:00Z">
                <w:pPr>
                  <w:widowControl w:val="0"/>
                  <w:autoSpaceDE w:val="0"/>
                  <w:autoSpaceDN w:val="0"/>
                  <w:adjustRightInd w:val="0"/>
                  <w:jc w:val="center"/>
                </w:pPr>
              </w:pPrChange>
            </w:pPr>
            <w:del w:id="1433" w:author="Paola Manfre" w:date="2022-07-19T10:49:00Z">
              <w:r w:rsidRPr="00876236" w:rsidDel="00E32BA7">
                <w:rPr>
                  <w:rFonts w:ascii="Arial" w:hAnsi="Arial" w:cs="Arial"/>
                  <w:bCs/>
                  <w:color w:val="000000"/>
                  <w:sz w:val="21"/>
                  <w:szCs w:val="21"/>
                </w:rPr>
                <w:delText>Autorità sottoposta ad Audit</w:delText>
              </w:r>
            </w:del>
          </w:p>
        </w:tc>
        <w:tc>
          <w:tcPr>
            <w:tcW w:w="7796" w:type="dxa"/>
            <w:vAlign w:val="center"/>
          </w:tcPr>
          <w:p w14:paraId="545D083B" w14:textId="44A0A346" w:rsidR="00826E41" w:rsidRPr="00B75EAC" w:rsidDel="00E32BA7" w:rsidRDefault="00826E41">
            <w:pPr>
              <w:widowControl w:val="0"/>
              <w:autoSpaceDE w:val="0"/>
              <w:autoSpaceDN w:val="0"/>
              <w:adjustRightInd w:val="0"/>
              <w:rPr>
                <w:del w:id="1434" w:author="Paola Manfre" w:date="2022-07-19T10:49:00Z"/>
                <w:rFonts w:ascii="Arial" w:hAnsi="Arial" w:cs="Arial"/>
                <w:color w:val="3F3F3F"/>
                <w:sz w:val="21"/>
                <w:szCs w:val="21"/>
              </w:rPr>
              <w:pPrChange w:id="1435" w:author="Paola Manfre" w:date="2022-07-19T10:50:00Z">
                <w:pPr>
                  <w:widowControl w:val="0"/>
                  <w:autoSpaceDE w:val="0"/>
                  <w:autoSpaceDN w:val="0"/>
                  <w:adjustRightInd w:val="0"/>
                  <w:spacing w:before="40" w:after="40"/>
                </w:pPr>
              </w:pPrChange>
            </w:pPr>
          </w:p>
        </w:tc>
      </w:tr>
      <w:tr w:rsidR="00826E41" w:rsidRPr="000D5631" w:rsidDel="00E32BA7" w14:paraId="5EAE77BC" w14:textId="273D2607" w:rsidTr="001E5193">
        <w:trPr>
          <w:trHeight w:val="272"/>
          <w:del w:id="1436" w:author="Paola Manfre" w:date="2022-07-19T10:49:00Z"/>
        </w:trPr>
        <w:tc>
          <w:tcPr>
            <w:tcW w:w="0" w:type="auto"/>
            <w:vAlign w:val="center"/>
          </w:tcPr>
          <w:p w14:paraId="0E124587" w14:textId="62B3ABCC" w:rsidR="00826E41" w:rsidRPr="000D5631" w:rsidDel="00E32BA7" w:rsidRDefault="00826E41">
            <w:pPr>
              <w:widowControl w:val="0"/>
              <w:autoSpaceDE w:val="0"/>
              <w:autoSpaceDN w:val="0"/>
              <w:adjustRightInd w:val="0"/>
              <w:rPr>
                <w:del w:id="1437" w:author="Paola Manfre" w:date="2022-07-19T10:49:00Z"/>
                <w:rFonts w:ascii="Arial" w:hAnsi="Arial" w:cs="Arial"/>
                <w:sz w:val="21"/>
                <w:szCs w:val="21"/>
              </w:rPr>
              <w:pPrChange w:id="1438" w:author="Paola Manfre" w:date="2022-07-19T10:50:00Z">
                <w:pPr>
                  <w:widowControl w:val="0"/>
                  <w:autoSpaceDE w:val="0"/>
                  <w:autoSpaceDN w:val="0"/>
                  <w:adjustRightInd w:val="0"/>
                  <w:jc w:val="center"/>
                </w:pPr>
              </w:pPrChange>
            </w:pPr>
            <w:del w:id="1439" w:author="Paola Manfre" w:date="2022-07-19T10:49:00Z">
              <w:r w:rsidDel="00E32BA7">
                <w:rPr>
                  <w:rFonts w:ascii="Arial" w:hAnsi="Arial" w:cs="Arial"/>
                  <w:bCs/>
                  <w:sz w:val="21"/>
                  <w:szCs w:val="21"/>
                </w:rPr>
                <w:delText>Ambito specifico dell’</w:delText>
              </w:r>
              <w:r w:rsidRPr="000D5631" w:rsidDel="00E32BA7">
                <w:rPr>
                  <w:rFonts w:ascii="Arial" w:hAnsi="Arial" w:cs="Arial"/>
                  <w:bCs/>
                  <w:sz w:val="21"/>
                  <w:szCs w:val="21"/>
                </w:rPr>
                <w:delText>audit</w:delText>
              </w:r>
            </w:del>
          </w:p>
        </w:tc>
        <w:tc>
          <w:tcPr>
            <w:tcW w:w="7796" w:type="dxa"/>
            <w:vAlign w:val="center"/>
          </w:tcPr>
          <w:p w14:paraId="6E020609" w14:textId="21D298D0" w:rsidR="00826E41" w:rsidRPr="00B75EAC" w:rsidDel="00E32BA7" w:rsidRDefault="00826E41">
            <w:pPr>
              <w:widowControl w:val="0"/>
              <w:autoSpaceDE w:val="0"/>
              <w:autoSpaceDN w:val="0"/>
              <w:adjustRightInd w:val="0"/>
              <w:rPr>
                <w:del w:id="1440" w:author="Paola Manfre" w:date="2022-07-19T10:49:00Z"/>
                <w:rFonts w:ascii="Arial" w:hAnsi="Arial" w:cs="Arial"/>
                <w:sz w:val="21"/>
                <w:szCs w:val="21"/>
              </w:rPr>
              <w:pPrChange w:id="1441" w:author="Paola Manfre" w:date="2022-07-19T10:50:00Z">
                <w:pPr>
                  <w:widowControl w:val="0"/>
                  <w:autoSpaceDE w:val="0"/>
                  <w:autoSpaceDN w:val="0"/>
                  <w:adjustRightInd w:val="0"/>
                  <w:spacing w:before="40" w:after="40"/>
                  <w:jc w:val="both"/>
                </w:pPr>
              </w:pPrChange>
            </w:pPr>
          </w:p>
        </w:tc>
      </w:tr>
      <w:tr w:rsidR="00826E41" w:rsidRPr="000D5631" w:rsidDel="00E32BA7" w14:paraId="17D40847" w14:textId="41644588" w:rsidTr="009F6325">
        <w:trPr>
          <w:trHeight w:val="547"/>
          <w:del w:id="1442" w:author="Paola Manfre" w:date="2022-07-19T10:49:00Z"/>
        </w:trPr>
        <w:tc>
          <w:tcPr>
            <w:tcW w:w="0" w:type="auto"/>
            <w:vAlign w:val="center"/>
          </w:tcPr>
          <w:p w14:paraId="663459DC" w14:textId="4846BFDC" w:rsidR="00826E41" w:rsidRPr="000D5631" w:rsidDel="00E32BA7" w:rsidRDefault="00826E41">
            <w:pPr>
              <w:widowControl w:val="0"/>
              <w:autoSpaceDE w:val="0"/>
              <w:autoSpaceDN w:val="0"/>
              <w:adjustRightInd w:val="0"/>
              <w:rPr>
                <w:del w:id="1443" w:author="Paola Manfre" w:date="2022-07-19T10:49:00Z"/>
                <w:rFonts w:ascii="Arial" w:hAnsi="Arial" w:cs="Arial"/>
                <w:sz w:val="21"/>
                <w:szCs w:val="21"/>
              </w:rPr>
              <w:pPrChange w:id="1444" w:author="Paola Manfre" w:date="2022-07-19T10:50:00Z">
                <w:pPr>
                  <w:widowControl w:val="0"/>
                  <w:autoSpaceDE w:val="0"/>
                  <w:autoSpaceDN w:val="0"/>
                  <w:adjustRightInd w:val="0"/>
                  <w:jc w:val="center"/>
                </w:pPr>
              </w:pPrChange>
            </w:pPr>
            <w:del w:id="1445" w:author="Paola Manfre" w:date="2022-07-19T10:49:00Z">
              <w:r w:rsidRPr="000D5631" w:rsidDel="00E32BA7">
                <w:rPr>
                  <w:rFonts w:ascii="Arial" w:hAnsi="Arial" w:cs="Arial"/>
                  <w:bCs/>
                  <w:sz w:val="21"/>
                  <w:szCs w:val="21"/>
                </w:rPr>
                <w:delText>Obiettivi dell'audit</w:delText>
              </w:r>
            </w:del>
          </w:p>
        </w:tc>
        <w:tc>
          <w:tcPr>
            <w:tcW w:w="7796" w:type="dxa"/>
            <w:vAlign w:val="center"/>
          </w:tcPr>
          <w:p w14:paraId="016842B7" w14:textId="5D3B276C" w:rsidR="00826E41" w:rsidRPr="000D5631" w:rsidDel="00E32BA7" w:rsidRDefault="00826E41">
            <w:pPr>
              <w:widowControl w:val="0"/>
              <w:autoSpaceDE w:val="0"/>
              <w:autoSpaceDN w:val="0"/>
              <w:adjustRightInd w:val="0"/>
              <w:rPr>
                <w:del w:id="1446" w:author="Paola Manfre" w:date="2022-07-19T10:49:00Z"/>
                <w:rFonts w:ascii="Arial" w:hAnsi="Arial" w:cs="Arial"/>
                <w:i/>
                <w:sz w:val="21"/>
                <w:szCs w:val="21"/>
              </w:rPr>
              <w:pPrChange w:id="1447" w:author="Paola Manfre" w:date="2022-07-19T10:50:00Z">
                <w:pPr>
                  <w:widowControl w:val="0"/>
                  <w:autoSpaceDE w:val="0"/>
                  <w:autoSpaceDN w:val="0"/>
                  <w:adjustRightInd w:val="0"/>
                  <w:spacing w:before="40" w:after="40"/>
                  <w:jc w:val="both"/>
                </w:pPr>
              </w:pPrChange>
            </w:pPr>
          </w:p>
        </w:tc>
      </w:tr>
      <w:tr w:rsidR="009F6325" w:rsidRPr="00876236" w:rsidDel="00E32BA7" w14:paraId="59E771B8" w14:textId="305A7C30" w:rsidTr="00B55612">
        <w:trPr>
          <w:trHeight w:val="714"/>
          <w:del w:id="1448" w:author="Paola Manfre" w:date="2022-07-19T10:49:00Z"/>
        </w:trPr>
        <w:tc>
          <w:tcPr>
            <w:tcW w:w="0" w:type="auto"/>
            <w:vAlign w:val="center"/>
          </w:tcPr>
          <w:p w14:paraId="3C4E3C33" w14:textId="3F36D751" w:rsidR="009F6325" w:rsidRPr="00876236" w:rsidDel="00E32BA7" w:rsidRDefault="009F6325">
            <w:pPr>
              <w:widowControl w:val="0"/>
              <w:autoSpaceDE w:val="0"/>
              <w:autoSpaceDN w:val="0"/>
              <w:adjustRightInd w:val="0"/>
              <w:rPr>
                <w:del w:id="1449" w:author="Paola Manfre" w:date="2022-07-19T10:49:00Z"/>
                <w:rFonts w:ascii="Arial" w:hAnsi="Arial" w:cs="Arial"/>
                <w:color w:val="000000"/>
                <w:sz w:val="21"/>
                <w:szCs w:val="21"/>
              </w:rPr>
              <w:pPrChange w:id="1450" w:author="Paola Manfre" w:date="2022-07-19T10:50:00Z">
                <w:pPr>
                  <w:widowControl w:val="0"/>
                  <w:autoSpaceDE w:val="0"/>
                  <w:autoSpaceDN w:val="0"/>
                  <w:adjustRightInd w:val="0"/>
                  <w:jc w:val="center"/>
                </w:pPr>
              </w:pPrChange>
            </w:pPr>
            <w:del w:id="1451" w:author="Paola Manfre" w:date="2022-07-19T10:49:00Z">
              <w:r w:rsidRPr="00876236" w:rsidDel="00E32BA7">
                <w:rPr>
                  <w:rFonts w:ascii="Arial" w:hAnsi="Arial" w:cs="Arial"/>
                  <w:bCs/>
                  <w:color w:val="000000"/>
                  <w:sz w:val="21"/>
                  <w:szCs w:val="21"/>
                </w:rPr>
                <w:delText>Portata del controllo</w:delText>
              </w:r>
            </w:del>
          </w:p>
        </w:tc>
        <w:tc>
          <w:tcPr>
            <w:tcW w:w="7796" w:type="dxa"/>
            <w:vAlign w:val="center"/>
          </w:tcPr>
          <w:p w14:paraId="20683C8B" w14:textId="35EF1737" w:rsidR="009F6325" w:rsidRPr="00876236" w:rsidDel="00E32BA7" w:rsidRDefault="009F6325">
            <w:pPr>
              <w:widowControl w:val="0"/>
              <w:autoSpaceDE w:val="0"/>
              <w:autoSpaceDN w:val="0"/>
              <w:adjustRightInd w:val="0"/>
              <w:rPr>
                <w:del w:id="1452" w:author="Paola Manfre" w:date="2022-07-19T10:49:00Z"/>
                <w:rFonts w:ascii="Arial" w:hAnsi="Arial" w:cs="Arial"/>
                <w:i/>
                <w:color w:val="3F3F3F"/>
                <w:sz w:val="21"/>
                <w:szCs w:val="21"/>
              </w:rPr>
              <w:pPrChange w:id="1453" w:author="Paola Manfre" w:date="2022-07-19T10:50:00Z">
                <w:pPr>
                  <w:widowControl w:val="0"/>
                  <w:autoSpaceDE w:val="0"/>
                  <w:autoSpaceDN w:val="0"/>
                  <w:adjustRightInd w:val="0"/>
                  <w:spacing w:before="40" w:after="40"/>
                  <w:jc w:val="both"/>
                </w:pPr>
              </w:pPrChange>
            </w:pPr>
          </w:p>
        </w:tc>
      </w:tr>
      <w:tr w:rsidR="009F6325" w:rsidRPr="00876236" w:rsidDel="00E32BA7" w14:paraId="50DFC7F6" w14:textId="2E27B345" w:rsidTr="009F6325">
        <w:trPr>
          <w:trHeight w:val="832"/>
          <w:del w:id="1454" w:author="Paola Manfre" w:date="2022-07-19T10:49:00Z"/>
        </w:trPr>
        <w:tc>
          <w:tcPr>
            <w:tcW w:w="0" w:type="auto"/>
            <w:vAlign w:val="center"/>
          </w:tcPr>
          <w:p w14:paraId="1F0275CA" w14:textId="30AD7217" w:rsidR="009F6325" w:rsidRPr="00876236" w:rsidDel="00E32BA7" w:rsidRDefault="009F6325">
            <w:pPr>
              <w:widowControl w:val="0"/>
              <w:autoSpaceDE w:val="0"/>
              <w:autoSpaceDN w:val="0"/>
              <w:adjustRightInd w:val="0"/>
              <w:rPr>
                <w:del w:id="1455" w:author="Paola Manfre" w:date="2022-07-19T10:49:00Z"/>
                <w:rFonts w:ascii="Arial" w:hAnsi="Arial" w:cs="Arial"/>
                <w:bCs/>
                <w:color w:val="000000"/>
                <w:sz w:val="21"/>
                <w:szCs w:val="21"/>
              </w:rPr>
              <w:pPrChange w:id="1456" w:author="Paola Manfre" w:date="2022-07-19T10:50:00Z">
                <w:pPr>
                  <w:widowControl w:val="0"/>
                  <w:autoSpaceDE w:val="0"/>
                  <w:autoSpaceDN w:val="0"/>
                  <w:adjustRightInd w:val="0"/>
                  <w:jc w:val="center"/>
                </w:pPr>
              </w:pPrChange>
            </w:pPr>
            <w:del w:id="1457" w:author="Paola Manfre" w:date="2022-07-19T10:49:00Z">
              <w:r w:rsidRPr="00876236" w:rsidDel="00E32BA7">
                <w:rPr>
                  <w:rFonts w:ascii="Arial" w:hAnsi="Arial" w:cs="Arial"/>
                  <w:bCs/>
                  <w:color w:val="000000"/>
                  <w:sz w:val="21"/>
                  <w:szCs w:val="21"/>
                </w:rPr>
                <w:delText>Requisiti chiave sottoposti a controllo</w:delText>
              </w:r>
            </w:del>
          </w:p>
        </w:tc>
        <w:tc>
          <w:tcPr>
            <w:tcW w:w="7796" w:type="dxa"/>
            <w:vAlign w:val="center"/>
          </w:tcPr>
          <w:p w14:paraId="3C6D86F9" w14:textId="08FEB30D" w:rsidR="009F6325" w:rsidRPr="00E9069B" w:rsidDel="00E32BA7" w:rsidRDefault="009F6325">
            <w:pPr>
              <w:widowControl w:val="0"/>
              <w:autoSpaceDE w:val="0"/>
              <w:autoSpaceDN w:val="0"/>
              <w:adjustRightInd w:val="0"/>
              <w:rPr>
                <w:del w:id="1458" w:author="Paola Manfre" w:date="2022-07-19T10:49:00Z"/>
                <w:rFonts w:ascii="Arial" w:hAnsi="Arial" w:cs="Arial"/>
                <w:color w:val="3F3F3F"/>
                <w:sz w:val="21"/>
                <w:szCs w:val="21"/>
              </w:rPr>
              <w:pPrChange w:id="1459" w:author="Paola Manfre" w:date="2022-07-19T10:50:00Z">
                <w:pPr>
                  <w:widowControl w:val="0"/>
                  <w:autoSpaceDE w:val="0"/>
                  <w:autoSpaceDN w:val="0"/>
                  <w:adjustRightInd w:val="0"/>
                  <w:spacing w:before="40" w:after="40"/>
                  <w:jc w:val="both"/>
                </w:pPr>
              </w:pPrChange>
            </w:pPr>
          </w:p>
        </w:tc>
      </w:tr>
      <w:tr w:rsidR="009F6325" w:rsidRPr="00876236" w:rsidDel="00E32BA7" w14:paraId="532F88E1" w14:textId="662C5F4C" w:rsidTr="009F6325">
        <w:trPr>
          <w:trHeight w:val="525"/>
          <w:del w:id="1460" w:author="Paola Manfre" w:date="2022-07-19T10:49:00Z"/>
        </w:trPr>
        <w:tc>
          <w:tcPr>
            <w:tcW w:w="0" w:type="auto"/>
            <w:vAlign w:val="center"/>
          </w:tcPr>
          <w:p w14:paraId="3407097A" w14:textId="7A2EB20F" w:rsidR="009F6325" w:rsidRPr="00876236" w:rsidDel="00E32BA7" w:rsidRDefault="009F6325">
            <w:pPr>
              <w:widowControl w:val="0"/>
              <w:autoSpaceDE w:val="0"/>
              <w:autoSpaceDN w:val="0"/>
              <w:adjustRightInd w:val="0"/>
              <w:rPr>
                <w:del w:id="1461" w:author="Paola Manfre" w:date="2022-07-19T10:49:00Z"/>
                <w:rFonts w:ascii="Arial" w:hAnsi="Arial" w:cs="Arial"/>
                <w:color w:val="000000"/>
                <w:sz w:val="21"/>
                <w:szCs w:val="21"/>
              </w:rPr>
              <w:pPrChange w:id="1462" w:author="Paola Manfre" w:date="2022-07-19T10:50:00Z">
                <w:pPr>
                  <w:widowControl w:val="0"/>
                  <w:autoSpaceDE w:val="0"/>
                  <w:autoSpaceDN w:val="0"/>
                  <w:adjustRightInd w:val="0"/>
                  <w:jc w:val="center"/>
                </w:pPr>
              </w:pPrChange>
            </w:pPr>
            <w:del w:id="1463" w:author="Paola Manfre" w:date="2022-07-19T10:49:00Z">
              <w:r w:rsidRPr="00876236" w:rsidDel="00E32BA7">
                <w:rPr>
                  <w:rFonts w:ascii="Arial" w:hAnsi="Arial" w:cs="Arial"/>
                  <w:bCs/>
                  <w:color w:val="000000"/>
                  <w:sz w:val="21"/>
                  <w:szCs w:val="21"/>
                </w:rPr>
                <w:delText>Rischi</w:delText>
              </w:r>
            </w:del>
          </w:p>
        </w:tc>
        <w:tc>
          <w:tcPr>
            <w:tcW w:w="7796" w:type="dxa"/>
            <w:vAlign w:val="center"/>
          </w:tcPr>
          <w:p w14:paraId="0D035062" w14:textId="6C71D605" w:rsidR="009F6325" w:rsidRPr="00E9069B" w:rsidDel="00E32BA7" w:rsidRDefault="009F6325">
            <w:pPr>
              <w:widowControl w:val="0"/>
              <w:autoSpaceDE w:val="0"/>
              <w:autoSpaceDN w:val="0"/>
              <w:adjustRightInd w:val="0"/>
              <w:rPr>
                <w:del w:id="1464" w:author="Paola Manfre" w:date="2022-07-19T10:49:00Z"/>
                <w:rFonts w:ascii="Arial" w:hAnsi="Arial" w:cs="Arial"/>
                <w:color w:val="3F3F3F"/>
                <w:sz w:val="21"/>
                <w:szCs w:val="21"/>
              </w:rPr>
              <w:pPrChange w:id="1465" w:author="Paola Manfre" w:date="2022-07-19T10:50:00Z">
                <w:pPr>
                  <w:widowControl w:val="0"/>
                  <w:autoSpaceDE w:val="0"/>
                  <w:autoSpaceDN w:val="0"/>
                  <w:adjustRightInd w:val="0"/>
                  <w:spacing w:before="40" w:after="40"/>
                  <w:jc w:val="both"/>
                </w:pPr>
              </w:pPrChange>
            </w:pPr>
          </w:p>
        </w:tc>
      </w:tr>
      <w:tr w:rsidR="009F6325" w:rsidRPr="00876236" w:rsidDel="00E32BA7" w14:paraId="113D4600" w14:textId="122E96B3" w:rsidTr="00B55612">
        <w:trPr>
          <w:trHeight w:val="733"/>
          <w:del w:id="1466" w:author="Paola Manfre" w:date="2022-07-19T10:49:00Z"/>
        </w:trPr>
        <w:tc>
          <w:tcPr>
            <w:tcW w:w="0" w:type="auto"/>
            <w:vAlign w:val="center"/>
          </w:tcPr>
          <w:p w14:paraId="61A3124D" w14:textId="69C5787F" w:rsidR="009F6325" w:rsidRPr="00876236" w:rsidDel="00E32BA7" w:rsidRDefault="009F6325">
            <w:pPr>
              <w:widowControl w:val="0"/>
              <w:autoSpaceDE w:val="0"/>
              <w:autoSpaceDN w:val="0"/>
              <w:adjustRightInd w:val="0"/>
              <w:rPr>
                <w:del w:id="1467" w:author="Paola Manfre" w:date="2022-07-19T10:49:00Z"/>
                <w:rFonts w:ascii="Arial" w:hAnsi="Arial" w:cs="Arial"/>
                <w:color w:val="000000"/>
                <w:sz w:val="21"/>
                <w:szCs w:val="21"/>
              </w:rPr>
              <w:pPrChange w:id="1468" w:author="Paola Manfre" w:date="2022-07-19T10:50:00Z">
                <w:pPr>
                  <w:widowControl w:val="0"/>
                  <w:autoSpaceDE w:val="0"/>
                  <w:autoSpaceDN w:val="0"/>
                  <w:adjustRightInd w:val="0"/>
                  <w:jc w:val="center"/>
                </w:pPr>
              </w:pPrChange>
            </w:pPr>
            <w:del w:id="1469" w:author="Paola Manfre" w:date="2022-07-19T10:49:00Z">
              <w:r w:rsidRPr="00876236" w:rsidDel="00E32BA7">
                <w:rPr>
                  <w:rFonts w:ascii="Arial" w:hAnsi="Arial" w:cs="Arial"/>
                  <w:bCs/>
                  <w:color w:val="000000"/>
                  <w:sz w:val="21"/>
                  <w:szCs w:val="21"/>
                </w:rPr>
                <w:delText>Approccio di audit</w:delText>
              </w:r>
            </w:del>
          </w:p>
        </w:tc>
        <w:tc>
          <w:tcPr>
            <w:tcW w:w="7796" w:type="dxa"/>
            <w:vAlign w:val="center"/>
          </w:tcPr>
          <w:p w14:paraId="480209C2" w14:textId="57AC9074" w:rsidR="009F6325" w:rsidRPr="00B75EAC" w:rsidDel="00E32BA7" w:rsidRDefault="009F6325">
            <w:pPr>
              <w:widowControl w:val="0"/>
              <w:autoSpaceDE w:val="0"/>
              <w:autoSpaceDN w:val="0"/>
              <w:adjustRightInd w:val="0"/>
              <w:rPr>
                <w:del w:id="1470" w:author="Paola Manfre" w:date="2022-07-19T10:49:00Z"/>
                <w:rFonts w:ascii="Arial" w:hAnsi="Arial" w:cs="Arial"/>
                <w:color w:val="3F3F3F"/>
                <w:sz w:val="21"/>
                <w:szCs w:val="21"/>
              </w:rPr>
              <w:pPrChange w:id="1471" w:author="Paola Manfre" w:date="2022-07-19T10:50:00Z">
                <w:pPr>
                  <w:widowControl w:val="0"/>
                  <w:autoSpaceDE w:val="0"/>
                  <w:autoSpaceDN w:val="0"/>
                  <w:adjustRightInd w:val="0"/>
                  <w:spacing w:before="40" w:after="40"/>
                  <w:jc w:val="both"/>
                </w:pPr>
              </w:pPrChange>
            </w:pPr>
          </w:p>
        </w:tc>
      </w:tr>
      <w:tr w:rsidR="009F6325" w:rsidRPr="00876236" w:rsidDel="00E32BA7" w14:paraId="7AEFF238" w14:textId="6B5EE161" w:rsidTr="009F6325">
        <w:trPr>
          <w:trHeight w:val="622"/>
          <w:del w:id="1472" w:author="Paola Manfre" w:date="2022-07-19T10:49:00Z"/>
        </w:trPr>
        <w:tc>
          <w:tcPr>
            <w:tcW w:w="0" w:type="auto"/>
            <w:vAlign w:val="center"/>
          </w:tcPr>
          <w:p w14:paraId="76B31E67" w14:textId="6A52EA50" w:rsidR="009F6325" w:rsidRPr="00876236" w:rsidDel="00E32BA7" w:rsidRDefault="009F6325">
            <w:pPr>
              <w:widowControl w:val="0"/>
              <w:autoSpaceDE w:val="0"/>
              <w:autoSpaceDN w:val="0"/>
              <w:adjustRightInd w:val="0"/>
              <w:rPr>
                <w:del w:id="1473" w:author="Paola Manfre" w:date="2022-07-19T10:49:00Z"/>
                <w:rFonts w:ascii="Arial" w:hAnsi="Arial" w:cs="Arial"/>
                <w:color w:val="000000"/>
                <w:sz w:val="21"/>
                <w:szCs w:val="21"/>
              </w:rPr>
              <w:pPrChange w:id="1474" w:author="Paola Manfre" w:date="2022-07-19T10:50:00Z">
                <w:pPr>
                  <w:widowControl w:val="0"/>
                  <w:autoSpaceDE w:val="0"/>
                  <w:autoSpaceDN w:val="0"/>
                  <w:adjustRightInd w:val="0"/>
                  <w:jc w:val="center"/>
                </w:pPr>
              </w:pPrChange>
            </w:pPr>
            <w:del w:id="1475" w:author="Paola Manfre" w:date="2022-07-19T10:49:00Z">
              <w:r w:rsidRPr="00876236" w:rsidDel="00E32BA7">
                <w:rPr>
                  <w:rFonts w:ascii="Arial" w:hAnsi="Arial" w:cs="Arial"/>
                  <w:bCs/>
                  <w:color w:val="000000"/>
                  <w:sz w:val="21"/>
                  <w:szCs w:val="21"/>
                </w:rPr>
                <w:delText>Organizzazione</w:delText>
              </w:r>
            </w:del>
          </w:p>
        </w:tc>
        <w:tc>
          <w:tcPr>
            <w:tcW w:w="7796" w:type="dxa"/>
            <w:vAlign w:val="center"/>
          </w:tcPr>
          <w:p w14:paraId="50A23C4B" w14:textId="09F3DC80" w:rsidR="009F6325" w:rsidRPr="00B75EAC" w:rsidDel="00E32BA7" w:rsidRDefault="009F6325">
            <w:pPr>
              <w:widowControl w:val="0"/>
              <w:autoSpaceDE w:val="0"/>
              <w:autoSpaceDN w:val="0"/>
              <w:adjustRightInd w:val="0"/>
              <w:rPr>
                <w:del w:id="1476" w:author="Paola Manfre" w:date="2022-07-19T10:49:00Z"/>
                <w:rFonts w:ascii="Arial" w:hAnsi="Arial" w:cs="Arial"/>
                <w:color w:val="3F3F3F"/>
                <w:sz w:val="21"/>
                <w:szCs w:val="21"/>
              </w:rPr>
              <w:pPrChange w:id="1477" w:author="Paola Manfre" w:date="2022-07-19T10:50:00Z">
                <w:pPr>
                  <w:widowControl w:val="0"/>
                  <w:autoSpaceDE w:val="0"/>
                  <w:autoSpaceDN w:val="0"/>
                  <w:adjustRightInd w:val="0"/>
                  <w:spacing w:before="40" w:after="40"/>
                  <w:jc w:val="both"/>
                </w:pPr>
              </w:pPrChange>
            </w:pPr>
          </w:p>
        </w:tc>
      </w:tr>
      <w:tr w:rsidR="009F6325" w:rsidRPr="00876236" w:rsidDel="00E32BA7" w14:paraId="739F23FC" w14:textId="3CDA5C43" w:rsidTr="009F6325">
        <w:trPr>
          <w:trHeight w:val="561"/>
          <w:del w:id="1478" w:author="Paola Manfre" w:date="2022-07-19T10:49:00Z"/>
        </w:trPr>
        <w:tc>
          <w:tcPr>
            <w:tcW w:w="0" w:type="auto"/>
            <w:vAlign w:val="center"/>
          </w:tcPr>
          <w:p w14:paraId="622C3A8A" w14:textId="4218F9EB" w:rsidR="009F6325" w:rsidRPr="00876236" w:rsidDel="00E32BA7" w:rsidRDefault="009F6325">
            <w:pPr>
              <w:widowControl w:val="0"/>
              <w:autoSpaceDE w:val="0"/>
              <w:autoSpaceDN w:val="0"/>
              <w:adjustRightInd w:val="0"/>
              <w:rPr>
                <w:del w:id="1479" w:author="Paola Manfre" w:date="2022-07-19T10:49:00Z"/>
                <w:rFonts w:ascii="Arial" w:hAnsi="Arial" w:cs="Arial"/>
                <w:color w:val="000000"/>
                <w:sz w:val="21"/>
                <w:szCs w:val="21"/>
              </w:rPr>
              <w:pPrChange w:id="1480" w:author="Paola Manfre" w:date="2022-07-19T10:50:00Z">
                <w:pPr>
                  <w:widowControl w:val="0"/>
                  <w:autoSpaceDE w:val="0"/>
                  <w:autoSpaceDN w:val="0"/>
                  <w:adjustRightInd w:val="0"/>
                  <w:jc w:val="center"/>
                </w:pPr>
              </w:pPrChange>
            </w:pPr>
            <w:del w:id="1481" w:author="Paola Manfre" w:date="2022-07-19T10:49:00Z">
              <w:r w:rsidRPr="00876236" w:rsidDel="00E32BA7">
                <w:rPr>
                  <w:rFonts w:ascii="Arial" w:hAnsi="Arial" w:cs="Arial"/>
                  <w:bCs/>
                  <w:color w:val="000000"/>
                  <w:sz w:val="21"/>
                  <w:szCs w:val="21"/>
                </w:rPr>
                <w:delText>Modalità di controllo di qualità</w:delText>
              </w:r>
            </w:del>
          </w:p>
        </w:tc>
        <w:tc>
          <w:tcPr>
            <w:tcW w:w="7796" w:type="dxa"/>
            <w:vAlign w:val="center"/>
          </w:tcPr>
          <w:p w14:paraId="55CEA50F" w14:textId="533895DF" w:rsidR="009F6325" w:rsidRPr="00B75EAC" w:rsidDel="00E32BA7" w:rsidRDefault="009F6325">
            <w:pPr>
              <w:widowControl w:val="0"/>
              <w:autoSpaceDE w:val="0"/>
              <w:autoSpaceDN w:val="0"/>
              <w:adjustRightInd w:val="0"/>
              <w:rPr>
                <w:del w:id="1482" w:author="Paola Manfre" w:date="2022-07-19T10:49:00Z"/>
                <w:rFonts w:ascii="Arial" w:hAnsi="Arial" w:cs="Arial"/>
                <w:color w:val="3F3F3F"/>
                <w:sz w:val="21"/>
                <w:szCs w:val="21"/>
              </w:rPr>
              <w:pPrChange w:id="1483" w:author="Paola Manfre" w:date="2022-07-19T10:50:00Z">
                <w:pPr>
                  <w:widowControl w:val="0"/>
                  <w:autoSpaceDE w:val="0"/>
                  <w:autoSpaceDN w:val="0"/>
                  <w:adjustRightInd w:val="0"/>
                  <w:spacing w:before="40" w:after="40"/>
                  <w:jc w:val="both"/>
                </w:pPr>
              </w:pPrChange>
            </w:pPr>
          </w:p>
        </w:tc>
      </w:tr>
      <w:tr w:rsidR="009F6325" w:rsidRPr="00876236" w:rsidDel="00E32BA7" w14:paraId="36929477" w14:textId="7762E3CC" w:rsidTr="009F6325">
        <w:trPr>
          <w:trHeight w:val="363"/>
          <w:del w:id="1484" w:author="Paola Manfre" w:date="2022-07-19T10:49:00Z"/>
        </w:trPr>
        <w:tc>
          <w:tcPr>
            <w:tcW w:w="0" w:type="auto"/>
            <w:vAlign w:val="center"/>
          </w:tcPr>
          <w:p w14:paraId="3B347E32" w14:textId="76F18508" w:rsidR="009F6325" w:rsidRPr="00876236" w:rsidDel="00E32BA7" w:rsidRDefault="009F6325">
            <w:pPr>
              <w:widowControl w:val="0"/>
              <w:autoSpaceDE w:val="0"/>
              <w:autoSpaceDN w:val="0"/>
              <w:adjustRightInd w:val="0"/>
              <w:rPr>
                <w:del w:id="1485" w:author="Paola Manfre" w:date="2022-07-19T10:49:00Z"/>
                <w:rFonts w:ascii="Arial" w:hAnsi="Arial" w:cs="Arial"/>
                <w:color w:val="000000"/>
                <w:sz w:val="21"/>
                <w:szCs w:val="21"/>
              </w:rPr>
              <w:pPrChange w:id="1486" w:author="Paola Manfre" w:date="2022-07-19T10:50:00Z">
                <w:pPr>
                  <w:widowControl w:val="0"/>
                  <w:autoSpaceDE w:val="0"/>
                  <w:autoSpaceDN w:val="0"/>
                  <w:adjustRightInd w:val="0"/>
                  <w:jc w:val="center"/>
                </w:pPr>
              </w:pPrChange>
            </w:pPr>
            <w:del w:id="1487" w:author="Paola Manfre" w:date="2022-07-19T10:49:00Z">
              <w:r w:rsidRPr="00876236" w:rsidDel="00E32BA7">
                <w:rPr>
                  <w:rFonts w:ascii="Arial" w:hAnsi="Arial" w:cs="Arial"/>
                  <w:color w:val="000000"/>
                  <w:sz w:val="21"/>
                  <w:szCs w:val="21"/>
                </w:rPr>
                <w:delText>Altro</w:delText>
              </w:r>
            </w:del>
          </w:p>
        </w:tc>
        <w:tc>
          <w:tcPr>
            <w:tcW w:w="7796" w:type="dxa"/>
            <w:vAlign w:val="center"/>
          </w:tcPr>
          <w:p w14:paraId="67DA238C" w14:textId="75707C71" w:rsidR="009F6325" w:rsidRPr="00876236" w:rsidDel="00E32BA7" w:rsidRDefault="00141413">
            <w:pPr>
              <w:widowControl w:val="0"/>
              <w:autoSpaceDE w:val="0"/>
              <w:autoSpaceDN w:val="0"/>
              <w:adjustRightInd w:val="0"/>
              <w:rPr>
                <w:del w:id="1488" w:author="Paola Manfre" w:date="2022-07-19T10:49:00Z"/>
                <w:rFonts w:ascii="Arial" w:hAnsi="Arial" w:cs="Arial"/>
                <w:i/>
                <w:color w:val="000000"/>
                <w:sz w:val="21"/>
                <w:szCs w:val="21"/>
              </w:rPr>
              <w:pPrChange w:id="1489" w:author="Paola Manfre" w:date="2022-07-19T10:50:00Z">
                <w:pPr>
                  <w:widowControl w:val="0"/>
                  <w:autoSpaceDE w:val="0"/>
                  <w:autoSpaceDN w:val="0"/>
                  <w:adjustRightInd w:val="0"/>
                  <w:spacing w:before="40" w:after="40"/>
                  <w:jc w:val="both"/>
                </w:pPr>
              </w:pPrChange>
            </w:pPr>
            <w:del w:id="1490" w:author="Paola Manfre" w:date="2022-07-19T10:49:00Z">
              <w:r w:rsidDel="00E32BA7">
                <w:rPr>
                  <w:rFonts w:ascii="Arial" w:hAnsi="Arial" w:cs="Arial"/>
                  <w:i/>
                  <w:color w:val="000000"/>
                  <w:sz w:val="21"/>
                  <w:szCs w:val="21"/>
                </w:rPr>
                <w:delText>---------------</w:delText>
              </w:r>
            </w:del>
          </w:p>
        </w:tc>
      </w:tr>
    </w:tbl>
    <w:p w14:paraId="30567492" w14:textId="36A0E9E9" w:rsidR="00FA68B4" w:rsidDel="00E32BA7" w:rsidRDefault="00FA68B4">
      <w:pPr>
        <w:widowControl w:val="0"/>
        <w:autoSpaceDE w:val="0"/>
        <w:autoSpaceDN w:val="0"/>
        <w:adjustRightInd w:val="0"/>
        <w:rPr>
          <w:del w:id="1491" w:author="Paola Manfre" w:date="2022-07-19T10:50:00Z"/>
          <w:rFonts w:ascii="Arial" w:hAnsi="Arial" w:cs="Arial"/>
          <w:i/>
          <w:color w:val="000000"/>
          <w:sz w:val="21"/>
          <w:szCs w:val="21"/>
        </w:rPr>
        <w:pPrChange w:id="1492" w:author="Paola Manfre" w:date="2022-07-19T10:50:00Z">
          <w:pPr>
            <w:widowControl w:val="0"/>
            <w:autoSpaceDE w:val="0"/>
            <w:autoSpaceDN w:val="0"/>
            <w:adjustRightInd w:val="0"/>
            <w:spacing w:line="288" w:lineRule="auto"/>
            <w:jc w:val="both"/>
          </w:pPr>
        </w:pPrChange>
      </w:pPr>
    </w:p>
    <w:tbl>
      <w:tblPr>
        <w:tblStyle w:val="Grigliatabella1"/>
        <w:tblW w:w="0" w:type="auto"/>
        <w:tblLook w:val="04A0" w:firstRow="1" w:lastRow="0" w:firstColumn="1" w:lastColumn="0" w:noHBand="0" w:noVBand="1"/>
      </w:tblPr>
      <w:tblGrid>
        <w:gridCol w:w="2285"/>
        <w:gridCol w:w="7569"/>
      </w:tblGrid>
      <w:tr w:rsidR="00F53F04" w:rsidRPr="00F53F04" w:rsidDel="00E32BA7" w14:paraId="6E9775D1" w14:textId="0F4EBD98" w:rsidTr="00141413">
        <w:trPr>
          <w:trHeight w:val="462"/>
          <w:del w:id="1493" w:author="Paola Manfre" w:date="2022-07-19T10:49:00Z"/>
        </w:trPr>
        <w:tc>
          <w:tcPr>
            <w:tcW w:w="9854" w:type="dxa"/>
            <w:gridSpan w:val="2"/>
            <w:shd w:val="clear" w:color="auto" w:fill="BFBFBF" w:themeFill="background1" w:themeFillShade="BF"/>
            <w:vAlign w:val="center"/>
          </w:tcPr>
          <w:p w14:paraId="7FC2C89F" w14:textId="4169B4ED" w:rsidR="00F53F04" w:rsidRPr="00F53F04" w:rsidDel="00E32BA7" w:rsidRDefault="00F53F04">
            <w:pPr>
              <w:widowControl w:val="0"/>
              <w:autoSpaceDE w:val="0"/>
              <w:autoSpaceDN w:val="0"/>
              <w:adjustRightInd w:val="0"/>
              <w:rPr>
                <w:del w:id="1494" w:author="Paola Manfre" w:date="2022-07-19T10:49:00Z"/>
                <w:rFonts w:ascii="Arial" w:hAnsi="Arial" w:cs="Arial"/>
                <w:b/>
                <w:bCs/>
                <w:i/>
                <w:sz w:val="21"/>
                <w:szCs w:val="21"/>
              </w:rPr>
              <w:pPrChange w:id="1495" w:author="Paola Manfre" w:date="2022-07-19T10:50:00Z">
                <w:pPr>
                  <w:widowControl w:val="0"/>
                  <w:autoSpaceDE w:val="0"/>
                  <w:autoSpaceDN w:val="0"/>
                  <w:adjustRightInd w:val="0"/>
                  <w:spacing w:before="40" w:after="40"/>
                  <w:jc w:val="center"/>
                </w:pPr>
              </w:pPrChange>
            </w:pPr>
            <w:del w:id="1496" w:author="Paola Manfre" w:date="2022-07-19T10:49:00Z">
              <w:r w:rsidRPr="00F53F04" w:rsidDel="00E32BA7">
                <w:rPr>
                  <w:rFonts w:ascii="Arial" w:hAnsi="Arial" w:cs="Arial"/>
                  <w:b/>
                  <w:bCs/>
                  <w:i/>
                  <w:sz w:val="21"/>
                  <w:szCs w:val="21"/>
                </w:rPr>
                <w:delText xml:space="preserve">Identificazione degli Ambiti specifici per </w:delText>
              </w:r>
              <w:r w:rsidR="00B52E66" w:rsidDel="00E32BA7">
                <w:rPr>
                  <w:rFonts w:ascii="Arial" w:hAnsi="Arial" w:cs="Arial"/>
                  <w:b/>
                  <w:bCs/>
                  <w:i/>
                  <w:sz w:val="21"/>
                  <w:szCs w:val="21"/>
                </w:rPr>
                <w:delText xml:space="preserve">il </w:delText>
              </w:r>
              <w:r w:rsidR="00C6686A" w:rsidRPr="00C6686A" w:rsidDel="00E32BA7">
                <w:rPr>
                  <w:rFonts w:ascii="Arial" w:hAnsi="Arial" w:cs="Arial"/>
                  <w:b/>
                  <w:bCs/>
                  <w:i/>
                  <w:sz w:val="21"/>
                  <w:szCs w:val="21"/>
                </w:rPr>
                <w:delText>Ministére de l’Economie, des Finances et de l’appui à l’Investissement</w:delText>
              </w:r>
              <w:r w:rsidR="009928EA" w:rsidDel="00E32BA7">
                <w:rPr>
                  <w:rFonts w:ascii="Arial" w:hAnsi="Arial" w:cs="Arial"/>
                  <w:b/>
                  <w:bCs/>
                  <w:i/>
                  <w:sz w:val="21"/>
                  <w:szCs w:val="21"/>
                </w:rPr>
                <w:delText>/PCC/ATCT/ANTENNA</w:delText>
              </w:r>
              <w:r w:rsidR="00C6686A" w:rsidRPr="00C6686A" w:rsidDel="00E32BA7">
                <w:rPr>
                  <w:rFonts w:ascii="Arial" w:hAnsi="Arial" w:cs="Arial"/>
                  <w:b/>
                  <w:bCs/>
                  <w:i/>
                  <w:sz w:val="21"/>
                  <w:szCs w:val="21"/>
                </w:rPr>
                <w:delText>.</w:delText>
              </w:r>
            </w:del>
          </w:p>
        </w:tc>
      </w:tr>
      <w:tr w:rsidR="00F53F04" w:rsidRPr="00876236" w:rsidDel="00E32BA7" w14:paraId="7868388E" w14:textId="0537683D" w:rsidTr="009F6325">
        <w:trPr>
          <w:trHeight w:val="578"/>
          <w:del w:id="1497" w:author="Paola Manfre" w:date="2022-07-19T10:49:00Z"/>
        </w:trPr>
        <w:tc>
          <w:tcPr>
            <w:tcW w:w="0" w:type="auto"/>
            <w:vAlign w:val="center"/>
          </w:tcPr>
          <w:p w14:paraId="438FCF15" w14:textId="65F504A7" w:rsidR="00F53F04" w:rsidRPr="00876236" w:rsidDel="00E32BA7" w:rsidRDefault="00F53F04">
            <w:pPr>
              <w:widowControl w:val="0"/>
              <w:autoSpaceDE w:val="0"/>
              <w:autoSpaceDN w:val="0"/>
              <w:adjustRightInd w:val="0"/>
              <w:rPr>
                <w:del w:id="1498" w:author="Paola Manfre" w:date="2022-07-19T10:49:00Z"/>
                <w:rFonts w:ascii="Arial" w:hAnsi="Arial" w:cs="Arial"/>
                <w:color w:val="000000"/>
                <w:sz w:val="21"/>
                <w:szCs w:val="21"/>
              </w:rPr>
              <w:pPrChange w:id="1499" w:author="Paola Manfre" w:date="2022-07-19T10:50:00Z">
                <w:pPr>
                  <w:widowControl w:val="0"/>
                  <w:autoSpaceDE w:val="0"/>
                  <w:autoSpaceDN w:val="0"/>
                  <w:adjustRightInd w:val="0"/>
                  <w:jc w:val="center"/>
                </w:pPr>
              </w:pPrChange>
            </w:pPr>
            <w:del w:id="1500" w:author="Paola Manfre" w:date="2022-07-19T10:49:00Z">
              <w:r w:rsidRPr="00876236" w:rsidDel="00E32BA7">
                <w:rPr>
                  <w:rFonts w:ascii="Arial" w:hAnsi="Arial" w:cs="Arial"/>
                  <w:bCs/>
                  <w:color w:val="000000"/>
                  <w:sz w:val="21"/>
                  <w:szCs w:val="21"/>
                </w:rPr>
                <w:delText>Autorità sottoposta ad Audit</w:delText>
              </w:r>
            </w:del>
          </w:p>
        </w:tc>
        <w:tc>
          <w:tcPr>
            <w:tcW w:w="7796" w:type="dxa"/>
            <w:vAlign w:val="center"/>
          </w:tcPr>
          <w:p w14:paraId="7F0831B7" w14:textId="03C05988" w:rsidR="00F53F04" w:rsidRPr="00153F28" w:rsidDel="00E32BA7" w:rsidRDefault="00F53F04">
            <w:pPr>
              <w:widowControl w:val="0"/>
              <w:autoSpaceDE w:val="0"/>
              <w:autoSpaceDN w:val="0"/>
              <w:adjustRightInd w:val="0"/>
              <w:rPr>
                <w:del w:id="1501" w:author="Paola Manfre" w:date="2022-07-19T10:49:00Z"/>
                <w:rFonts w:ascii="Arial" w:hAnsi="Arial" w:cs="Arial"/>
                <w:color w:val="3F3F3F"/>
                <w:sz w:val="21"/>
                <w:szCs w:val="21"/>
              </w:rPr>
            </w:pPr>
          </w:p>
        </w:tc>
      </w:tr>
      <w:tr w:rsidR="00F53F04" w:rsidRPr="000D5631" w:rsidDel="00E32BA7" w14:paraId="2B0E40D9" w14:textId="043D334B" w:rsidTr="009F6325">
        <w:trPr>
          <w:trHeight w:val="559"/>
          <w:del w:id="1502" w:author="Paola Manfre" w:date="2022-07-19T10:49:00Z"/>
        </w:trPr>
        <w:tc>
          <w:tcPr>
            <w:tcW w:w="0" w:type="auto"/>
            <w:vAlign w:val="center"/>
          </w:tcPr>
          <w:p w14:paraId="514EA22F" w14:textId="4FB1F88D" w:rsidR="00F53F04" w:rsidRPr="000D5631" w:rsidDel="00E32BA7" w:rsidRDefault="00F53F04">
            <w:pPr>
              <w:widowControl w:val="0"/>
              <w:autoSpaceDE w:val="0"/>
              <w:autoSpaceDN w:val="0"/>
              <w:adjustRightInd w:val="0"/>
              <w:rPr>
                <w:del w:id="1503" w:author="Paola Manfre" w:date="2022-07-19T10:49:00Z"/>
                <w:rFonts w:ascii="Arial" w:hAnsi="Arial" w:cs="Arial"/>
                <w:sz w:val="21"/>
                <w:szCs w:val="21"/>
              </w:rPr>
              <w:pPrChange w:id="1504" w:author="Paola Manfre" w:date="2022-07-19T10:50:00Z">
                <w:pPr>
                  <w:widowControl w:val="0"/>
                  <w:autoSpaceDE w:val="0"/>
                  <w:autoSpaceDN w:val="0"/>
                  <w:adjustRightInd w:val="0"/>
                  <w:jc w:val="center"/>
                </w:pPr>
              </w:pPrChange>
            </w:pPr>
            <w:del w:id="1505" w:author="Paola Manfre" w:date="2022-07-19T10:49:00Z">
              <w:r w:rsidDel="00E32BA7">
                <w:rPr>
                  <w:rFonts w:ascii="Arial" w:hAnsi="Arial" w:cs="Arial"/>
                  <w:bCs/>
                  <w:sz w:val="21"/>
                  <w:szCs w:val="21"/>
                </w:rPr>
                <w:delText>Ambito specifico dell’</w:delText>
              </w:r>
              <w:r w:rsidRPr="000D5631" w:rsidDel="00E32BA7">
                <w:rPr>
                  <w:rFonts w:ascii="Arial" w:hAnsi="Arial" w:cs="Arial"/>
                  <w:bCs/>
                  <w:sz w:val="21"/>
                  <w:szCs w:val="21"/>
                </w:rPr>
                <w:delText>audit</w:delText>
              </w:r>
            </w:del>
          </w:p>
        </w:tc>
        <w:tc>
          <w:tcPr>
            <w:tcW w:w="7796" w:type="dxa"/>
            <w:vAlign w:val="center"/>
          </w:tcPr>
          <w:p w14:paraId="50B0D5FE" w14:textId="79992C16" w:rsidR="00F53F04" w:rsidRPr="00153F28" w:rsidDel="00E32BA7" w:rsidRDefault="00F53F04">
            <w:pPr>
              <w:widowControl w:val="0"/>
              <w:autoSpaceDE w:val="0"/>
              <w:autoSpaceDN w:val="0"/>
              <w:adjustRightInd w:val="0"/>
              <w:rPr>
                <w:del w:id="1506" w:author="Paola Manfre" w:date="2022-07-19T10:49:00Z"/>
                <w:rFonts w:ascii="Arial" w:hAnsi="Arial" w:cs="Arial"/>
                <w:sz w:val="21"/>
                <w:szCs w:val="21"/>
              </w:rPr>
              <w:pPrChange w:id="1507" w:author="Paola Manfre" w:date="2022-07-19T10:50:00Z">
                <w:pPr>
                  <w:widowControl w:val="0"/>
                  <w:autoSpaceDE w:val="0"/>
                  <w:autoSpaceDN w:val="0"/>
                  <w:adjustRightInd w:val="0"/>
                  <w:spacing w:before="40" w:after="40"/>
                  <w:jc w:val="both"/>
                </w:pPr>
              </w:pPrChange>
            </w:pPr>
          </w:p>
        </w:tc>
      </w:tr>
      <w:tr w:rsidR="00F53F04" w:rsidRPr="000D5631" w:rsidDel="00E32BA7" w14:paraId="59336F63" w14:textId="545DA591" w:rsidTr="009F6325">
        <w:trPr>
          <w:trHeight w:val="547"/>
          <w:del w:id="1508" w:author="Paola Manfre" w:date="2022-07-19T10:49:00Z"/>
        </w:trPr>
        <w:tc>
          <w:tcPr>
            <w:tcW w:w="0" w:type="auto"/>
            <w:vAlign w:val="center"/>
          </w:tcPr>
          <w:p w14:paraId="5CDA9AEC" w14:textId="10CFBEA4" w:rsidR="00F53F04" w:rsidRPr="000D5631" w:rsidDel="00E32BA7" w:rsidRDefault="00F53F04">
            <w:pPr>
              <w:widowControl w:val="0"/>
              <w:autoSpaceDE w:val="0"/>
              <w:autoSpaceDN w:val="0"/>
              <w:adjustRightInd w:val="0"/>
              <w:rPr>
                <w:del w:id="1509" w:author="Paola Manfre" w:date="2022-07-19T10:49:00Z"/>
                <w:rFonts w:ascii="Arial" w:hAnsi="Arial" w:cs="Arial"/>
                <w:sz w:val="21"/>
                <w:szCs w:val="21"/>
              </w:rPr>
              <w:pPrChange w:id="1510" w:author="Paola Manfre" w:date="2022-07-19T10:50:00Z">
                <w:pPr>
                  <w:widowControl w:val="0"/>
                  <w:autoSpaceDE w:val="0"/>
                  <w:autoSpaceDN w:val="0"/>
                  <w:adjustRightInd w:val="0"/>
                  <w:jc w:val="center"/>
                </w:pPr>
              </w:pPrChange>
            </w:pPr>
            <w:del w:id="1511" w:author="Paola Manfre" w:date="2022-07-19T10:49:00Z">
              <w:r w:rsidRPr="000D5631" w:rsidDel="00E32BA7">
                <w:rPr>
                  <w:rFonts w:ascii="Arial" w:hAnsi="Arial" w:cs="Arial"/>
                  <w:bCs/>
                  <w:sz w:val="21"/>
                  <w:szCs w:val="21"/>
                </w:rPr>
                <w:delText>Obiettivi dell'audit</w:delText>
              </w:r>
            </w:del>
          </w:p>
        </w:tc>
        <w:tc>
          <w:tcPr>
            <w:tcW w:w="7796" w:type="dxa"/>
            <w:vAlign w:val="center"/>
          </w:tcPr>
          <w:p w14:paraId="4976449F" w14:textId="0CD14C02" w:rsidR="00F53F04" w:rsidRPr="00153F28" w:rsidDel="00E32BA7" w:rsidRDefault="00F53F04">
            <w:pPr>
              <w:widowControl w:val="0"/>
              <w:autoSpaceDE w:val="0"/>
              <w:autoSpaceDN w:val="0"/>
              <w:adjustRightInd w:val="0"/>
              <w:rPr>
                <w:del w:id="1512" w:author="Paola Manfre" w:date="2022-07-19T10:49:00Z"/>
                <w:rFonts w:ascii="Arial" w:hAnsi="Arial" w:cs="Arial"/>
                <w:sz w:val="21"/>
                <w:szCs w:val="21"/>
              </w:rPr>
              <w:pPrChange w:id="1513" w:author="Paola Manfre" w:date="2022-07-19T10:50:00Z">
                <w:pPr>
                  <w:widowControl w:val="0"/>
                  <w:autoSpaceDE w:val="0"/>
                  <w:autoSpaceDN w:val="0"/>
                  <w:adjustRightInd w:val="0"/>
                  <w:spacing w:before="40" w:after="40"/>
                  <w:jc w:val="both"/>
                </w:pPr>
              </w:pPrChange>
            </w:pPr>
          </w:p>
        </w:tc>
      </w:tr>
      <w:tr w:rsidR="00141413" w:rsidRPr="00876236" w:rsidDel="00E32BA7" w14:paraId="413618EB" w14:textId="67A2EA46" w:rsidTr="009F6325">
        <w:trPr>
          <w:trHeight w:val="835"/>
          <w:del w:id="1514" w:author="Paola Manfre" w:date="2022-07-19T10:49:00Z"/>
        </w:trPr>
        <w:tc>
          <w:tcPr>
            <w:tcW w:w="0" w:type="auto"/>
            <w:vAlign w:val="center"/>
          </w:tcPr>
          <w:p w14:paraId="25450AD3" w14:textId="16D44A0A" w:rsidR="00141413" w:rsidRPr="00876236" w:rsidDel="00E32BA7" w:rsidRDefault="00141413">
            <w:pPr>
              <w:widowControl w:val="0"/>
              <w:autoSpaceDE w:val="0"/>
              <w:autoSpaceDN w:val="0"/>
              <w:adjustRightInd w:val="0"/>
              <w:rPr>
                <w:del w:id="1515" w:author="Paola Manfre" w:date="2022-07-19T10:49:00Z"/>
                <w:rFonts w:ascii="Arial" w:hAnsi="Arial" w:cs="Arial"/>
                <w:color w:val="000000"/>
                <w:sz w:val="21"/>
                <w:szCs w:val="21"/>
              </w:rPr>
              <w:pPrChange w:id="1516" w:author="Paola Manfre" w:date="2022-07-19T10:50:00Z">
                <w:pPr>
                  <w:widowControl w:val="0"/>
                  <w:autoSpaceDE w:val="0"/>
                  <w:autoSpaceDN w:val="0"/>
                  <w:adjustRightInd w:val="0"/>
                  <w:jc w:val="center"/>
                </w:pPr>
              </w:pPrChange>
            </w:pPr>
            <w:del w:id="1517" w:author="Paola Manfre" w:date="2022-07-19T10:49:00Z">
              <w:r w:rsidRPr="00876236" w:rsidDel="00E32BA7">
                <w:rPr>
                  <w:rFonts w:ascii="Arial" w:hAnsi="Arial" w:cs="Arial"/>
                  <w:bCs/>
                  <w:color w:val="000000"/>
                  <w:sz w:val="21"/>
                  <w:szCs w:val="21"/>
                </w:rPr>
                <w:lastRenderedPageBreak/>
                <w:delText>Portata del controllo</w:delText>
              </w:r>
            </w:del>
          </w:p>
        </w:tc>
        <w:tc>
          <w:tcPr>
            <w:tcW w:w="7796" w:type="dxa"/>
            <w:vAlign w:val="center"/>
          </w:tcPr>
          <w:p w14:paraId="64BCFCAB" w14:textId="692911F6" w:rsidR="00141413" w:rsidRPr="00876236" w:rsidDel="00E32BA7" w:rsidRDefault="00141413">
            <w:pPr>
              <w:widowControl w:val="0"/>
              <w:autoSpaceDE w:val="0"/>
              <w:autoSpaceDN w:val="0"/>
              <w:adjustRightInd w:val="0"/>
              <w:rPr>
                <w:del w:id="1518" w:author="Paola Manfre" w:date="2022-07-19T10:49:00Z"/>
                <w:rFonts w:ascii="Arial" w:hAnsi="Arial" w:cs="Arial"/>
                <w:i/>
                <w:color w:val="3F3F3F"/>
                <w:sz w:val="21"/>
                <w:szCs w:val="21"/>
              </w:rPr>
              <w:pPrChange w:id="1519" w:author="Paola Manfre" w:date="2022-07-19T10:50:00Z">
                <w:pPr>
                  <w:widowControl w:val="0"/>
                  <w:autoSpaceDE w:val="0"/>
                  <w:autoSpaceDN w:val="0"/>
                  <w:adjustRightInd w:val="0"/>
                  <w:spacing w:before="40" w:after="40"/>
                  <w:jc w:val="both"/>
                </w:pPr>
              </w:pPrChange>
            </w:pPr>
          </w:p>
        </w:tc>
      </w:tr>
      <w:tr w:rsidR="00141413" w:rsidRPr="00876236" w:rsidDel="00E32BA7" w14:paraId="0510CCB5" w14:textId="782BD598" w:rsidTr="009F6325">
        <w:trPr>
          <w:trHeight w:val="832"/>
          <w:del w:id="1520" w:author="Paola Manfre" w:date="2022-07-19T10:49:00Z"/>
        </w:trPr>
        <w:tc>
          <w:tcPr>
            <w:tcW w:w="0" w:type="auto"/>
            <w:vAlign w:val="center"/>
          </w:tcPr>
          <w:p w14:paraId="5366BF52" w14:textId="28075CA2" w:rsidR="00141413" w:rsidRPr="00876236" w:rsidDel="00E32BA7" w:rsidRDefault="00141413">
            <w:pPr>
              <w:widowControl w:val="0"/>
              <w:autoSpaceDE w:val="0"/>
              <w:autoSpaceDN w:val="0"/>
              <w:adjustRightInd w:val="0"/>
              <w:rPr>
                <w:del w:id="1521" w:author="Paola Manfre" w:date="2022-07-19T10:49:00Z"/>
                <w:rFonts w:ascii="Arial" w:hAnsi="Arial" w:cs="Arial"/>
                <w:bCs/>
                <w:color w:val="000000"/>
                <w:sz w:val="21"/>
                <w:szCs w:val="21"/>
              </w:rPr>
              <w:pPrChange w:id="1522" w:author="Paola Manfre" w:date="2022-07-19T10:50:00Z">
                <w:pPr>
                  <w:widowControl w:val="0"/>
                  <w:autoSpaceDE w:val="0"/>
                  <w:autoSpaceDN w:val="0"/>
                  <w:adjustRightInd w:val="0"/>
                  <w:jc w:val="center"/>
                </w:pPr>
              </w:pPrChange>
            </w:pPr>
            <w:del w:id="1523" w:author="Paola Manfre" w:date="2022-07-19T10:49:00Z">
              <w:r w:rsidRPr="00876236" w:rsidDel="00E32BA7">
                <w:rPr>
                  <w:rFonts w:ascii="Arial" w:hAnsi="Arial" w:cs="Arial"/>
                  <w:bCs/>
                  <w:color w:val="000000"/>
                  <w:sz w:val="21"/>
                  <w:szCs w:val="21"/>
                </w:rPr>
                <w:delText>Requisiti chiave sottoposti a controllo</w:delText>
              </w:r>
            </w:del>
          </w:p>
        </w:tc>
        <w:tc>
          <w:tcPr>
            <w:tcW w:w="7796" w:type="dxa"/>
            <w:vAlign w:val="center"/>
          </w:tcPr>
          <w:p w14:paraId="27C67F5D" w14:textId="3D797936" w:rsidR="00141413" w:rsidRPr="00153F28" w:rsidDel="00E32BA7" w:rsidRDefault="00141413">
            <w:pPr>
              <w:widowControl w:val="0"/>
              <w:autoSpaceDE w:val="0"/>
              <w:autoSpaceDN w:val="0"/>
              <w:adjustRightInd w:val="0"/>
              <w:rPr>
                <w:del w:id="1524" w:author="Paola Manfre" w:date="2022-07-19T10:49:00Z"/>
                <w:rFonts w:ascii="Arial" w:hAnsi="Arial" w:cs="Arial"/>
                <w:color w:val="3F3F3F"/>
                <w:sz w:val="21"/>
                <w:szCs w:val="21"/>
              </w:rPr>
              <w:pPrChange w:id="1525" w:author="Paola Manfre" w:date="2022-07-19T10:50:00Z">
                <w:pPr>
                  <w:widowControl w:val="0"/>
                  <w:autoSpaceDE w:val="0"/>
                  <w:autoSpaceDN w:val="0"/>
                  <w:adjustRightInd w:val="0"/>
                  <w:jc w:val="both"/>
                </w:pPr>
              </w:pPrChange>
            </w:pPr>
          </w:p>
        </w:tc>
      </w:tr>
      <w:tr w:rsidR="00141413" w:rsidRPr="00876236" w:rsidDel="00E32BA7" w14:paraId="3341646C" w14:textId="01EDA717" w:rsidTr="009F6325">
        <w:trPr>
          <w:trHeight w:val="525"/>
          <w:del w:id="1526" w:author="Paola Manfre" w:date="2022-07-19T10:49:00Z"/>
        </w:trPr>
        <w:tc>
          <w:tcPr>
            <w:tcW w:w="0" w:type="auto"/>
            <w:vAlign w:val="center"/>
          </w:tcPr>
          <w:p w14:paraId="7089FEE3" w14:textId="67D8CE69" w:rsidR="00141413" w:rsidRPr="00876236" w:rsidDel="00E32BA7" w:rsidRDefault="00141413">
            <w:pPr>
              <w:widowControl w:val="0"/>
              <w:autoSpaceDE w:val="0"/>
              <w:autoSpaceDN w:val="0"/>
              <w:adjustRightInd w:val="0"/>
              <w:rPr>
                <w:del w:id="1527" w:author="Paola Manfre" w:date="2022-07-19T10:49:00Z"/>
                <w:rFonts w:ascii="Arial" w:hAnsi="Arial" w:cs="Arial"/>
                <w:color w:val="000000"/>
                <w:sz w:val="21"/>
                <w:szCs w:val="21"/>
              </w:rPr>
              <w:pPrChange w:id="1528" w:author="Paola Manfre" w:date="2022-07-19T10:50:00Z">
                <w:pPr>
                  <w:widowControl w:val="0"/>
                  <w:autoSpaceDE w:val="0"/>
                  <w:autoSpaceDN w:val="0"/>
                  <w:adjustRightInd w:val="0"/>
                  <w:jc w:val="center"/>
                </w:pPr>
              </w:pPrChange>
            </w:pPr>
            <w:del w:id="1529" w:author="Paola Manfre" w:date="2022-07-19T10:49:00Z">
              <w:r w:rsidRPr="00876236" w:rsidDel="00E32BA7">
                <w:rPr>
                  <w:rFonts w:ascii="Arial" w:hAnsi="Arial" w:cs="Arial"/>
                  <w:bCs/>
                  <w:color w:val="000000"/>
                  <w:sz w:val="21"/>
                  <w:szCs w:val="21"/>
                </w:rPr>
                <w:delText>Rischi</w:delText>
              </w:r>
            </w:del>
          </w:p>
        </w:tc>
        <w:tc>
          <w:tcPr>
            <w:tcW w:w="7796" w:type="dxa"/>
            <w:vAlign w:val="center"/>
          </w:tcPr>
          <w:p w14:paraId="79044113" w14:textId="03738623" w:rsidR="00141413" w:rsidRPr="00153F28" w:rsidDel="00E32BA7" w:rsidRDefault="00141413">
            <w:pPr>
              <w:widowControl w:val="0"/>
              <w:autoSpaceDE w:val="0"/>
              <w:autoSpaceDN w:val="0"/>
              <w:adjustRightInd w:val="0"/>
              <w:rPr>
                <w:del w:id="1530" w:author="Paola Manfre" w:date="2022-07-19T10:49:00Z"/>
                <w:rFonts w:ascii="Arial" w:hAnsi="Arial" w:cs="Arial"/>
                <w:color w:val="3F3F3F"/>
                <w:sz w:val="21"/>
                <w:szCs w:val="21"/>
              </w:rPr>
              <w:pPrChange w:id="1531" w:author="Paola Manfre" w:date="2022-07-19T10:50:00Z">
                <w:pPr>
                  <w:widowControl w:val="0"/>
                  <w:autoSpaceDE w:val="0"/>
                  <w:autoSpaceDN w:val="0"/>
                  <w:adjustRightInd w:val="0"/>
                  <w:jc w:val="both"/>
                </w:pPr>
              </w:pPrChange>
            </w:pPr>
          </w:p>
        </w:tc>
      </w:tr>
      <w:tr w:rsidR="00141413" w:rsidRPr="00876236" w:rsidDel="00E32BA7" w14:paraId="7AE71C50" w14:textId="6AA7ABF2" w:rsidTr="009F6325">
        <w:trPr>
          <w:trHeight w:val="833"/>
          <w:del w:id="1532" w:author="Paola Manfre" w:date="2022-07-19T10:49:00Z"/>
        </w:trPr>
        <w:tc>
          <w:tcPr>
            <w:tcW w:w="0" w:type="auto"/>
            <w:vAlign w:val="center"/>
          </w:tcPr>
          <w:p w14:paraId="6EB65A13" w14:textId="63888E4A" w:rsidR="00141413" w:rsidRPr="00876236" w:rsidDel="00E32BA7" w:rsidRDefault="00141413">
            <w:pPr>
              <w:widowControl w:val="0"/>
              <w:autoSpaceDE w:val="0"/>
              <w:autoSpaceDN w:val="0"/>
              <w:adjustRightInd w:val="0"/>
              <w:rPr>
                <w:del w:id="1533" w:author="Paola Manfre" w:date="2022-07-19T10:49:00Z"/>
                <w:rFonts w:ascii="Arial" w:hAnsi="Arial" w:cs="Arial"/>
                <w:color w:val="000000"/>
                <w:sz w:val="21"/>
                <w:szCs w:val="21"/>
              </w:rPr>
              <w:pPrChange w:id="1534" w:author="Paola Manfre" w:date="2022-07-19T10:50:00Z">
                <w:pPr>
                  <w:widowControl w:val="0"/>
                  <w:autoSpaceDE w:val="0"/>
                  <w:autoSpaceDN w:val="0"/>
                  <w:adjustRightInd w:val="0"/>
                  <w:jc w:val="center"/>
                </w:pPr>
              </w:pPrChange>
            </w:pPr>
            <w:del w:id="1535" w:author="Paola Manfre" w:date="2022-07-19T10:49:00Z">
              <w:r w:rsidRPr="00876236" w:rsidDel="00E32BA7">
                <w:rPr>
                  <w:rFonts w:ascii="Arial" w:hAnsi="Arial" w:cs="Arial"/>
                  <w:bCs/>
                  <w:color w:val="000000"/>
                  <w:sz w:val="21"/>
                  <w:szCs w:val="21"/>
                </w:rPr>
                <w:delText>Approccio di audit</w:delText>
              </w:r>
            </w:del>
          </w:p>
        </w:tc>
        <w:tc>
          <w:tcPr>
            <w:tcW w:w="7796" w:type="dxa"/>
            <w:vAlign w:val="center"/>
          </w:tcPr>
          <w:p w14:paraId="64AA78BF" w14:textId="08C78E38" w:rsidR="00141413" w:rsidRPr="00153F28" w:rsidDel="00E32BA7" w:rsidRDefault="00141413">
            <w:pPr>
              <w:widowControl w:val="0"/>
              <w:autoSpaceDE w:val="0"/>
              <w:autoSpaceDN w:val="0"/>
              <w:adjustRightInd w:val="0"/>
              <w:rPr>
                <w:del w:id="1536" w:author="Paola Manfre" w:date="2022-07-19T10:49:00Z"/>
                <w:rFonts w:ascii="Arial" w:hAnsi="Arial" w:cs="Arial"/>
                <w:color w:val="3F3F3F"/>
                <w:sz w:val="21"/>
                <w:szCs w:val="21"/>
              </w:rPr>
              <w:pPrChange w:id="1537" w:author="Paola Manfre" w:date="2022-07-19T10:50:00Z">
                <w:pPr>
                  <w:widowControl w:val="0"/>
                  <w:autoSpaceDE w:val="0"/>
                  <w:autoSpaceDN w:val="0"/>
                  <w:adjustRightInd w:val="0"/>
                  <w:spacing w:before="40" w:after="40"/>
                  <w:jc w:val="both"/>
                </w:pPr>
              </w:pPrChange>
            </w:pPr>
          </w:p>
        </w:tc>
      </w:tr>
      <w:tr w:rsidR="00141413" w:rsidRPr="00876236" w:rsidDel="00E32BA7" w14:paraId="1517FF7D" w14:textId="57B3ACEB" w:rsidTr="009F6325">
        <w:trPr>
          <w:trHeight w:val="622"/>
          <w:del w:id="1538" w:author="Paola Manfre" w:date="2022-07-19T10:49:00Z"/>
        </w:trPr>
        <w:tc>
          <w:tcPr>
            <w:tcW w:w="0" w:type="auto"/>
            <w:vAlign w:val="center"/>
          </w:tcPr>
          <w:p w14:paraId="0F361C9B" w14:textId="639DB97D" w:rsidR="00141413" w:rsidRPr="00876236" w:rsidDel="00E32BA7" w:rsidRDefault="00141413">
            <w:pPr>
              <w:widowControl w:val="0"/>
              <w:autoSpaceDE w:val="0"/>
              <w:autoSpaceDN w:val="0"/>
              <w:adjustRightInd w:val="0"/>
              <w:rPr>
                <w:del w:id="1539" w:author="Paola Manfre" w:date="2022-07-19T10:49:00Z"/>
                <w:rFonts w:ascii="Arial" w:hAnsi="Arial" w:cs="Arial"/>
                <w:color w:val="000000"/>
                <w:sz w:val="21"/>
                <w:szCs w:val="21"/>
              </w:rPr>
              <w:pPrChange w:id="1540" w:author="Paola Manfre" w:date="2022-07-19T10:50:00Z">
                <w:pPr>
                  <w:widowControl w:val="0"/>
                  <w:autoSpaceDE w:val="0"/>
                  <w:autoSpaceDN w:val="0"/>
                  <w:adjustRightInd w:val="0"/>
                  <w:jc w:val="center"/>
                </w:pPr>
              </w:pPrChange>
            </w:pPr>
            <w:del w:id="1541" w:author="Paola Manfre" w:date="2022-07-19T10:49:00Z">
              <w:r w:rsidRPr="00876236" w:rsidDel="00E32BA7">
                <w:rPr>
                  <w:rFonts w:ascii="Arial" w:hAnsi="Arial" w:cs="Arial"/>
                  <w:bCs/>
                  <w:color w:val="000000"/>
                  <w:sz w:val="21"/>
                  <w:szCs w:val="21"/>
                </w:rPr>
                <w:delText>Organizzazione</w:delText>
              </w:r>
            </w:del>
          </w:p>
        </w:tc>
        <w:tc>
          <w:tcPr>
            <w:tcW w:w="7796" w:type="dxa"/>
            <w:vAlign w:val="center"/>
          </w:tcPr>
          <w:p w14:paraId="29F41D62" w14:textId="34E1DBA2" w:rsidR="00141413" w:rsidRPr="00153F28" w:rsidDel="00E32BA7" w:rsidRDefault="00141413">
            <w:pPr>
              <w:widowControl w:val="0"/>
              <w:autoSpaceDE w:val="0"/>
              <w:autoSpaceDN w:val="0"/>
              <w:adjustRightInd w:val="0"/>
              <w:rPr>
                <w:del w:id="1542" w:author="Paola Manfre" w:date="2022-07-19T10:49:00Z"/>
                <w:rFonts w:ascii="Arial" w:hAnsi="Arial" w:cs="Arial"/>
                <w:color w:val="3F3F3F"/>
                <w:sz w:val="21"/>
                <w:szCs w:val="21"/>
              </w:rPr>
              <w:pPrChange w:id="1543" w:author="Paola Manfre" w:date="2022-07-19T10:50:00Z">
                <w:pPr>
                  <w:widowControl w:val="0"/>
                  <w:autoSpaceDE w:val="0"/>
                  <w:autoSpaceDN w:val="0"/>
                  <w:adjustRightInd w:val="0"/>
                  <w:spacing w:before="40" w:after="40"/>
                  <w:jc w:val="both"/>
                </w:pPr>
              </w:pPrChange>
            </w:pPr>
          </w:p>
        </w:tc>
      </w:tr>
      <w:tr w:rsidR="00141413" w:rsidRPr="00876236" w:rsidDel="00E32BA7" w14:paraId="4AC59C82" w14:textId="6844CC33" w:rsidTr="00DB7ED8">
        <w:trPr>
          <w:trHeight w:val="274"/>
          <w:del w:id="1544" w:author="Paola Manfre" w:date="2022-07-19T10:49:00Z"/>
        </w:trPr>
        <w:tc>
          <w:tcPr>
            <w:tcW w:w="0" w:type="auto"/>
            <w:vAlign w:val="center"/>
          </w:tcPr>
          <w:p w14:paraId="54B10B71" w14:textId="0ECD5A8F" w:rsidR="00141413" w:rsidRPr="00876236" w:rsidDel="00E32BA7" w:rsidRDefault="00141413">
            <w:pPr>
              <w:widowControl w:val="0"/>
              <w:autoSpaceDE w:val="0"/>
              <w:autoSpaceDN w:val="0"/>
              <w:adjustRightInd w:val="0"/>
              <w:rPr>
                <w:del w:id="1545" w:author="Paola Manfre" w:date="2022-07-19T10:49:00Z"/>
                <w:rFonts w:ascii="Arial" w:hAnsi="Arial" w:cs="Arial"/>
                <w:color w:val="000000"/>
                <w:sz w:val="21"/>
                <w:szCs w:val="21"/>
              </w:rPr>
              <w:pPrChange w:id="1546" w:author="Paola Manfre" w:date="2022-07-19T10:50:00Z">
                <w:pPr>
                  <w:widowControl w:val="0"/>
                  <w:autoSpaceDE w:val="0"/>
                  <w:autoSpaceDN w:val="0"/>
                  <w:adjustRightInd w:val="0"/>
                  <w:jc w:val="center"/>
                </w:pPr>
              </w:pPrChange>
            </w:pPr>
            <w:del w:id="1547" w:author="Paola Manfre" w:date="2022-07-19T10:49:00Z">
              <w:r w:rsidRPr="00876236" w:rsidDel="00E32BA7">
                <w:rPr>
                  <w:rFonts w:ascii="Arial" w:hAnsi="Arial" w:cs="Arial"/>
                  <w:bCs/>
                  <w:color w:val="000000"/>
                  <w:sz w:val="21"/>
                  <w:szCs w:val="21"/>
                </w:rPr>
                <w:delText>Modalità di controllo di qualità</w:delText>
              </w:r>
            </w:del>
          </w:p>
        </w:tc>
        <w:tc>
          <w:tcPr>
            <w:tcW w:w="7796" w:type="dxa"/>
            <w:vAlign w:val="center"/>
          </w:tcPr>
          <w:p w14:paraId="2710CE43" w14:textId="7717D49F" w:rsidR="00141413" w:rsidRPr="00153F28" w:rsidDel="00E32BA7" w:rsidRDefault="00141413">
            <w:pPr>
              <w:widowControl w:val="0"/>
              <w:autoSpaceDE w:val="0"/>
              <w:autoSpaceDN w:val="0"/>
              <w:adjustRightInd w:val="0"/>
              <w:rPr>
                <w:del w:id="1548" w:author="Paola Manfre" w:date="2022-07-19T10:49:00Z"/>
                <w:rFonts w:ascii="Arial" w:hAnsi="Arial" w:cs="Arial"/>
                <w:color w:val="3F3F3F"/>
                <w:sz w:val="21"/>
                <w:szCs w:val="21"/>
              </w:rPr>
              <w:pPrChange w:id="1549" w:author="Paola Manfre" w:date="2022-07-19T10:50:00Z">
                <w:pPr>
                  <w:widowControl w:val="0"/>
                  <w:autoSpaceDE w:val="0"/>
                  <w:autoSpaceDN w:val="0"/>
                  <w:adjustRightInd w:val="0"/>
                  <w:spacing w:before="40" w:after="40"/>
                  <w:jc w:val="both"/>
                </w:pPr>
              </w:pPrChange>
            </w:pPr>
          </w:p>
        </w:tc>
      </w:tr>
      <w:tr w:rsidR="00141413" w:rsidRPr="00876236" w:rsidDel="00E32BA7" w14:paraId="475BBE34" w14:textId="1B1DEF1A" w:rsidTr="009F6325">
        <w:trPr>
          <w:trHeight w:val="363"/>
          <w:del w:id="1550" w:author="Paola Manfre" w:date="2022-07-19T10:49:00Z"/>
        </w:trPr>
        <w:tc>
          <w:tcPr>
            <w:tcW w:w="0" w:type="auto"/>
            <w:vAlign w:val="center"/>
          </w:tcPr>
          <w:p w14:paraId="1A11FB99" w14:textId="5A7347B7" w:rsidR="00141413" w:rsidRPr="00876236" w:rsidDel="00E32BA7" w:rsidRDefault="00141413">
            <w:pPr>
              <w:widowControl w:val="0"/>
              <w:autoSpaceDE w:val="0"/>
              <w:autoSpaceDN w:val="0"/>
              <w:adjustRightInd w:val="0"/>
              <w:rPr>
                <w:del w:id="1551" w:author="Paola Manfre" w:date="2022-07-19T10:49:00Z"/>
                <w:rFonts w:ascii="Arial" w:hAnsi="Arial" w:cs="Arial"/>
                <w:color w:val="000000"/>
                <w:sz w:val="21"/>
                <w:szCs w:val="21"/>
              </w:rPr>
              <w:pPrChange w:id="1552" w:author="Paola Manfre" w:date="2022-07-19T10:50:00Z">
                <w:pPr>
                  <w:widowControl w:val="0"/>
                  <w:autoSpaceDE w:val="0"/>
                  <w:autoSpaceDN w:val="0"/>
                  <w:adjustRightInd w:val="0"/>
                  <w:jc w:val="center"/>
                </w:pPr>
              </w:pPrChange>
            </w:pPr>
            <w:del w:id="1553" w:author="Paola Manfre" w:date="2022-07-19T10:49:00Z">
              <w:r w:rsidRPr="00876236" w:rsidDel="00E32BA7">
                <w:rPr>
                  <w:rFonts w:ascii="Arial" w:hAnsi="Arial" w:cs="Arial"/>
                  <w:color w:val="000000"/>
                  <w:sz w:val="21"/>
                  <w:szCs w:val="21"/>
                </w:rPr>
                <w:delText>Altro</w:delText>
              </w:r>
            </w:del>
          </w:p>
        </w:tc>
        <w:tc>
          <w:tcPr>
            <w:tcW w:w="7796" w:type="dxa"/>
            <w:vAlign w:val="center"/>
          </w:tcPr>
          <w:p w14:paraId="3EEDE44A" w14:textId="0BC18BD4" w:rsidR="00141413" w:rsidRPr="00153F28" w:rsidDel="00E32BA7" w:rsidRDefault="00141413">
            <w:pPr>
              <w:widowControl w:val="0"/>
              <w:autoSpaceDE w:val="0"/>
              <w:autoSpaceDN w:val="0"/>
              <w:adjustRightInd w:val="0"/>
              <w:rPr>
                <w:del w:id="1554" w:author="Paola Manfre" w:date="2022-07-19T10:49:00Z"/>
                <w:rFonts w:ascii="Arial" w:hAnsi="Arial" w:cs="Arial"/>
                <w:color w:val="000000"/>
                <w:sz w:val="21"/>
                <w:szCs w:val="21"/>
              </w:rPr>
              <w:pPrChange w:id="1555" w:author="Paola Manfre" w:date="2022-07-19T10:50:00Z">
                <w:pPr>
                  <w:widowControl w:val="0"/>
                  <w:autoSpaceDE w:val="0"/>
                  <w:autoSpaceDN w:val="0"/>
                  <w:adjustRightInd w:val="0"/>
                  <w:jc w:val="both"/>
                </w:pPr>
              </w:pPrChange>
            </w:pPr>
            <w:del w:id="1556" w:author="Paola Manfre" w:date="2022-07-19T10:49:00Z">
              <w:r w:rsidRPr="00153F28" w:rsidDel="00E32BA7">
                <w:rPr>
                  <w:rFonts w:ascii="Arial" w:hAnsi="Arial" w:cs="Arial"/>
                  <w:color w:val="000000"/>
                  <w:sz w:val="21"/>
                  <w:szCs w:val="21"/>
                </w:rPr>
                <w:delText>--------------</w:delText>
              </w:r>
            </w:del>
          </w:p>
        </w:tc>
      </w:tr>
    </w:tbl>
    <w:p w14:paraId="259CAA22" w14:textId="4D262F64" w:rsidR="00826E41" w:rsidDel="00E32BA7" w:rsidRDefault="00826E41">
      <w:pPr>
        <w:widowControl w:val="0"/>
        <w:autoSpaceDE w:val="0"/>
        <w:autoSpaceDN w:val="0"/>
        <w:adjustRightInd w:val="0"/>
        <w:rPr>
          <w:del w:id="1557" w:author="Paola Manfre" w:date="2022-07-19T10:49:00Z"/>
          <w:rFonts w:ascii="Arial" w:hAnsi="Arial" w:cs="Arial"/>
          <w:i/>
          <w:color w:val="000000"/>
          <w:sz w:val="21"/>
          <w:szCs w:val="21"/>
        </w:rPr>
        <w:pPrChange w:id="1558" w:author="Paola Manfre" w:date="2022-07-19T10:50:00Z">
          <w:pPr>
            <w:widowControl w:val="0"/>
            <w:autoSpaceDE w:val="0"/>
            <w:autoSpaceDN w:val="0"/>
            <w:adjustRightInd w:val="0"/>
            <w:spacing w:after="120" w:line="288" w:lineRule="auto"/>
            <w:jc w:val="both"/>
          </w:pPr>
        </w:pPrChange>
      </w:pPr>
    </w:p>
    <w:p w14:paraId="1E345993" w14:textId="68ECFBF3" w:rsidR="00745007" w:rsidRPr="00745007" w:rsidDel="00E32BA7" w:rsidRDefault="00745007">
      <w:pPr>
        <w:widowControl w:val="0"/>
        <w:autoSpaceDE w:val="0"/>
        <w:autoSpaceDN w:val="0"/>
        <w:adjustRightInd w:val="0"/>
        <w:rPr>
          <w:del w:id="1559" w:author="Paola Manfre" w:date="2022-07-19T10:49:00Z"/>
          <w:rFonts w:ascii="Arial" w:hAnsi="Arial" w:cs="Arial"/>
          <w:b/>
        </w:rPr>
        <w:pPrChange w:id="1560" w:author="Paola Manfre" w:date="2022-07-19T10:50:00Z">
          <w:pPr/>
        </w:pPrChange>
      </w:pPr>
      <w:del w:id="1561" w:author="Paola Manfre" w:date="2022-07-19T10:49:00Z">
        <w:r w:rsidRPr="00745007" w:rsidDel="00E32BA7">
          <w:rPr>
            <w:rFonts w:ascii="Arial" w:hAnsi="Arial" w:cs="Arial"/>
            <w:b/>
          </w:rPr>
          <w:delText>Pianificazione delle attività (calendario esemplificativo)</w:delText>
        </w:r>
      </w:del>
    </w:p>
    <w:p w14:paraId="595D27A1" w14:textId="509DCCB5" w:rsidR="00745007" w:rsidDel="00E32BA7" w:rsidRDefault="00745007">
      <w:pPr>
        <w:widowControl w:val="0"/>
        <w:autoSpaceDE w:val="0"/>
        <w:autoSpaceDN w:val="0"/>
        <w:adjustRightInd w:val="0"/>
        <w:rPr>
          <w:del w:id="1562" w:author="Paola Manfre" w:date="2022-07-19T10:49:00Z"/>
          <w:rFonts w:ascii="Arial" w:hAnsi="Arial" w:cs="Arial"/>
          <w:sz w:val="21"/>
          <w:szCs w:val="21"/>
        </w:rPr>
        <w:pPrChange w:id="1563" w:author="Paola Manfre" w:date="2022-07-19T10:50:00Z">
          <w:pPr>
            <w:widowControl w:val="0"/>
            <w:autoSpaceDE w:val="0"/>
            <w:autoSpaceDN w:val="0"/>
            <w:adjustRightInd w:val="0"/>
            <w:spacing w:before="240" w:after="240"/>
            <w:jc w:val="both"/>
          </w:pPr>
        </w:pPrChange>
      </w:pPr>
      <w:del w:id="1564" w:author="Paola Manfre" w:date="2022-07-19T10:49:00Z">
        <w:r w:rsidDel="00E32BA7">
          <w:rPr>
            <w:rFonts w:ascii="Arial" w:hAnsi="Arial" w:cs="Arial"/>
            <w:sz w:val="21"/>
            <w:szCs w:val="21"/>
          </w:rPr>
          <w:delText xml:space="preserve">Il giorno ….. attraverso riunione nell’Ufficio di ………../in videoconferenza/con scambio di e-mail …… viene </w:delText>
        </w:r>
        <w:r w:rsidR="0025712A" w:rsidDel="00E32BA7">
          <w:rPr>
            <w:rFonts w:ascii="Arial" w:hAnsi="Arial" w:cs="Arial"/>
            <w:sz w:val="21"/>
            <w:szCs w:val="21"/>
          </w:rPr>
          <w:delText>condivisa</w:delText>
        </w:r>
        <w:r w:rsidDel="00E32BA7">
          <w:rPr>
            <w:rFonts w:ascii="Arial" w:hAnsi="Arial" w:cs="Arial"/>
            <w:sz w:val="21"/>
            <w:szCs w:val="21"/>
          </w:rPr>
          <w:delText xml:space="preserve"> dal “Gruppo di revisori” del Programma (indicare nomi e ruolo) la seguente pianificazione dell’attività di audit, determinando le priorità e gli obiettivi degli audit stessi. </w:delText>
        </w:r>
        <w:r w:rsidRPr="0014653F" w:rsidDel="00E32BA7">
          <w:rPr>
            <w:rFonts w:ascii="Arial" w:hAnsi="Arial" w:cs="Arial"/>
            <w:sz w:val="21"/>
            <w:szCs w:val="21"/>
            <w:u w:val="single"/>
          </w:rPr>
          <w:delText>Tale pianificazione p</w:delText>
        </w:r>
        <w:r w:rsidDel="00E32BA7">
          <w:rPr>
            <w:rFonts w:ascii="Arial" w:hAnsi="Arial" w:cs="Arial"/>
            <w:sz w:val="21"/>
            <w:szCs w:val="21"/>
            <w:u w:val="single"/>
          </w:rPr>
          <w:delText>otrà</w:delText>
        </w:r>
        <w:r w:rsidRPr="0014653F" w:rsidDel="00E32BA7">
          <w:rPr>
            <w:rFonts w:ascii="Arial" w:hAnsi="Arial" w:cs="Arial"/>
            <w:sz w:val="21"/>
            <w:szCs w:val="21"/>
            <w:u w:val="single"/>
          </w:rPr>
          <w:delText xml:space="preserve"> essere soggetta a variazioni in relazione alla complessità delle problematiche riscontrate e a causa di eventi che possono avere effetti sulle attività programmate</w:delText>
        </w:r>
        <w:r w:rsidDel="00E32BA7">
          <w:rPr>
            <w:rFonts w:ascii="Arial" w:hAnsi="Arial" w:cs="Arial"/>
            <w:sz w:val="21"/>
            <w:szCs w:val="21"/>
          </w:rPr>
          <w:delText>.</w:delText>
        </w:r>
      </w:del>
    </w:p>
    <w:tbl>
      <w:tblPr>
        <w:tblStyle w:val="Grigliatabella"/>
        <w:tblW w:w="10031" w:type="dxa"/>
        <w:tblLayout w:type="fixed"/>
        <w:tblLook w:val="04A0" w:firstRow="1" w:lastRow="0" w:firstColumn="1" w:lastColumn="0" w:noHBand="0" w:noVBand="1"/>
      </w:tblPr>
      <w:tblGrid>
        <w:gridCol w:w="2196"/>
        <w:gridCol w:w="5850"/>
        <w:gridCol w:w="1985"/>
      </w:tblGrid>
      <w:tr w:rsidR="009F37DB" w:rsidRPr="00EF7298" w:rsidDel="00E32BA7" w14:paraId="407C7C70" w14:textId="15D78EF4" w:rsidTr="005B2D50">
        <w:trPr>
          <w:trHeight w:val="582"/>
          <w:del w:id="1565" w:author="Paola Manfre" w:date="2022-07-19T10:49:00Z"/>
        </w:trPr>
        <w:tc>
          <w:tcPr>
            <w:tcW w:w="2196" w:type="dxa"/>
            <w:shd w:val="clear" w:color="auto" w:fill="D9D9D9" w:themeFill="background1" w:themeFillShade="D9"/>
            <w:vAlign w:val="center"/>
          </w:tcPr>
          <w:p w14:paraId="65C63369" w14:textId="6A3C7611" w:rsidR="009F37DB" w:rsidRPr="00EF7298" w:rsidDel="00E32BA7" w:rsidRDefault="009F37DB">
            <w:pPr>
              <w:widowControl w:val="0"/>
              <w:autoSpaceDE w:val="0"/>
              <w:autoSpaceDN w:val="0"/>
              <w:adjustRightInd w:val="0"/>
              <w:rPr>
                <w:del w:id="1566" w:author="Paola Manfre" w:date="2022-07-19T10:49:00Z"/>
                <w:rFonts w:ascii="Arial" w:hAnsi="Arial" w:cs="Arial"/>
                <w:sz w:val="21"/>
                <w:szCs w:val="21"/>
              </w:rPr>
              <w:pPrChange w:id="1567" w:author="Paola Manfre" w:date="2022-07-19T10:50:00Z">
                <w:pPr>
                  <w:pStyle w:val="Default"/>
                  <w:spacing w:after="120"/>
                  <w:jc w:val="center"/>
                </w:pPr>
              </w:pPrChange>
            </w:pPr>
            <w:del w:id="1568" w:author="Paola Manfre" w:date="2022-07-19T10:49:00Z">
              <w:r w:rsidRPr="00EF7298" w:rsidDel="00E32BA7">
                <w:rPr>
                  <w:rFonts w:ascii="Arial" w:hAnsi="Arial" w:cs="Arial"/>
                  <w:sz w:val="21"/>
                  <w:szCs w:val="21"/>
                </w:rPr>
                <w:delText>Attività</w:delText>
              </w:r>
            </w:del>
          </w:p>
        </w:tc>
        <w:tc>
          <w:tcPr>
            <w:tcW w:w="5850" w:type="dxa"/>
            <w:shd w:val="clear" w:color="auto" w:fill="D9D9D9" w:themeFill="background1" w:themeFillShade="D9"/>
            <w:vAlign w:val="center"/>
          </w:tcPr>
          <w:p w14:paraId="7FAF40DF" w14:textId="50B62FBC" w:rsidR="009F37DB" w:rsidRPr="00EF7298" w:rsidDel="00E32BA7" w:rsidRDefault="009F37DB">
            <w:pPr>
              <w:widowControl w:val="0"/>
              <w:autoSpaceDE w:val="0"/>
              <w:autoSpaceDN w:val="0"/>
              <w:adjustRightInd w:val="0"/>
              <w:rPr>
                <w:del w:id="1569" w:author="Paola Manfre" w:date="2022-07-19T10:49:00Z"/>
                <w:rFonts w:ascii="Arial" w:hAnsi="Arial" w:cs="Arial"/>
                <w:sz w:val="21"/>
                <w:szCs w:val="21"/>
              </w:rPr>
              <w:pPrChange w:id="1570" w:author="Paola Manfre" w:date="2022-07-19T10:50:00Z">
                <w:pPr>
                  <w:pStyle w:val="Default"/>
                  <w:spacing w:after="120"/>
                  <w:jc w:val="center"/>
                </w:pPr>
              </w:pPrChange>
            </w:pPr>
            <w:del w:id="1571" w:author="Paola Manfre" w:date="2022-07-19T10:49:00Z">
              <w:r w:rsidRPr="00EF7298" w:rsidDel="00E32BA7">
                <w:rPr>
                  <w:rFonts w:ascii="Arial" w:hAnsi="Arial" w:cs="Arial"/>
                  <w:sz w:val="21"/>
                  <w:szCs w:val="21"/>
                </w:rPr>
                <w:delText>Periodo</w:delText>
              </w:r>
            </w:del>
          </w:p>
        </w:tc>
        <w:tc>
          <w:tcPr>
            <w:tcW w:w="1985" w:type="dxa"/>
            <w:shd w:val="clear" w:color="auto" w:fill="D9D9D9" w:themeFill="background1" w:themeFillShade="D9"/>
            <w:vAlign w:val="center"/>
          </w:tcPr>
          <w:p w14:paraId="0158A347" w14:textId="01C8F7D0" w:rsidR="009F37DB" w:rsidRPr="00EF7298" w:rsidDel="00E32BA7" w:rsidRDefault="009F37DB">
            <w:pPr>
              <w:widowControl w:val="0"/>
              <w:autoSpaceDE w:val="0"/>
              <w:autoSpaceDN w:val="0"/>
              <w:adjustRightInd w:val="0"/>
              <w:rPr>
                <w:del w:id="1572" w:author="Paola Manfre" w:date="2022-07-19T10:49:00Z"/>
                <w:rFonts w:ascii="Arial" w:hAnsi="Arial" w:cs="Arial"/>
                <w:sz w:val="21"/>
                <w:szCs w:val="21"/>
              </w:rPr>
              <w:pPrChange w:id="1573" w:author="Paola Manfre" w:date="2022-07-19T10:50:00Z">
                <w:pPr>
                  <w:pStyle w:val="Default"/>
                  <w:spacing w:after="120"/>
                  <w:jc w:val="center"/>
                </w:pPr>
              </w:pPrChange>
            </w:pPr>
            <w:del w:id="1574" w:author="Paola Manfre" w:date="2022-07-19T10:49:00Z">
              <w:r w:rsidRPr="00EF7298" w:rsidDel="00E32BA7">
                <w:rPr>
                  <w:rFonts w:ascii="Arial" w:hAnsi="Arial" w:cs="Arial"/>
                  <w:sz w:val="21"/>
                  <w:szCs w:val="21"/>
                </w:rPr>
                <w:delText>Note</w:delText>
              </w:r>
            </w:del>
          </w:p>
        </w:tc>
      </w:tr>
      <w:tr w:rsidR="009F37DB" w:rsidRPr="00EF7298" w:rsidDel="00E32BA7" w14:paraId="04EF5E7D" w14:textId="39BB29E3" w:rsidTr="005B2D50">
        <w:trPr>
          <w:trHeight w:val="680"/>
          <w:del w:id="1575" w:author="Paola Manfre" w:date="2022-07-19T10:49:00Z"/>
        </w:trPr>
        <w:tc>
          <w:tcPr>
            <w:tcW w:w="2196" w:type="dxa"/>
            <w:vAlign w:val="center"/>
            <w:hideMark/>
          </w:tcPr>
          <w:p w14:paraId="02BE9D86" w14:textId="3D4D2815" w:rsidR="009F37DB" w:rsidRPr="00EF7298" w:rsidDel="00E32BA7" w:rsidRDefault="009F37DB">
            <w:pPr>
              <w:widowControl w:val="0"/>
              <w:autoSpaceDE w:val="0"/>
              <w:autoSpaceDN w:val="0"/>
              <w:adjustRightInd w:val="0"/>
              <w:rPr>
                <w:del w:id="1576" w:author="Paola Manfre" w:date="2022-07-19T10:49:00Z"/>
                <w:rFonts w:ascii="Arial" w:hAnsi="Arial" w:cs="Arial"/>
                <w:sz w:val="21"/>
                <w:szCs w:val="21"/>
              </w:rPr>
              <w:pPrChange w:id="1577" w:author="Paola Manfre" w:date="2022-07-19T10:50:00Z">
                <w:pPr>
                  <w:pStyle w:val="Default"/>
                  <w:spacing w:before="20" w:after="20"/>
                </w:pPr>
              </w:pPrChange>
            </w:pPr>
            <w:del w:id="1578" w:author="Paola Manfre" w:date="2022-07-19T10:49:00Z">
              <w:r w:rsidRPr="00EF7298" w:rsidDel="00E32BA7">
                <w:rPr>
                  <w:rFonts w:ascii="Arial" w:hAnsi="Arial" w:cs="Arial"/>
                  <w:sz w:val="21"/>
                  <w:szCs w:val="21"/>
                </w:rPr>
                <w:delText>Aggiornamento e riesame Strategia di audit</w:delText>
              </w:r>
            </w:del>
          </w:p>
        </w:tc>
        <w:tc>
          <w:tcPr>
            <w:tcW w:w="5850" w:type="dxa"/>
            <w:vAlign w:val="center"/>
            <w:hideMark/>
          </w:tcPr>
          <w:p w14:paraId="65ADCB89" w14:textId="4146685C" w:rsidR="009F37DB" w:rsidRPr="00EF7298" w:rsidDel="00E32BA7" w:rsidRDefault="009F37DB">
            <w:pPr>
              <w:widowControl w:val="0"/>
              <w:autoSpaceDE w:val="0"/>
              <w:autoSpaceDN w:val="0"/>
              <w:adjustRightInd w:val="0"/>
              <w:rPr>
                <w:del w:id="1579" w:author="Paola Manfre" w:date="2022-07-19T10:49:00Z"/>
                <w:rFonts w:ascii="Arial" w:hAnsi="Arial" w:cs="Arial"/>
                <w:sz w:val="21"/>
                <w:szCs w:val="21"/>
              </w:rPr>
              <w:pPrChange w:id="1580" w:author="Paola Manfre" w:date="2022-07-19T10:50:00Z">
                <w:pPr>
                  <w:pStyle w:val="Default"/>
                  <w:spacing w:before="20" w:after="20"/>
                </w:pPr>
              </w:pPrChange>
            </w:pPr>
            <w:del w:id="1581" w:author="Paola Manfre" w:date="2022-07-19T10:49:00Z">
              <w:r w:rsidRPr="00EF7298" w:rsidDel="00E32BA7">
                <w:rPr>
                  <w:rFonts w:ascii="Arial" w:hAnsi="Arial" w:cs="Arial"/>
                  <w:sz w:val="21"/>
                  <w:szCs w:val="21"/>
                </w:rPr>
                <w:delText>Annualmente - se è necessario nel corso dell'anno</w:delText>
              </w:r>
            </w:del>
          </w:p>
        </w:tc>
        <w:tc>
          <w:tcPr>
            <w:tcW w:w="1985" w:type="dxa"/>
          </w:tcPr>
          <w:p w14:paraId="576626E7" w14:textId="451E62A5" w:rsidR="009F37DB" w:rsidRPr="00EF7298" w:rsidDel="00E32BA7" w:rsidRDefault="009F37DB">
            <w:pPr>
              <w:widowControl w:val="0"/>
              <w:autoSpaceDE w:val="0"/>
              <w:autoSpaceDN w:val="0"/>
              <w:adjustRightInd w:val="0"/>
              <w:rPr>
                <w:del w:id="1582" w:author="Paola Manfre" w:date="2022-07-19T10:49:00Z"/>
                <w:rFonts w:ascii="Arial" w:hAnsi="Arial" w:cs="Arial"/>
                <w:sz w:val="21"/>
                <w:szCs w:val="21"/>
              </w:rPr>
              <w:pPrChange w:id="1583" w:author="Paola Manfre" w:date="2022-07-19T10:50:00Z">
                <w:pPr>
                  <w:pStyle w:val="Default"/>
                  <w:spacing w:after="120"/>
                </w:pPr>
              </w:pPrChange>
            </w:pPr>
          </w:p>
        </w:tc>
      </w:tr>
      <w:tr w:rsidR="009F37DB" w:rsidRPr="00EF7298" w:rsidDel="00E32BA7" w14:paraId="4155CFB8" w14:textId="063C86E4" w:rsidTr="005B2D50">
        <w:trPr>
          <w:trHeight w:val="575"/>
          <w:del w:id="1584" w:author="Paola Manfre" w:date="2022-07-19T10:49:00Z"/>
        </w:trPr>
        <w:tc>
          <w:tcPr>
            <w:tcW w:w="2196" w:type="dxa"/>
            <w:vAlign w:val="center"/>
            <w:hideMark/>
          </w:tcPr>
          <w:p w14:paraId="6E088A78" w14:textId="0482A498" w:rsidR="009F37DB" w:rsidRPr="00EF7298" w:rsidDel="00E32BA7" w:rsidRDefault="009F37DB">
            <w:pPr>
              <w:widowControl w:val="0"/>
              <w:autoSpaceDE w:val="0"/>
              <w:autoSpaceDN w:val="0"/>
              <w:adjustRightInd w:val="0"/>
              <w:rPr>
                <w:del w:id="1585" w:author="Paola Manfre" w:date="2022-07-19T10:49:00Z"/>
                <w:rFonts w:ascii="Arial" w:hAnsi="Arial" w:cs="Arial"/>
                <w:sz w:val="21"/>
                <w:szCs w:val="21"/>
              </w:rPr>
              <w:pPrChange w:id="1586" w:author="Paola Manfre" w:date="2022-07-19T10:50:00Z">
                <w:pPr>
                  <w:pStyle w:val="Default"/>
                  <w:spacing w:before="20" w:after="20"/>
                </w:pPr>
              </w:pPrChange>
            </w:pPr>
            <w:del w:id="1587" w:author="Paola Manfre" w:date="2022-07-19T10:49:00Z">
              <w:r w:rsidRPr="00EF7298" w:rsidDel="00E32BA7">
                <w:rPr>
                  <w:rFonts w:ascii="Arial" w:hAnsi="Arial" w:cs="Arial"/>
                  <w:sz w:val="21"/>
                  <w:szCs w:val="21"/>
                </w:rPr>
                <w:delText>Audit di sistema</w:delText>
              </w:r>
            </w:del>
          </w:p>
        </w:tc>
        <w:tc>
          <w:tcPr>
            <w:tcW w:w="5850" w:type="dxa"/>
            <w:vAlign w:val="center"/>
            <w:hideMark/>
          </w:tcPr>
          <w:p w14:paraId="58B50C1D" w14:textId="766EA006" w:rsidR="009F37DB" w:rsidRPr="00EF7298" w:rsidDel="00E32BA7" w:rsidRDefault="006B546C">
            <w:pPr>
              <w:widowControl w:val="0"/>
              <w:autoSpaceDE w:val="0"/>
              <w:autoSpaceDN w:val="0"/>
              <w:adjustRightInd w:val="0"/>
              <w:rPr>
                <w:del w:id="1588" w:author="Paola Manfre" w:date="2022-07-19T10:49:00Z"/>
                <w:rFonts w:ascii="Arial" w:hAnsi="Arial" w:cs="Arial"/>
                <w:sz w:val="21"/>
                <w:szCs w:val="21"/>
              </w:rPr>
              <w:pPrChange w:id="1589" w:author="Paola Manfre" w:date="2022-07-19T10:50:00Z">
                <w:pPr>
                  <w:pStyle w:val="Default"/>
                  <w:spacing w:before="20" w:after="20"/>
                </w:pPr>
              </w:pPrChange>
            </w:pPr>
            <w:del w:id="1590" w:author="Paola Manfre" w:date="2022-07-19T10:49:00Z">
              <w:r w:rsidDel="00E32BA7">
                <w:rPr>
                  <w:rFonts w:ascii="Arial" w:hAnsi="Arial" w:cs="Arial"/>
                  <w:sz w:val="21"/>
                  <w:szCs w:val="21"/>
                </w:rPr>
                <w:delText>Di norma entro la fine del primo semestre</w:delText>
              </w:r>
              <w:r w:rsidR="00CE3F07" w:rsidDel="00E32BA7">
                <w:rPr>
                  <w:rFonts w:ascii="Arial" w:hAnsi="Arial" w:cs="Arial"/>
                  <w:sz w:val="21"/>
                  <w:szCs w:val="21"/>
                </w:rPr>
                <w:delText xml:space="preserve"> </w:delText>
              </w:r>
            </w:del>
          </w:p>
        </w:tc>
        <w:tc>
          <w:tcPr>
            <w:tcW w:w="1985" w:type="dxa"/>
          </w:tcPr>
          <w:p w14:paraId="349E8B61" w14:textId="0CFDF8C0" w:rsidR="009F37DB" w:rsidRPr="00EF7298" w:rsidDel="00E32BA7" w:rsidRDefault="009F37DB">
            <w:pPr>
              <w:widowControl w:val="0"/>
              <w:autoSpaceDE w:val="0"/>
              <w:autoSpaceDN w:val="0"/>
              <w:adjustRightInd w:val="0"/>
              <w:rPr>
                <w:del w:id="1591" w:author="Paola Manfre" w:date="2022-07-19T10:49:00Z"/>
                <w:rFonts w:ascii="Arial" w:hAnsi="Arial" w:cs="Arial"/>
                <w:sz w:val="21"/>
                <w:szCs w:val="21"/>
              </w:rPr>
              <w:pPrChange w:id="1592" w:author="Paola Manfre" w:date="2022-07-19T10:50:00Z">
                <w:pPr>
                  <w:pStyle w:val="Default"/>
                  <w:spacing w:after="120"/>
                </w:pPr>
              </w:pPrChange>
            </w:pPr>
          </w:p>
        </w:tc>
      </w:tr>
      <w:tr w:rsidR="009F37DB" w:rsidRPr="00EF7298" w:rsidDel="00E32BA7" w14:paraId="59F9CF9F" w14:textId="04DE662F" w:rsidTr="005B2D50">
        <w:trPr>
          <w:trHeight w:val="527"/>
          <w:del w:id="1593" w:author="Paola Manfre" w:date="2022-07-19T10:49:00Z"/>
        </w:trPr>
        <w:tc>
          <w:tcPr>
            <w:tcW w:w="2196" w:type="dxa"/>
            <w:vAlign w:val="center"/>
            <w:hideMark/>
          </w:tcPr>
          <w:p w14:paraId="140EAAA0" w14:textId="7CEB507F" w:rsidR="009F37DB" w:rsidRPr="00EF7298" w:rsidDel="00E32BA7" w:rsidRDefault="009F37DB">
            <w:pPr>
              <w:widowControl w:val="0"/>
              <w:autoSpaceDE w:val="0"/>
              <w:autoSpaceDN w:val="0"/>
              <w:adjustRightInd w:val="0"/>
              <w:rPr>
                <w:del w:id="1594" w:author="Paola Manfre" w:date="2022-07-19T10:49:00Z"/>
                <w:rFonts w:ascii="Arial" w:hAnsi="Arial" w:cs="Arial"/>
                <w:sz w:val="21"/>
                <w:szCs w:val="21"/>
              </w:rPr>
              <w:pPrChange w:id="1595" w:author="Paola Manfre" w:date="2022-07-19T10:50:00Z">
                <w:pPr>
                  <w:pStyle w:val="Default"/>
                  <w:spacing w:before="20" w:after="20"/>
                </w:pPr>
              </w:pPrChange>
            </w:pPr>
            <w:del w:id="1596" w:author="Paola Manfre" w:date="2022-07-19T10:49:00Z">
              <w:r w:rsidRPr="00EF7298" w:rsidDel="00E32BA7">
                <w:rPr>
                  <w:rFonts w:ascii="Arial" w:hAnsi="Arial" w:cs="Arial"/>
                  <w:sz w:val="21"/>
                  <w:szCs w:val="21"/>
                </w:rPr>
                <w:delText>Selezione campione</w:delText>
              </w:r>
            </w:del>
          </w:p>
        </w:tc>
        <w:tc>
          <w:tcPr>
            <w:tcW w:w="5850" w:type="dxa"/>
            <w:noWrap/>
            <w:vAlign w:val="center"/>
            <w:hideMark/>
          </w:tcPr>
          <w:p w14:paraId="11B47B5E" w14:textId="0666AE5B" w:rsidR="009F37DB" w:rsidRPr="00EF7298" w:rsidDel="00E32BA7" w:rsidRDefault="006B546C">
            <w:pPr>
              <w:widowControl w:val="0"/>
              <w:autoSpaceDE w:val="0"/>
              <w:autoSpaceDN w:val="0"/>
              <w:adjustRightInd w:val="0"/>
              <w:rPr>
                <w:del w:id="1597" w:author="Paola Manfre" w:date="2022-07-19T10:49:00Z"/>
                <w:rFonts w:ascii="Arial" w:hAnsi="Arial" w:cs="Arial"/>
                <w:sz w:val="21"/>
                <w:szCs w:val="21"/>
              </w:rPr>
              <w:pPrChange w:id="1598" w:author="Paola Manfre" w:date="2022-07-19T10:50:00Z">
                <w:pPr>
                  <w:pStyle w:val="Default"/>
                  <w:spacing w:before="20" w:after="20"/>
                </w:pPr>
              </w:pPrChange>
            </w:pPr>
            <w:del w:id="1599" w:author="Paola Manfre" w:date="2022-07-19T10:49:00Z">
              <w:r w:rsidRPr="006B546C" w:rsidDel="00E32BA7">
                <w:rPr>
                  <w:rFonts w:ascii="Arial" w:hAnsi="Arial" w:cs="Arial"/>
                  <w:sz w:val="21"/>
                  <w:szCs w:val="21"/>
                </w:rPr>
                <w:delText>Campionamento in una sola fase subito dopo la presentazione dell’elenco delle spese sostenute dai beneficiari, verificate e inserite nella contabilità dell’AG</w:delText>
              </w:r>
            </w:del>
          </w:p>
        </w:tc>
        <w:tc>
          <w:tcPr>
            <w:tcW w:w="1985" w:type="dxa"/>
          </w:tcPr>
          <w:p w14:paraId="53ED8450" w14:textId="2C3B9561" w:rsidR="009F37DB" w:rsidRPr="00EF7298" w:rsidDel="00E32BA7" w:rsidRDefault="009F37DB">
            <w:pPr>
              <w:widowControl w:val="0"/>
              <w:autoSpaceDE w:val="0"/>
              <w:autoSpaceDN w:val="0"/>
              <w:adjustRightInd w:val="0"/>
              <w:rPr>
                <w:del w:id="1600" w:author="Paola Manfre" w:date="2022-07-19T10:49:00Z"/>
                <w:rFonts w:ascii="Arial" w:hAnsi="Arial" w:cs="Arial"/>
                <w:sz w:val="21"/>
                <w:szCs w:val="21"/>
              </w:rPr>
              <w:pPrChange w:id="1601" w:author="Paola Manfre" w:date="2022-07-19T10:50:00Z">
                <w:pPr>
                  <w:pStyle w:val="Default"/>
                  <w:spacing w:after="120"/>
                </w:pPr>
              </w:pPrChange>
            </w:pPr>
          </w:p>
        </w:tc>
      </w:tr>
      <w:tr w:rsidR="009F37DB" w:rsidRPr="00EF7298" w:rsidDel="00E32BA7" w14:paraId="2FDAE69C" w14:textId="25E715BB" w:rsidTr="005B2D50">
        <w:trPr>
          <w:trHeight w:val="680"/>
          <w:del w:id="1602" w:author="Paola Manfre" w:date="2022-07-19T10:49:00Z"/>
        </w:trPr>
        <w:tc>
          <w:tcPr>
            <w:tcW w:w="2196" w:type="dxa"/>
            <w:vAlign w:val="center"/>
            <w:hideMark/>
          </w:tcPr>
          <w:p w14:paraId="5F9EE971" w14:textId="38F282DF" w:rsidR="009F37DB" w:rsidRPr="00EF7298" w:rsidDel="00E32BA7" w:rsidRDefault="009F37DB">
            <w:pPr>
              <w:widowControl w:val="0"/>
              <w:autoSpaceDE w:val="0"/>
              <w:autoSpaceDN w:val="0"/>
              <w:adjustRightInd w:val="0"/>
              <w:rPr>
                <w:del w:id="1603" w:author="Paola Manfre" w:date="2022-07-19T10:49:00Z"/>
                <w:rFonts w:ascii="Arial" w:hAnsi="Arial" w:cs="Arial"/>
                <w:sz w:val="21"/>
                <w:szCs w:val="21"/>
              </w:rPr>
              <w:pPrChange w:id="1604" w:author="Paola Manfre" w:date="2022-07-19T10:50:00Z">
                <w:pPr>
                  <w:pStyle w:val="Default"/>
                  <w:spacing w:before="20" w:after="20"/>
                </w:pPr>
              </w:pPrChange>
            </w:pPr>
            <w:del w:id="1605" w:author="Paola Manfre" w:date="2022-07-19T10:49:00Z">
              <w:r w:rsidRPr="00EF7298" w:rsidDel="00E32BA7">
                <w:rPr>
                  <w:rFonts w:ascii="Arial" w:hAnsi="Arial" w:cs="Arial"/>
                  <w:sz w:val="21"/>
                  <w:szCs w:val="21"/>
                </w:rPr>
                <w:delText xml:space="preserve">Audit </w:delText>
              </w:r>
              <w:r w:rsidR="004571D2" w:rsidDel="00E32BA7">
                <w:rPr>
                  <w:rFonts w:ascii="Arial" w:hAnsi="Arial" w:cs="Arial"/>
                  <w:sz w:val="21"/>
                  <w:szCs w:val="21"/>
                </w:rPr>
                <w:delText>progetti</w:delText>
              </w:r>
              <w:r w:rsidRPr="00EF7298" w:rsidDel="00E32BA7">
                <w:rPr>
                  <w:rFonts w:ascii="Arial" w:hAnsi="Arial" w:cs="Arial"/>
                  <w:sz w:val="21"/>
                  <w:szCs w:val="21"/>
                </w:rPr>
                <w:delText xml:space="preserve"> /comunicazione esito provvisorio</w:delText>
              </w:r>
            </w:del>
          </w:p>
        </w:tc>
        <w:tc>
          <w:tcPr>
            <w:tcW w:w="5850" w:type="dxa"/>
            <w:noWrap/>
            <w:vAlign w:val="center"/>
            <w:hideMark/>
          </w:tcPr>
          <w:p w14:paraId="6E6E765B" w14:textId="48801B07" w:rsidR="009F37DB" w:rsidRPr="00EF7298" w:rsidDel="00E32BA7" w:rsidRDefault="006A304D">
            <w:pPr>
              <w:widowControl w:val="0"/>
              <w:autoSpaceDE w:val="0"/>
              <w:autoSpaceDN w:val="0"/>
              <w:adjustRightInd w:val="0"/>
              <w:rPr>
                <w:del w:id="1606" w:author="Paola Manfre" w:date="2022-07-19T10:49:00Z"/>
                <w:rFonts w:ascii="Arial" w:hAnsi="Arial" w:cs="Arial"/>
                <w:sz w:val="21"/>
                <w:szCs w:val="21"/>
              </w:rPr>
              <w:pPrChange w:id="1607" w:author="Paola Manfre" w:date="2022-07-19T10:50:00Z">
                <w:pPr>
                  <w:pStyle w:val="Default"/>
                  <w:spacing w:before="20" w:after="20"/>
                </w:pPr>
              </w:pPrChange>
            </w:pPr>
            <w:del w:id="1608" w:author="Paola Manfre" w:date="2022-07-19T10:49:00Z">
              <w:r w:rsidDel="00E32BA7">
                <w:rPr>
                  <w:rFonts w:ascii="Arial" w:hAnsi="Arial" w:cs="Arial"/>
                  <w:sz w:val="21"/>
                  <w:szCs w:val="21"/>
                </w:rPr>
                <w:delText>Generalmente a</w:delText>
              </w:r>
              <w:r w:rsidR="009C5FD6" w:rsidDel="00E32BA7">
                <w:rPr>
                  <w:rFonts w:ascii="Arial" w:hAnsi="Arial" w:cs="Arial"/>
                  <w:sz w:val="21"/>
                  <w:szCs w:val="21"/>
                </w:rPr>
                <w:delText xml:space="preserve">vvio audit </w:delText>
              </w:r>
              <w:r w:rsidDel="00E32BA7">
                <w:rPr>
                  <w:rFonts w:ascii="Arial" w:hAnsi="Arial" w:cs="Arial"/>
                  <w:sz w:val="21"/>
                  <w:szCs w:val="21"/>
                </w:rPr>
                <w:delText>subito dopo il campionamento dei progetti, comunicazione esito provvisorio come da crono programma stabilito dall’AA</w:delText>
              </w:r>
            </w:del>
          </w:p>
        </w:tc>
        <w:tc>
          <w:tcPr>
            <w:tcW w:w="1985" w:type="dxa"/>
          </w:tcPr>
          <w:p w14:paraId="1EBF66E3" w14:textId="7599BCA6" w:rsidR="009F37DB" w:rsidRPr="00EF7298" w:rsidDel="00E32BA7" w:rsidRDefault="009F37DB">
            <w:pPr>
              <w:widowControl w:val="0"/>
              <w:autoSpaceDE w:val="0"/>
              <w:autoSpaceDN w:val="0"/>
              <w:adjustRightInd w:val="0"/>
              <w:rPr>
                <w:del w:id="1609" w:author="Paola Manfre" w:date="2022-07-19T10:49:00Z"/>
                <w:rFonts w:ascii="Arial" w:hAnsi="Arial" w:cs="Arial"/>
                <w:sz w:val="21"/>
                <w:szCs w:val="21"/>
              </w:rPr>
              <w:pPrChange w:id="1610" w:author="Paola Manfre" w:date="2022-07-19T10:50:00Z">
                <w:pPr>
                  <w:pStyle w:val="Default"/>
                  <w:spacing w:after="120"/>
                </w:pPr>
              </w:pPrChange>
            </w:pPr>
          </w:p>
        </w:tc>
      </w:tr>
      <w:tr w:rsidR="009F37DB" w:rsidRPr="00EF7298" w:rsidDel="00E32BA7" w14:paraId="4B808E37" w14:textId="65EC3C90" w:rsidTr="005B2D50">
        <w:trPr>
          <w:trHeight w:val="477"/>
          <w:del w:id="1611" w:author="Paola Manfre" w:date="2022-07-19T10:49:00Z"/>
        </w:trPr>
        <w:tc>
          <w:tcPr>
            <w:tcW w:w="2196" w:type="dxa"/>
            <w:vAlign w:val="center"/>
            <w:hideMark/>
          </w:tcPr>
          <w:p w14:paraId="7BCDC7D5" w14:textId="0F959A0E" w:rsidR="009F37DB" w:rsidRPr="00EF7298" w:rsidDel="00E32BA7" w:rsidRDefault="009F37DB">
            <w:pPr>
              <w:widowControl w:val="0"/>
              <w:autoSpaceDE w:val="0"/>
              <w:autoSpaceDN w:val="0"/>
              <w:adjustRightInd w:val="0"/>
              <w:rPr>
                <w:del w:id="1612" w:author="Paola Manfre" w:date="2022-07-19T10:49:00Z"/>
                <w:rFonts w:ascii="Arial" w:hAnsi="Arial" w:cs="Arial"/>
                <w:sz w:val="21"/>
                <w:szCs w:val="21"/>
              </w:rPr>
              <w:pPrChange w:id="1613" w:author="Paola Manfre" w:date="2022-07-19T10:50:00Z">
                <w:pPr>
                  <w:pStyle w:val="Default"/>
                  <w:spacing w:before="20" w:after="20"/>
                </w:pPr>
              </w:pPrChange>
            </w:pPr>
            <w:del w:id="1614" w:author="Paola Manfre" w:date="2022-07-19T10:49:00Z">
              <w:r w:rsidRPr="00EF7298" w:rsidDel="00E32BA7">
                <w:rPr>
                  <w:rFonts w:ascii="Arial" w:hAnsi="Arial" w:cs="Arial"/>
                  <w:sz w:val="21"/>
                  <w:szCs w:val="21"/>
                </w:rPr>
                <w:delText>Contraddittorio/</w:delText>
              </w:r>
            </w:del>
          </w:p>
          <w:p w14:paraId="20783C6E" w14:textId="3A8482DC" w:rsidR="009F37DB" w:rsidRPr="00EF7298" w:rsidDel="00E32BA7" w:rsidRDefault="009F37DB">
            <w:pPr>
              <w:widowControl w:val="0"/>
              <w:autoSpaceDE w:val="0"/>
              <w:autoSpaceDN w:val="0"/>
              <w:adjustRightInd w:val="0"/>
              <w:rPr>
                <w:del w:id="1615" w:author="Paola Manfre" w:date="2022-07-19T10:49:00Z"/>
                <w:rFonts w:ascii="Arial" w:hAnsi="Arial" w:cs="Arial"/>
                <w:sz w:val="21"/>
                <w:szCs w:val="21"/>
              </w:rPr>
              <w:pPrChange w:id="1616" w:author="Paola Manfre" w:date="2022-07-19T10:50:00Z">
                <w:pPr>
                  <w:pStyle w:val="Default"/>
                  <w:spacing w:before="20" w:after="20"/>
                </w:pPr>
              </w:pPrChange>
            </w:pPr>
            <w:del w:id="1617" w:author="Paola Manfre" w:date="2022-07-19T10:49:00Z">
              <w:r w:rsidRPr="00EF7298" w:rsidDel="00E32BA7">
                <w:rPr>
                  <w:rFonts w:ascii="Arial" w:hAnsi="Arial" w:cs="Arial"/>
                  <w:sz w:val="21"/>
                  <w:szCs w:val="21"/>
                </w:rPr>
                <w:delText>azioni correttive</w:delText>
              </w:r>
            </w:del>
          </w:p>
        </w:tc>
        <w:tc>
          <w:tcPr>
            <w:tcW w:w="5850" w:type="dxa"/>
            <w:noWrap/>
            <w:vAlign w:val="center"/>
            <w:hideMark/>
          </w:tcPr>
          <w:p w14:paraId="3FB2F9CA" w14:textId="0ADC14E5" w:rsidR="009F37DB" w:rsidRPr="00EF7298" w:rsidDel="00E32BA7" w:rsidRDefault="006A304D">
            <w:pPr>
              <w:widowControl w:val="0"/>
              <w:autoSpaceDE w:val="0"/>
              <w:autoSpaceDN w:val="0"/>
              <w:adjustRightInd w:val="0"/>
              <w:rPr>
                <w:del w:id="1618" w:author="Paola Manfre" w:date="2022-07-19T10:49:00Z"/>
                <w:rFonts w:ascii="Arial" w:hAnsi="Arial" w:cs="Arial"/>
                <w:sz w:val="21"/>
                <w:szCs w:val="21"/>
              </w:rPr>
              <w:pPrChange w:id="1619" w:author="Paola Manfre" w:date="2022-07-19T10:50:00Z">
                <w:pPr>
                  <w:pStyle w:val="Default"/>
                  <w:spacing w:before="20" w:after="20"/>
                </w:pPr>
              </w:pPrChange>
            </w:pPr>
            <w:del w:id="1620" w:author="Paola Manfre" w:date="2022-07-19T10:49:00Z">
              <w:r w:rsidDel="00E32BA7">
                <w:rPr>
                  <w:rFonts w:ascii="Arial" w:hAnsi="Arial" w:cs="Arial"/>
                  <w:sz w:val="21"/>
                  <w:szCs w:val="21"/>
                </w:rPr>
                <w:delText>Normalmente 30 giorni dopo la trasmissione dell’esito provvisorio dell’audit</w:delText>
              </w:r>
            </w:del>
          </w:p>
        </w:tc>
        <w:tc>
          <w:tcPr>
            <w:tcW w:w="1985" w:type="dxa"/>
          </w:tcPr>
          <w:p w14:paraId="50258C34" w14:textId="381A599A" w:rsidR="009F37DB" w:rsidRPr="00EF7298" w:rsidDel="00E32BA7" w:rsidRDefault="009F37DB">
            <w:pPr>
              <w:widowControl w:val="0"/>
              <w:autoSpaceDE w:val="0"/>
              <w:autoSpaceDN w:val="0"/>
              <w:adjustRightInd w:val="0"/>
              <w:rPr>
                <w:del w:id="1621" w:author="Paola Manfre" w:date="2022-07-19T10:49:00Z"/>
                <w:rFonts w:ascii="Arial" w:hAnsi="Arial" w:cs="Arial"/>
                <w:sz w:val="21"/>
                <w:szCs w:val="21"/>
              </w:rPr>
              <w:pPrChange w:id="1622" w:author="Paola Manfre" w:date="2022-07-19T10:50:00Z">
                <w:pPr>
                  <w:pStyle w:val="Default"/>
                  <w:spacing w:after="120"/>
                </w:pPr>
              </w:pPrChange>
            </w:pPr>
          </w:p>
        </w:tc>
      </w:tr>
      <w:tr w:rsidR="009F37DB" w:rsidRPr="00EF7298" w:rsidDel="00E32BA7" w14:paraId="1E0012CA" w14:textId="0EA19EC6" w:rsidTr="005B2D50">
        <w:trPr>
          <w:trHeight w:val="571"/>
          <w:del w:id="1623" w:author="Paola Manfre" w:date="2022-07-19T10:49:00Z"/>
        </w:trPr>
        <w:tc>
          <w:tcPr>
            <w:tcW w:w="2196" w:type="dxa"/>
            <w:vAlign w:val="center"/>
            <w:hideMark/>
          </w:tcPr>
          <w:p w14:paraId="1DDCC054" w14:textId="49C60CC4" w:rsidR="009F37DB" w:rsidRPr="00EF7298" w:rsidDel="00E32BA7" w:rsidRDefault="009F37DB">
            <w:pPr>
              <w:widowControl w:val="0"/>
              <w:autoSpaceDE w:val="0"/>
              <w:autoSpaceDN w:val="0"/>
              <w:adjustRightInd w:val="0"/>
              <w:rPr>
                <w:del w:id="1624" w:author="Paola Manfre" w:date="2022-07-19T10:49:00Z"/>
                <w:rFonts w:ascii="Arial" w:hAnsi="Arial" w:cs="Arial"/>
                <w:sz w:val="21"/>
                <w:szCs w:val="21"/>
              </w:rPr>
              <w:pPrChange w:id="1625" w:author="Paola Manfre" w:date="2022-07-19T10:50:00Z">
                <w:pPr>
                  <w:pStyle w:val="Default"/>
                  <w:spacing w:before="20" w:after="20"/>
                </w:pPr>
              </w:pPrChange>
            </w:pPr>
            <w:del w:id="1626" w:author="Paola Manfre" w:date="2022-07-19T10:49:00Z">
              <w:r w:rsidRPr="00EF7298" w:rsidDel="00E32BA7">
                <w:rPr>
                  <w:rFonts w:ascii="Arial" w:hAnsi="Arial" w:cs="Arial"/>
                  <w:sz w:val="21"/>
                  <w:szCs w:val="21"/>
                </w:rPr>
                <w:delText>Eventuale campione supplementare</w:delText>
              </w:r>
            </w:del>
          </w:p>
        </w:tc>
        <w:tc>
          <w:tcPr>
            <w:tcW w:w="5850" w:type="dxa"/>
            <w:noWrap/>
            <w:vAlign w:val="center"/>
            <w:hideMark/>
          </w:tcPr>
          <w:p w14:paraId="38CB2305" w14:textId="08BCDB9E" w:rsidR="009F37DB" w:rsidRPr="00EF7298" w:rsidDel="00E32BA7" w:rsidRDefault="006B546C">
            <w:pPr>
              <w:widowControl w:val="0"/>
              <w:autoSpaceDE w:val="0"/>
              <w:autoSpaceDN w:val="0"/>
              <w:adjustRightInd w:val="0"/>
              <w:rPr>
                <w:del w:id="1627" w:author="Paola Manfre" w:date="2022-07-19T10:49:00Z"/>
                <w:rFonts w:ascii="Arial" w:hAnsi="Arial" w:cs="Arial"/>
                <w:sz w:val="21"/>
                <w:szCs w:val="21"/>
              </w:rPr>
              <w:pPrChange w:id="1628" w:author="Paola Manfre" w:date="2022-07-19T10:50:00Z">
                <w:pPr>
                  <w:pStyle w:val="Default"/>
                  <w:spacing w:before="20" w:after="20"/>
                </w:pPr>
              </w:pPrChange>
            </w:pPr>
            <w:del w:id="1629" w:author="Paola Manfre" w:date="2022-07-19T10:49:00Z">
              <w:r w:rsidDel="00E32BA7">
                <w:rPr>
                  <w:rFonts w:ascii="Arial" w:hAnsi="Arial" w:cs="Arial"/>
                  <w:sz w:val="21"/>
                  <w:szCs w:val="21"/>
                </w:rPr>
                <w:delText xml:space="preserve">Dicembre </w:delText>
              </w:r>
              <w:r w:rsidR="00661060" w:rsidDel="00E32BA7">
                <w:rPr>
                  <w:rFonts w:ascii="Arial" w:hAnsi="Arial" w:cs="Arial"/>
                  <w:sz w:val="21"/>
                  <w:szCs w:val="21"/>
                </w:rPr>
                <w:delText>x</w:delText>
              </w:r>
              <w:r w:rsidDel="00E32BA7">
                <w:rPr>
                  <w:rFonts w:ascii="Arial" w:hAnsi="Arial" w:cs="Arial"/>
                  <w:sz w:val="21"/>
                  <w:szCs w:val="21"/>
                </w:rPr>
                <w:delText>-</w:delText>
              </w:r>
              <w:r w:rsidR="00661060" w:rsidDel="00E32BA7">
                <w:rPr>
                  <w:rFonts w:ascii="Arial" w:hAnsi="Arial" w:cs="Arial"/>
                  <w:sz w:val="21"/>
                  <w:szCs w:val="21"/>
                </w:rPr>
                <w:delText xml:space="preserve"> Gennaio x+1</w:delText>
              </w:r>
              <w:r w:rsidDel="00E32BA7">
                <w:rPr>
                  <w:rFonts w:ascii="Arial" w:hAnsi="Arial" w:cs="Arial"/>
                  <w:sz w:val="21"/>
                  <w:szCs w:val="21"/>
                </w:rPr>
                <w:delText xml:space="preserve"> </w:delText>
              </w:r>
            </w:del>
          </w:p>
        </w:tc>
        <w:tc>
          <w:tcPr>
            <w:tcW w:w="1985" w:type="dxa"/>
          </w:tcPr>
          <w:p w14:paraId="640B3BC0" w14:textId="5041FD5C" w:rsidR="009F37DB" w:rsidRPr="00EF7298" w:rsidDel="00E32BA7" w:rsidRDefault="009F37DB">
            <w:pPr>
              <w:widowControl w:val="0"/>
              <w:autoSpaceDE w:val="0"/>
              <w:autoSpaceDN w:val="0"/>
              <w:adjustRightInd w:val="0"/>
              <w:rPr>
                <w:del w:id="1630" w:author="Paola Manfre" w:date="2022-07-19T10:49:00Z"/>
                <w:rFonts w:ascii="Arial" w:hAnsi="Arial" w:cs="Arial"/>
                <w:sz w:val="21"/>
                <w:szCs w:val="21"/>
              </w:rPr>
              <w:pPrChange w:id="1631" w:author="Paola Manfre" w:date="2022-07-19T10:50:00Z">
                <w:pPr>
                  <w:pStyle w:val="Default"/>
                  <w:spacing w:after="120"/>
                </w:pPr>
              </w:pPrChange>
            </w:pPr>
          </w:p>
        </w:tc>
      </w:tr>
      <w:tr w:rsidR="009F37DB" w:rsidRPr="00EF7298" w:rsidDel="00E32BA7" w14:paraId="5DCE15A3" w14:textId="4DAAFAD4" w:rsidTr="005B2D50">
        <w:trPr>
          <w:trHeight w:val="381"/>
          <w:del w:id="1632" w:author="Paola Manfre" w:date="2022-07-19T10:49:00Z"/>
        </w:trPr>
        <w:tc>
          <w:tcPr>
            <w:tcW w:w="2196" w:type="dxa"/>
            <w:vAlign w:val="center"/>
            <w:hideMark/>
          </w:tcPr>
          <w:p w14:paraId="03DD814A" w14:textId="72264F78" w:rsidR="009F37DB" w:rsidRPr="00EF7298" w:rsidDel="00E32BA7" w:rsidRDefault="004571D2">
            <w:pPr>
              <w:widowControl w:val="0"/>
              <w:autoSpaceDE w:val="0"/>
              <w:autoSpaceDN w:val="0"/>
              <w:adjustRightInd w:val="0"/>
              <w:rPr>
                <w:del w:id="1633" w:author="Paola Manfre" w:date="2022-07-19T10:49:00Z"/>
                <w:rFonts w:ascii="Arial" w:hAnsi="Arial" w:cs="Arial"/>
                <w:sz w:val="21"/>
                <w:szCs w:val="21"/>
              </w:rPr>
              <w:pPrChange w:id="1634" w:author="Paola Manfre" w:date="2022-07-19T10:50:00Z">
                <w:pPr>
                  <w:pStyle w:val="Default"/>
                  <w:spacing w:before="20" w:after="20"/>
                </w:pPr>
              </w:pPrChange>
            </w:pPr>
            <w:del w:id="1635" w:author="Paola Manfre" w:date="2022-07-19T10:49:00Z">
              <w:r w:rsidDel="00E32BA7">
                <w:rPr>
                  <w:rFonts w:ascii="Arial" w:hAnsi="Arial" w:cs="Arial"/>
                  <w:sz w:val="21"/>
                  <w:szCs w:val="21"/>
                </w:rPr>
                <w:delText>Valutazione esiti dei controlli</w:delText>
              </w:r>
            </w:del>
          </w:p>
        </w:tc>
        <w:tc>
          <w:tcPr>
            <w:tcW w:w="5850" w:type="dxa"/>
            <w:noWrap/>
            <w:vAlign w:val="center"/>
            <w:hideMark/>
          </w:tcPr>
          <w:p w14:paraId="63B5A64F" w14:textId="68B6929D" w:rsidR="009F37DB" w:rsidRPr="00EF7298" w:rsidDel="00E32BA7" w:rsidRDefault="00661060">
            <w:pPr>
              <w:widowControl w:val="0"/>
              <w:autoSpaceDE w:val="0"/>
              <w:autoSpaceDN w:val="0"/>
              <w:adjustRightInd w:val="0"/>
              <w:rPr>
                <w:del w:id="1636" w:author="Paola Manfre" w:date="2022-07-19T10:49:00Z"/>
                <w:rFonts w:ascii="Arial" w:hAnsi="Arial" w:cs="Arial"/>
                <w:sz w:val="21"/>
                <w:szCs w:val="21"/>
              </w:rPr>
              <w:pPrChange w:id="1637" w:author="Paola Manfre" w:date="2022-07-19T10:50:00Z">
                <w:pPr>
                  <w:pStyle w:val="Default"/>
                  <w:spacing w:before="20" w:after="20"/>
                </w:pPr>
              </w:pPrChange>
            </w:pPr>
            <w:del w:id="1638" w:author="Paola Manfre" w:date="2022-07-19T10:49:00Z">
              <w:r w:rsidRPr="00661060" w:rsidDel="00E32BA7">
                <w:rPr>
                  <w:rFonts w:ascii="Arial" w:hAnsi="Arial" w:cs="Arial"/>
                  <w:sz w:val="21"/>
                  <w:szCs w:val="21"/>
                </w:rPr>
                <w:delText>Gennaio x+1</w:delText>
              </w:r>
            </w:del>
          </w:p>
        </w:tc>
        <w:tc>
          <w:tcPr>
            <w:tcW w:w="1985" w:type="dxa"/>
          </w:tcPr>
          <w:p w14:paraId="4ABA07E7" w14:textId="3F2370CB" w:rsidR="009F37DB" w:rsidRPr="00EF7298" w:rsidDel="00E32BA7" w:rsidRDefault="009F37DB">
            <w:pPr>
              <w:widowControl w:val="0"/>
              <w:autoSpaceDE w:val="0"/>
              <w:autoSpaceDN w:val="0"/>
              <w:adjustRightInd w:val="0"/>
              <w:rPr>
                <w:del w:id="1639" w:author="Paola Manfre" w:date="2022-07-19T10:49:00Z"/>
                <w:rFonts w:ascii="Arial" w:hAnsi="Arial" w:cs="Arial"/>
                <w:sz w:val="21"/>
                <w:szCs w:val="21"/>
              </w:rPr>
              <w:pPrChange w:id="1640" w:author="Paola Manfre" w:date="2022-07-19T10:50:00Z">
                <w:pPr>
                  <w:pStyle w:val="Default"/>
                  <w:spacing w:after="120"/>
                </w:pPr>
              </w:pPrChange>
            </w:pPr>
          </w:p>
        </w:tc>
      </w:tr>
      <w:tr w:rsidR="009F37DB" w:rsidRPr="00EF7298" w:rsidDel="00E32BA7" w14:paraId="08349E12" w14:textId="6FA96EB4" w:rsidTr="005B2D50">
        <w:trPr>
          <w:trHeight w:val="488"/>
          <w:del w:id="1641" w:author="Paola Manfre" w:date="2022-07-19T10:49:00Z"/>
        </w:trPr>
        <w:tc>
          <w:tcPr>
            <w:tcW w:w="2196" w:type="dxa"/>
            <w:vAlign w:val="center"/>
            <w:hideMark/>
          </w:tcPr>
          <w:p w14:paraId="4620FD8F" w14:textId="588A11FE" w:rsidR="009F37DB" w:rsidRPr="00EF7298" w:rsidDel="00E32BA7" w:rsidRDefault="009F37DB">
            <w:pPr>
              <w:widowControl w:val="0"/>
              <w:autoSpaceDE w:val="0"/>
              <w:autoSpaceDN w:val="0"/>
              <w:adjustRightInd w:val="0"/>
              <w:rPr>
                <w:del w:id="1642" w:author="Paola Manfre" w:date="2022-07-19T10:49:00Z"/>
                <w:rFonts w:ascii="Arial" w:hAnsi="Arial" w:cs="Arial"/>
                <w:sz w:val="21"/>
                <w:szCs w:val="21"/>
              </w:rPr>
              <w:pPrChange w:id="1643" w:author="Paola Manfre" w:date="2022-07-19T10:50:00Z">
                <w:pPr>
                  <w:pStyle w:val="Default"/>
                  <w:spacing w:before="20" w:after="20"/>
                </w:pPr>
              </w:pPrChange>
            </w:pPr>
            <w:del w:id="1644" w:author="Paola Manfre" w:date="2022-07-19T10:49:00Z">
              <w:r w:rsidRPr="00EF7298" w:rsidDel="00E32BA7">
                <w:rPr>
                  <w:rFonts w:ascii="Arial" w:hAnsi="Arial" w:cs="Arial"/>
                  <w:sz w:val="21"/>
                  <w:szCs w:val="21"/>
                </w:rPr>
                <w:delText>Analisi dei risultati definitivi/sintesi</w:delText>
              </w:r>
            </w:del>
          </w:p>
        </w:tc>
        <w:tc>
          <w:tcPr>
            <w:tcW w:w="5850" w:type="dxa"/>
            <w:noWrap/>
            <w:vAlign w:val="center"/>
            <w:hideMark/>
          </w:tcPr>
          <w:p w14:paraId="7AAC2DA3" w14:textId="2F710BFD" w:rsidR="009F37DB" w:rsidRPr="00EF7298" w:rsidDel="00E32BA7" w:rsidRDefault="009F37DB">
            <w:pPr>
              <w:widowControl w:val="0"/>
              <w:autoSpaceDE w:val="0"/>
              <w:autoSpaceDN w:val="0"/>
              <w:adjustRightInd w:val="0"/>
              <w:rPr>
                <w:del w:id="1645" w:author="Paola Manfre" w:date="2022-07-19T10:49:00Z"/>
                <w:rFonts w:ascii="Arial" w:hAnsi="Arial" w:cs="Arial"/>
                <w:sz w:val="21"/>
                <w:szCs w:val="21"/>
              </w:rPr>
              <w:pPrChange w:id="1646" w:author="Paola Manfre" w:date="2022-07-19T10:50:00Z">
                <w:pPr>
                  <w:pStyle w:val="Default"/>
                  <w:spacing w:before="20" w:after="20"/>
                </w:pPr>
              </w:pPrChange>
            </w:pPr>
            <w:del w:id="1647" w:author="Paola Manfre" w:date="2022-07-19T10:49:00Z">
              <w:r w:rsidRPr="00EF7298" w:rsidDel="00E32BA7">
                <w:rPr>
                  <w:rFonts w:ascii="Arial" w:hAnsi="Arial" w:cs="Arial"/>
                  <w:sz w:val="21"/>
                  <w:szCs w:val="21"/>
                </w:rPr>
                <w:delText>Gen. – Feb. x+1</w:delText>
              </w:r>
            </w:del>
          </w:p>
        </w:tc>
        <w:tc>
          <w:tcPr>
            <w:tcW w:w="1985" w:type="dxa"/>
          </w:tcPr>
          <w:p w14:paraId="3A5FCC7D" w14:textId="1EE5C453" w:rsidR="009F37DB" w:rsidRPr="00EF7298" w:rsidDel="00E32BA7" w:rsidRDefault="009F37DB">
            <w:pPr>
              <w:widowControl w:val="0"/>
              <w:autoSpaceDE w:val="0"/>
              <w:autoSpaceDN w:val="0"/>
              <w:adjustRightInd w:val="0"/>
              <w:rPr>
                <w:del w:id="1648" w:author="Paola Manfre" w:date="2022-07-19T10:49:00Z"/>
                <w:rFonts w:ascii="Arial" w:hAnsi="Arial" w:cs="Arial"/>
                <w:sz w:val="21"/>
                <w:szCs w:val="21"/>
              </w:rPr>
              <w:pPrChange w:id="1649" w:author="Paola Manfre" w:date="2022-07-19T10:50:00Z">
                <w:pPr>
                  <w:pStyle w:val="Default"/>
                  <w:spacing w:after="120"/>
                </w:pPr>
              </w:pPrChange>
            </w:pPr>
          </w:p>
        </w:tc>
      </w:tr>
      <w:tr w:rsidR="009F37DB" w:rsidRPr="00EF7298" w:rsidDel="00E32BA7" w14:paraId="2DD2657D" w14:textId="1F6D4548" w:rsidTr="005B2D50">
        <w:trPr>
          <w:trHeight w:val="582"/>
          <w:del w:id="1650" w:author="Paola Manfre" w:date="2022-07-19T10:49:00Z"/>
        </w:trPr>
        <w:tc>
          <w:tcPr>
            <w:tcW w:w="2196" w:type="dxa"/>
            <w:vAlign w:val="center"/>
            <w:hideMark/>
          </w:tcPr>
          <w:p w14:paraId="65A0D707" w14:textId="3A529DC2" w:rsidR="009F37DB" w:rsidRPr="00EF7298" w:rsidDel="00E32BA7" w:rsidRDefault="009F37DB">
            <w:pPr>
              <w:widowControl w:val="0"/>
              <w:autoSpaceDE w:val="0"/>
              <w:autoSpaceDN w:val="0"/>
              <w:adjustRightInd w:val="0"/>
              <w:rPr>
                <w:del w:id="1651" w:author="Paola Manfre" w:date="2022-07-19T10:49:00Z"/>
                <w:rFonts w:ascii="Arial" w:hAnsi="Arial" w:cs="Arial"/>
                <w:sz w:val="21"/>
                <w:szCs w:val="21"/>
              </w:rPr>
              <w:pPrChange w:id="1652" w:author="Paola Manfre" w:date="2022-07-19T10:50:00Z">
                <w:pPr>
                  <w:pStyle w:val="Default"/>
                  <w:spacing w:before="20" w:after="20"/>
                </w:pPr>
              </w:pPrChange>
            </w:pPr>
            <w:del w:id="1653" w:author="Paola Manfre" w:date="2022-07-19T10:49:00Z">
              <w:r w:rsidRPr="00EF7298" w:rsidDel="00E32BA7">
                <w:rPr>
                  <w:rFonts w:ascii="Arial" w:hAnsi="Arial" w:cs="Arial"/>
                  <w:sz w:val="21"/>
                  <w:szCs w:val="21"/>
                </w:rPr>
                <w:delText>Parere di audit - conti annuali</w:delText>
              </w:r>
            </w:del>
          </w:p>
        </w:tc>
        <w:tc>
          <w:tcPr>
            <w:tcW w:w="5850" w:type="dxa"/>
            <w:noWrap/>
            <w:vAlign w:val="center"/>
            <w:hideMark/>
          </w:tcPr>
          <w:p w14:paraId="6666141D" w14:textId="1E869193" w:rsidR="009F37DB" w:rsidRPr="00EF7298" w:rsidDel="00E32BA7" w:rsidRDefault="009F37DB">
            <w:pPr>
              <w:widowControl w:val="0"/>
              <w:autoSpaceDE w:val="0"/>
              <w:autoSpaceDN w:val="0"/>
              <w:adjustRightInd w:val="0"/>
              <w:rPr>
                <w:del w:id="1654" w:author="Paola Manfre" w:date="2022-07-19T10:49:00Z"/>
                <w:rFonts w:ascii="Arial" w:hAnsi="Arial" w:cs="Arial"/>
                <w:sz w:val="21"/>
                <w:szCs w:val="21"/>
              </w:rPr>
              <w:pPrChange w:id="1655" w:author="Paola Manfre" w:date="2022-07-19T10:50:00Z">
                <w:pPr>
                  <w:pStyle w:val="Default"/>
                  <w:spacing w:before="20" w:after="20"/>
                </w:pPr>
              </w:pPrChange>
            </w:pPr>
            <w:del w:id="1656" w:author="Paola Manfre" w:date="2022-07-19T10:49:00Z">
              <w:r w:rsidRPr="00EF7298" w:rsidDel="00E32BA7">
                <w:rPr>
                  <w:rFonts w:ascii="Arial" w:hAnsi="Arial" w:cs="Arial"/>
                  <w:sz w:val="21"/>
                  <w:szCs w:val="21"/>
                </w:rPr>
                <w:delText>15-Feb. x+1</w:delText>
              </w:r>
            </w:del>
          </w:p>
        </w:tc>
        <w:tc>
          <w:tcPr>
            <w:tcW w:w="1985" w:type="dxa"/>
          </w:tcPr>
          <w:p w14:paraId="751E7DF0" w14:textId="2B8B70A5" w:rsidR="009F37DB" w:rsidRPr="00EF7298" w:rsidDel="00E32BA7" w:rsidRDefault="009F37DB">
            <w:pPr>
              <w:widowControl w:val="0"/>
              <w:autoSpaceDE w:val="0"/>
              <w:autoSpaceDN w:val="0"/>
              <w:adjustRightInd w:val="0"/>
              <w:rPr>
                <w:del w:id="1657" w:author="Paola Manfre" w:date="2022-07-19T10:49:00Z"/>
                <w:rFonts w:ascii="Arial" w:hAnsi="Arial" w:cs="Arial"/>
                <w:sz w:val="21"/>
                <w:szCs w:val="21"/>
              </w:rPr>
              <w:pPrChange w:id="1658" w:author="Paola Manfre" w:date="2022-07-19T10:50:00Z">
                <w:pPr>
                  <w:pStyle w:val="Default"/>
                  <w:spacing w:after="120"/>
                </w:pPr>
              </w:pPrChange>
            </w:pPr>
          </w:p>
        </w:tc>
      </w:tr>
      <w:tr w:rsidR="009F37DB" w:rsidRPr="00EF7298" w:rsidDel="00E32BA7" w14:paraId="12688161" w14:textId="391829DE" w:rsidTr="005B2D50">
        <w:trPr>
          <w:trHeight w:val="392"/>
          <w:del w:id="1659" w:author="Paola Manfre" w:date="2022-07-19T10:49:00Z"/>
        </w:trPr>
        <w:tc>
          <w:tcPr>
            <w:tcW w:w="2196" w:type="dxa"/>
            <w:vAlign w:val="center"/>
            <w:hideMark/>
          </w:tcPr>
          <w:p w14:paraId="7B8C2547" w14:textId="4561B2B8" w:rsidR="009F37DB" w:rsidRPr="00EF7298" w:rsidDel="00E32BA7" w:rsidRDefault="009F37DB">
            <w:pPr>
              <w:widowControl w:val="0"/>
              <w:autoSpaceDE w:val="0"/>
              <w:autoSpaceDN w:val="0"/>
              <w:adjustRightInd w:val="0"/>
              <w:rPr>
                <w:del w:id="1660" w:author="Paola Manfre" w:date="2022-07-19T10:49:00Z"/>
                <w:rFonts w:ascii="Arial" w:hAnsi="Arial" w:cs="Arial"/>
                <w:sz w:val="21"/>
                <w:szCs w:val="21"/>
              </w:rPr>
              <w:pPrChange w:id="1661" w:author="Paola Manfre" w:date="2022-07-19T10:50:00Z">
                <w:pPr>
                  <w:pStyle w:val="Default"/>
                  <w:spacing w:before="20" w:after="20"/>
                </w:pPr>
              </w:pPrChange>
            </w:pPr>
            <w:del w:id="1662" w:author="Paola Manfre" w:date="2022-07-19T10:49:00Z">
              <w:r w:rsidRPr="00EF7298" w:rsidDel="00E32BA7">
                <w:rPr>
                  <w:rFonts w:ascii="Arial" w:hAnsi="Arial" w:cs="Arial"/>
                  <w:sz w:val="21"/>
                  <w:szCs w:val="21"/>
                </w:rPr>
                <w:lastRenderedPageBreak/>
                <w:delText>Relazione di controllo annuale</w:delText>
              </w:r>
            </w:del>
          </w:p>
        </w:tc>
        <w:tc>
          <w:tcPr>
            <w:tcW w:w="5850" w:type="dxa"/>
            <w:noWrap/>
            <w:vAlign w:val="center"/>
            <w:hideMark/>
          </w:tcPr>
          <w:p w14:paraId="4A7F0FD3" w14:textId="605EF05B" w:rsidR="009F37DB" w:rsidRPr="00EF7298" w:rsidDel="00E32BA7" w:rsidRDefault="009F37DB">
            <w:pPr>
              <w:widowControl w:val="0"/>
              <w:autoSpaceDE w:val="0"/>
              <w:autoSpaceDN w:val="0"/>
              <w:adjustRightInd w:val="0"/>
              <w:rPr>
                <w:del w:id="1663" w:author="Paola Manfre" w:date="2022-07-19T10:49:00Z"/>
                <w:rFonts w:ascii="Arial" w:hAnsi="Arial" w:cs="Arial"/>
                <w:sz w:val="21"/>
                <w:szCs w:val="21"/>
              </w:rPr>
              <w:pPrChange w:id="1664" w:author="Paola Manfre" w:date="2022-07-19T10:50:00Z">
                <w:pPr>
                  <w:pStyle w:val="Default"/>
                  <w:spacing w:before="20" w:after="20"/>
                </w:pPr>
              </w:pPrChange>
            </w:pPr>
            <w:del w:id="1665" w:author="Paola Manfre" w:date="2022-07-19T10:49:00Z">
              <w:r w:rsidRPr="00EF7298" w:rsidDel="00E32BA7">
                <w:rPr>
                  <w:rFonts w:ascii="Arial" w:hAnsi="Arial" w:cs="Arial"/>
                  <w:sz w:val="21"/>
                  <w:szCs w:val="21"/>
                </w:rPr>
                <w:delText>15-Feb. x+1</w:delText>
              </w:r>
            </w:del>
          </w:p>
        </w:tc>
        <w:tc>
          <w:tcPr>
            <w:tcW w:w="1985" w:type="dxa"/>
          </w:tcPr>
          <w:p w14:paraId="078EF563" w14:textId="3537CF4A" w:rsidR="009F37DB" w:rsidRPr="00EF7298" w:rsidDel="00E32BA7" w:rsidRDefault="009F37DB">
            <w:pPr>
              <w:widowControl w:val="0"/>
              <w:autoSpaceDE w:val="0"/>
              <w:autoSpaceDN w:val="0"/>
              <w:adjustRightInd w:val="0"/>
              <w:rPr>
                <w:del w:id="1666" w:author="Paola Manfre" w:date="2022-07-19T10:49:00Z"/>
                <w:rFonts w:ascii="Arial" w:hAnsi="Arial" w:cs="Arial"/>
                <w:sz w:val="21"/>
                <w:szCs w:val="21"/>
              </w:rPr>
              <w:pPrChange w:id="1667" w:author="Paola Manfre" w:date="2022-07-19T10:50:00Z">
                <w:pPr>
                  <w:pStyle w:val="Default"/>
                  <w:spacing w:after="120"/>
                </w:pPr>
              </w:pPrChange>
            </w:pPr>
          </w:p>
        </w:tc>
      </w:tr>
      <w:tr w:rsidR="009F37DB" w:rsidRPr="00EF7298" w:rsidDel="00E32BA7" w14:paraId="33FB004E" w14:textId="236ED282" w:rsidTr="005B2D50">
        <w:trPr>
          <w:trHeight w:val="472"/>
          <w:del w:id="1668" w:author="Paola Manfre" w:date="2022-07-19T10:49:00Z"/>
        </w:trPr>
        <w:tc>
          <w:tcPr>
            <w:tcW w:w="2196" w:type="dxa"/>
            <w:vAlign w:val="center"/>
            <w:hideMark/>
          </w:tcPr>
          <w:p w14:paraId="4E38125F" w14:textId="7B7B26E9" w:rsidR="009F37DB" w:rsidRPr="00EF7298" w:rsidDel="00E32BA7" w:rsidRDefault="009F37DB">
            <w:pPr>
              <w:widowControl w:val="0"/>
              <w:autoSpaceDE w:val="0"/>
              <w:autoSpaceDN w:val="0"/>
              <w:adjustRightInd w:val="0"/>
              <w:rPr>
                <w:del w:id="1669" w:author="Paola Manfre" w:date="2022-07-19T10:49:00Z"/>
                <w:rFonts w:ascii="Arial" w:hAnsi="Arial" w:cs="Arial"/>
                <w:sz w:val="21"/>
                <w:szCs w:val="21"/>
              </w:rPr>
              <w:pPrChange w:id="1670" w:author="Paola Manfre" w:date="2022-07-19T10:50:00Z">
                <w:pPr>
                  <w:pStyle w:val="Default"/>
                  <w:spacing w:before="20" w:after="20"/>
                </w:pPr>
              </w:pPrChange>
            </w:pPr>
            <w:del w:id="1671" w:author="Paola Manfre" w:date="2022-07-19T10:49:00Z">
              <w:r w:rsidRPr="00EF7298" w:rsidDel="00E32BA7">
                <w:rPr>
                  <w:rFonts w:ascii="Arial" w:hAnsi="Arial" w:cs="Arial"/>
                  <w:i/>
                  <w:sz w:val="21"/>
                  <w:szCs w:val="21"/>
                </w:rPr>
                <w:delText>Follow up</w:delText>
              </w:r>
              <w:r w:rsidRPr="00EF7298" w:rsidDel="00E32BA7">
                <w:rPr>
                  <w:rFonts w:ascii="Arial" w:hAnsi="Arial" w:cs="Arial"/>
                  <w:sz w:val="21"/>
                  <w:szCs w:val="21"/>
                </w:rPr>
                <w:delText xml:space="preserve"> audit di sistema</w:delText>
              </w:r>
            </w:del>
          </w:p>
        </w:tc>
        <w:tc>
          <w:tcPr>
            <w:tcW w:w="5850" w:type="dxa"/>
            <w:noWrap/>
            <w:vAlign w:val="center"/>
            <w:hideMark/>
          </w:tcPr>
          <w:p w14:paraId="58259FD3" w14:textId="474971EC" w:rsidR="009F37DB" w:rsidRPr="00EF7298" w:rsidDel="00E32BA7" w:rsidRDefault="00661060">
            <w:pPr>
              <w:widowControl w:val="0"/>
              <w:autoSpaceDE w:val="0"/>
              <w:autoSpaceDN w:val="0"/>
              <w:adjustRightInd w:val="0"/>
              <w:rPr>
                <w:del w:id="1672" w:author="Paola Manfre" w:date="2022-07-19T10:49:00Z"/>
                <w:rFonts w:ascii="Arial" w:hAnsi="Arial" w:cs="Arial"/>
                <w:sz w:val="21"/>
                <w:szCs w:val="21"/>
              </w:rPr>
              <w:pPrChange w:id="1673" w:author="Paola Manfre" w:date="2022-07-19T10:50:00Z">
                <w:pPr>
                  <w:pStyle w:val="Default"/>
                  <w:spacing w:before="20" w:after="20"/>
                </w:pPr>
              </w:pPrChange>
            </w:pPr>
            <w:del w:id="1674" w:author="Paola Manfre" w:date="2022-07-19T10:49:00Z">
              <w:r w:rsidRPr="00661060" w:rsidDel="00E32BA7">
                <w:rPr>
                  <w:rFonts w:ascii="Arial" w:hAnsi="Arial" w:cs="Arial"/>
                  <w:sz w:val="21"/>
                  <w:szCs w:val="21"/>
                </w:rPr>
                <w:delText xml:space="preserve">Eventuale follow up, secondo semestre </w:delText>
              </w:r>
              <w:r w:rsidDel="00E32BA7">
                <w:rPr>
                  <w:rFonts w:ascii="Arial" w:hAnsi="Arial" w:cs="Arial"/>
                  <w:sz w:val="21"/>
                  <w:szCs w:val="21"/>
                </w:rPr>
                <w:delText>x</w:delText>
              </w:r>
            </w:del>
          </w:p>
        </w:tc>
        <w:tc>
          <w:tcPr>
            <w:tcW w:w="1985" w:type="dxa"/>
          </w:tcPr>
          <w:p w14:paraId="36714F46" w14:textId="67A4416D" w:rsidR="009F37DB" w:rsidRPr="00EF7298" w:rsidDel="00E32BA7" w:rsidRDefault="009F37DB">
            <w:pPr>
              <w:widowControl w:val="0"/>
              <w:autoSpaceDE w:val="0"/>
              <w:autoSpaceDN w:val="0"/>
              <w:adjustRightInd w:val="0"/>
              <w:rPr>
                <w:del w:id="1675" w:author="Paola Manfre" w:date="2022-07-19T10:49:00Z"/>
                <w:rFonts w:ascii="Arial" w:hAnsi="Arial" w:cs="Arial"/>
                <w:sz w:val="21"/>
                <w:szCs w:val="21"/>
              </w:rPr>
              <w:pPrChange w:id="1676" w:author="Paola Manfre" w:date="2022-07-19T10:50:00Z">
                <w:pPr>
                  <w:pStyle w:val="Default"/>
                  <w:spacing w:after="120"/>
                </w:pPr>
              </w:pPrChange>
            </w:pPr>
          </w:p>
        </w:tc>
      </w:tr>
    </w:tbl>
    <w:p w14:paraId="7653ABFA" w14:textId="00F42AC5" w:rsidR="00153F28" w:rsidRPr="00876236" w:rsidDel="00E32BA7" w:rsidRDefault="00153F28">
      <w:pPr>
        <w:widowControl w:val="0"/>
        <w:autoSpaceDE w:val="0"/>
        <w:autoSpaceDN w:val="0"/>
        <w:adjustRightInd w:val="0"/>
        <w:rPr>
          <w:del w:id="1677" w:author="Paola Manfre" w:date="2022-07-19T10:49:00Z"/>
          <w:rFonts w:ascii="Arial" w:hAnsi="Arial" w:cs="Arial"/>
          <w:sz w:val="21"/>
          <w:szCs w:val="21"/>
        </w:rPr>
        <w:pPrChange w:id="1678" w:author="Paola Manfre" w:date="2022-07-19T10:50:00Z">
          <w:pPr>
            <w:widowControl w:val="0"/>
            <w:autoSpaceDE w:val="0"/>
            <w:autoSpaceDN w:val="0"/>
            <w:adjustRightInd w:val="0"/>
            <w:spacing w:before="120" w:after="120"/>
            <w:jc w:val="both"/>
          </w:pPr>
        </w:pPrChange>
      </w:pPr>
    </w:p>
    <w:bookmarkEnd w:id="57"/>
    <w:p w14:paraId="0A30B1F5" w14:textId="77777777" w:rsidR="00661060" w:rsidRPr="0013066E" w:rsidRDefault="00661060">
      <w:pPr>
        <w:widowControl w:val="0"/>
        <w:autoSpaceDE w:val="0"/>
        <w:autoSpaceDN w:val="0"/>
        <w:adjustRightInd w:val="0"/>
        <w:pPrChange w:id="1679" w:author="Paola Manfre" w:date="2022-07-19T10:50:00Z">
          <w:pPr>
            <w:widowControl w:val="0"/>
            <w:autoSpaceDE w:val="0"/>
            <w:autoSpaceDN w:val="0"/>
            <w:adjustRightInd w:val="0"/>
            <w:spacing w:after="120" w:line="480" w:lineRule="auto"/>
            <w:jc w:val="both"/>
          </w:pPr>
        </w:pPrChange>
      </w:pPr>
    </w:p>
    <w:sectPr w:rsidR="00661060" w:rsidRPr="0013066E" w:rsidSect="00DA0FCF">
      <w:headerReference w:type="default" r:id="rId8"/>
      <w:footerReference w:type="default" r:id="rId9"/>
      <w:type w:val="continuous"/>
      <w:pgSz w:w="11906" w:h="16838" w:code="9"/>
      <w:pgMar w:top="2141" w:right="1134" w:bottom="1616" w:left="1134" w:header="567" w:footer="284" w:gutter="0"/>
      <w:cols w:space="708"/>
      <w:docGrid w:linePitch="360"/>
      <w:sectPrChange w:id="1714" w:author="Paola Manfre" w:date="2022-07-19T10:57:00Z">
        <w:sectPr w:rsidR="00661060" w:rsidRPr="0013066E" w:rsidSect="00DA0FCF">
          <w:pgMar w:top="3119" w:right="1134" w:bottom="1616" w:left="1134" w:header="567" w:footer="284"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93B4A" w14:textId="77777777" w:rsidR="00732932" w:rsidRDefault="00732932">
      <w:r>
        <w:separator/>
      </w:r>
    </w:p>
  </w:endnote>
  <w:endnote w:type="continuationSeparator" w:id="0">
    <w:p w14:paraId="2D23EBA0" w14:textId="77777777" w:rsidR="00732932" w:rsidRDefault="00732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Rockwell Condensed">
    <w:altName w:val="Cambria"/>
    <w:charset w:val="00"/>
    <w:family w:val="roman"/>
    <w:pitch w:val="variable"/>
    <w:sig w:usb0="00000003" w:usb1="00000000" w:usb2="00000000" w:usb3="00000000" w:csb0="00000001" w:csb1="00000000"/>
  </w:font>
  <w:font w:name="Gill Sans MT">
    <w:altName w:val="Calibri"/>
    <w:charset w:val="00"/>
    <w:family w:val="swiss"/>
    <w:pitch w:val="variable"/>
    <w:sig w:usb0="00000007" w:usb1="00000000" w:usb2="00000000" w:usb3="00000000" w:csb0="00000003" w:csb1="00000000"/>
  </w:font>
  <w:font w:name="Palace Script MT">
    <w:altName w:val="Calibri"/>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73"/>
      <w:gridCol w:w="4038"/>
      <w:gridCol w:w="1693"/>
      <w:gridCol w:w="950"/>
    </w:tblGrid>
    <w:tr w:rsidR="009F6325" w14:paraId="594DE4C5" w14:textId="77777777" w:rsidTr="006741DB">
      <w:trPr>
        <w:trHeight w:val="450"/>
      </w:trPr>
      <w:tc>
        <w:tcPr>
          <w:tcW w:w="1610" w:type="pct"/>
          <w:tcBorders>
            <w:top w:val="single" w:sz="4" w:space="0" w:color="000000"/>
          </w:tcBorders>
          <w:vAlign w:val="center"/>
        </w:tcPr>
        <w:p w14:paraId="5A4AC458" w14:textId="77777777" w:rsidR="009F6325" w:rsidRPr="0099230B" w:rsidRDefault="009F6325" w:rsidP="000A64AF">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015B43F5" w14:textId="77777777" w:rsidR="009F6325" w:rsidRPr="0099230B" w:rsidRDefault="009F6325" w:rsidP="00732CFF">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254AB545" w14:textId="77777777" w:rsidR="009F6325" w:rsidRPr="0099230B" w:rsidRDefault="009F6325" w:rsidP="00155479">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3E18D270" w14:textId="77777777" w:rsidR="009F6325" w:rsidRPr="0099230B" w:rsidRDefault="009F6325" w:rsidP="00155479">
          <w:pPr>
            <w:spacing w:after="100" w:afterAutospacing="1"/>
            <w:ind w:left="-462" w:firstLine="462"/>
            <w:rPr>
              <w:sz w:val="16"/>
              <w:szCs w:val="16"/>
            </w:rPr>
          </w:pPr>
          <w:r>
            <w:rPr>
              <w:rFonts w:ascii="Tahoma" w:hAnsi="Tahoma" w:cs="Tahoma"/>
              <w:bCs/>
              <w:i/>
              <w:iCs/>
              <w:color w:val="000080"/>
              <w:sz w:val="20"/>
            </w:rPr>
            <w:t xml:space="preserve">Pag. </w:t>
          </w:r>
          <w:r w:rsidR="0012608F">
            <w:rPr>
              <w:rFonts w:cs="Tahoma"/>
              <w:bCs/>
              <w:i/>
              <w:iCs/>
              <w:color w:val="000080"/>
              <w:sz w:val="20"/>
            </w:rPr>
            <w:fldChar w:fldCharType="begin"/>
          </w:r>
          <w:r>
            <w:rPr>
              <w:rFonts w:cs="Tahoma"/>
              <w:bCs/>
              <w:i/>
              <w:iCs/>
              <w:color w:val="000080"/>
              <w:sz w:val="20"/>
            </w:rPr>
            <w:instrText xml:space="preserve"> PAGE </w:instrText>
          </w:r>
          <w:r w:rsidR="0012608F">
            <w:rPr>
              <w:rFonts w:cs="Tahoma"/>
              <w:bCs/>
              <w:i/>
              <w:iCs/>
              <w:color w:val="000080"/>
              <w:sz w:val="20"/>
            </w:rPr>
            <w:fldChar w:fldCharType="separate"/>
          </w:r>
          <w:r w:rsidR="006A304D">
            <w:rPr>
              <w:rFonts w:cs="Tahoma"/>
              <w:bCs/>
              <w:i/>
              <w:iCs/>
              <w:noProof/>
              <w:color w:val="000080"/>
              <w:sz w:val="20"/>
            </w:rPr>
            <w:t>3</w:t>
          </w:r>
          <w:r w:rsidR="0012608F">
            <w:rPr>
              <w:rFonts w:ascii="Tahoma" w:hAnsi="Tahoma" w:cs="Tahoma"/>
              <w:bCs/>
              <w:i/>
              <w:iCs/>
              <w:color w:val="000080"/>
              <w:sz w:val="20"/>
            </w:rPr>
            <w:fldChar w:fldCharType="end"/>
          </w:r>
        </w:p>
      </w:tc>
    </w:tr>
  </w:tbl>
  <w:p w14:paraId="1C4E4611" w14:textId="6236C754" w:rsidR="009F6325" w:rsidRPr="00A5316B" w:rsidRDefault="009F6325" w:rsidP="0051706E">
    <w:pPr>
      <w:jc w:val="center"/>
      <w:rPr>
        <w:sz w:val="18"/>
        <w:szCs w:val="18"/>
      </w:rPr>
    </w:pPr>
    <w:bookmarkStart w:id="1695" w:name="_Hlk517686712"/>
    <w:bookmarkStart w:id="1696" w:name="_Hlk517686713"/>
    <w:bookmarkStart w:id="1697" w:name="_Hlk517686714"/>
    <w:bookmarkStart w:id="1698" w:name="_Hlk517686715"/>
    <w:r w:rsidRPr="00A5316B">
      <w:rPr>
        <w:rFonts w:ascii="Cambria" w:hAnsi="Cambria" w:cs="Calibri Light"/>
        <w:color w:val="000000"/>
        <w:sz w:val="18"/>
        <w:szCs w:val="18"/>
      </w:rPr>
      <w:t xml:space="preserve">Allegato n. 2 al </w:t>
    </w:r>
    <w:r w:rsidRPr="00A5316B">
      <w:rPr>
        <w:rFonts w:ascii="Cambria" w:hAnsi="Cambria" w:cs="Calibri Light"/>
        <w:i/>
        <w:color w:val="000000"/>
        <w:sz w:val="18"/>
        <w:szCs w:val="18"/>
      </w:rPr>
      <w:t xml:space="preserve">Manuale delle procedure di audit del Programma Italia </w:t>
    </w:r>
    <w:r w:rsidR="00967AE8">
      <w:rPr>
        <w:rFonts w:ascii="Cambria" w:hAnsi="Cambria" w:cs="Calibri Light"/>
        <w:i/>
        <w:color w:val="000000"/>
        <w:sz w:val="18"/>
        <w:szCs w:val="18"/>
      </w:rPr>
      <w:t>–</w:t>
    </w:r>
    <w:r w:rsidRPr="00A5316B">
      <w:rPr>
        <w:rFonts w:ascii="Cambria" w:hAnsi="Cambria" w:cs="Calibri Light"/>
        <w:i/>
        <w:color w:val="000000"/>
        <w:sz w:val="18"/>
        <w:szCs w:val="18"/>
      </w:rPr>
      <w:t xml:space="preserve"> </w:t>
    </w:r>
    <w:r w:rsidR="00967AE8">
      <w:rPr>
        <w:rFonts w:ascii="Cambria" w:hAnsi="Cambria" w:cs="Calibri Light"/>
        <w:i/>
        <w:color w:val="000000"/>
        <w:sz w:val="18"/>
        <w:szCs w:val="18"/>
      </w:rPr>
      <w:t>Tunisia 2014 – 2020</w:t>
    </w:r>
    <w:r w:rsidRPr="00A5316B">
      <w:rPr>
        <w:rFonts w:ascii="Cambria" w:hAnsi="Cambria" w:cs="Calibri Light"/>
        <w:color w:val="000000"/>
        <w:sz w:val="18"/>
        <w:szCs w:val="18"/>
      </w:rPr>
      <w:t xml:space="preserve"> </w:t>
    </w:r>
    <w:r w:rsidRPr="00A5316B">
      <w:rPr>
        <w:rFonts w:ascii="Cambria" w:hAnsi="Cambria" w:cs="Calibri Light"/>
        <w:color w:val="000000"/>
        <w:sz w:val="18"/>
        <w:szCs w:val="18"/>
      </w:rPr>
      <w:br/>
      <w:t>Versione</w:t>
    </w:r>
    <w:r w:rsidR="00C96000">
      <w:rPr>
        <w:rFonts w:ascii="Cambria" w:hAnsi="Cambria" w:cs="Calibri Light"/>
        <w:color w:val="000000"/>
        <w:sz w:val="18"/>
        <w:szCs w:val="18"/>
      </w:rPr>
      <w:t xml:space="preserve"> </w:t>
    </w:r>
    <w:r w:rsidR="0086388C">
      <w:rPr>
        <w:rFonts w:ascii="Cambria" w:hAnsi="Cambria" w:cs="Calibri Light"/>
        <w:color w:val="000000"/>
        <w:sz w:val="18"/>
        <w:szCs w:val="18"/>
      </w:rPr>
      <w:t xml:space="preserve">del </w:t>
    </w:r>
    <w:bookmarkEnd w:id="1695"/>
    <w:bookmarkEnd w:id="1696"/>
    <w:bookmarkEnd w:id="1697"/>
    <w:bookmarkEnd w:id="1698"/>
    <w:ins w:id="1699" w:author="Antonino Pumo" w:date="2021-12-17T13:15:00Z">
      <w:del w:id="1700" w:author="Paola Manfre" w:date="2022-07-19T10:29:00Z">
        <w:r w:rsidR="00C2742C" w:rsidRPr="00C2742C" w:rsidDel="005A416F">
          <w:rPr>
            <w:rFonts w:ascii="Cambria" w:hAnsi="Cambria" w:cs="Calibri Light"/>
            <w:color w:val="000000"/>
            <w:sz w:val="18"/>
            <w:szCs w:val="18"/>
          </w:rPr>
          <w:delText>07</w:delText>
        </w:r>
      </w:del>
    </w:ins>
    <w:ins w:id="1701" w:author="Antonino Pumo" w:date="2022-07-20T11:12:00Z">
      <w:r w:rsidR="004F51C1">
        <w:rPr>
          <w:rFonts w:ascii="Cambria" w:hAnsi="Cambria" w:cs="Calibri Light"/>
          <w:color w:val="000000"/>
          <w:sz w:val="18"/>
          <w:szCs w:val="18"/>
        </w:rPr>
        <w:t>28</w:t>
      </w:r>
    </w:ins>
    <w:ins w:id="1702" w:author="Paola Manfre" w:date="2022-07-19T10:29:00Z">
      <w:del w:id="1703" w:author="Antonino Pumo" w:date="2022-07-20T11:12:00Z">
        <w:r w:rsidR="005A416F" w:rsidDel="004F51C1">
          <w:rPr>
            <w:rFonts w:ascii="Cambria" w:hAnsi="Cambria" w:cs="Calibri Light"/>
            <w:color w:val="000000"/>
            <w:sz w:val="18"/>
            <w:szCs w:val="18"/>
          </w:rPr>
          <w:delText>xx</w:delText>
        </w:r>
      </w:del>
    </w:ins>
    <w:ins w:id="1704" w:author="Antonino Pumo" w:date="2021-12-17T13:15:00Z">
      <w:r w:rsidR="00C2742C" w:rsidRPr="00C2742C">
        <w:rPr>
          <w:rFonts w:ascii="Cambria" w:hAnsi="Cambria" w:cs="Calibri Light"/>
          <w:color w:val="000000"/>
          <w:sz w:val="18"/>
          <w:szCs w:val="18"/>
        </w:rPr>
        <w:t>/</w:t>
      </w:r>
    </w:ins>
    <w:ins w:id="1705" w:author="Paola Manfre" w:date="2022-07-19T10:29:00Z">
      <w:r w:rsidR="005A416F">
        <w:rPr>
          <w:rFonts w:ascii="Cambria" w:hAnsi="Cambria" w:cs="Calibri Light"/>
          <w:color w:val="000000"/>
          <w:sz w:val="18"/>
          <w:szCs w:val="18"/>
        </w:rPr>
        <w:t>0</w:t>
      </w:r>
    </w:ins>
    <w:ins w:id="1706" w:author="Antonino Pumo" w:date="2022-07-20T11:12:00Z">
      <w:r w:rsidR="004F51C1">
        <w:rPr>
          <w:rFonts w:ascii="Cambria" w:hAnsi="Cambria" w:cs="Calibri Light"/>
          <w:color w:val="000000"/>
          <w:sz w:val="18"/>
          <w:szCs w:val="18"/>
        </w:rPr>
        <w:t>6</w:t>
      </w:r>
    </w:ins>
    <w:ins w:id="1707" w:author="Paola Manfre" w:date="2022-07-19T10:29:00Z">
      <w:del w:id="1708" w:author="Antonino Pumo" w:date="2022-07-20T11:12:00Z">
        <w:r w:rsidR="005A416F" w:rsidDel="004F51C1">
          <w:rPr>
            <w:rFonts w:ascii="Cambria" w:hAnsi="Cambria" w:cs="Calibri Light"/>
            <w:color w:val="000000"/>
            <w:sz w:val="18"/>
            <w:szCs w:val="18"/>
          </w:rPr>
          <w:delText>7</w:delText>
        </w:r>
      </w:del>
    </w:ins>
    <w:ins w:id="1709" w:author="Antonino Pumo" w:date="2021-12-17T13:15:00Z">
      <w:del w:id="1710" w:author="Paola Manfre" w:date="2022-07-19T10:29:00Z">
        <w:r w:rsidR="00C2742C" w:rsidRPr="00C2742C" w:rsidDel="005A416F">
          <w:rPr>
            <w:rFonts w:ascii="Cambria" w:hAnsi="Cambria" w:cs="Calibri Light"/>
            <w:color w:val="000000"/>
            <w:sz w:val="18"/>
            <w:szCs w:val="18"/>
          </w:rPr>
          <w:delText>12</w:delText>
        </w:r>
      </w:del>
      <w:r w:rsidR="00C2742C" w:rsidRPr="00C2742C">
        <w:rPr>
          <w:rFonts w:ascii="Cambria" w:hAnsi="Cambria" w:cs="Calibri Light"/>
          <w:color w:val="000000"/>
          <w:sz w:val="18"/>
          <w:szCs w:val="18"/>
        </w:rPr>
        <w:t>/202</w:t>
      </w:r>
    </w:ins>
    <w:ins w:id="1711" w:author="Paola Manfre" w:date="2022-07-19T10:29:00Z">
      <w:r w:rsidR="005A416F">
        <w:rPr>
          <w:rFonts w:ascii="Cambria" w:hAnsi="Cambria" w:cs="Calibri Light"/>
          <w:color w:val="000000"/>
          <w:sz w:val="18"/>
          <w:szCs w:val="18"/>
        </w:rPr>
        <w:t>2</w:t>
      </w:r>
    </w:ins>
    <w:ins w:id="1712" w:author="Antonino Pumo" w:date="2021-12-17T13:15:00Z">
      <w:del w:id="1713" w:author="Paola Manfre" w:date="2022-07-19T10:29:00Z">
        <w:r w:rsidR="00C2742C" w:rsidRPr="00C2742C" w:rsidDel="005A416F">
          <w:rPr>
            <w:rFonts w:ascii="Cambria" w:hAnsi="Cambria" w:cs="Calibri Light"/>
            <w:color w:val="000000"/>
            <w:sz w:val="18"/>
            <w:szCs w:val="18"/>
          </w:rPr>
          <w:delText>1</w:delText>
        </w:r>
      </w:del>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42A58" w14:textId="77777777" w:rsidR="00732932" w:rsidRDefault="00732932">
      <w:bookmarkStart w:id="0" w:name="_Hlk11164794"/>
      <w:bookmarkEnd w:id="0"/>
      <w:r>
        <w:separator/>
      </w:r>
    </w:p>
  </w:footnote>
  <w:footnote w:type="continuationSeparator" w:id="0">
    <w:p w14:paraId="32B9B676" w14:textId="77777777" w:rsidR="00732932" w:rsidRDefault="00732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C858E" w14:textId="2735B044" w:rsidR="00764D02" w:rsidDel="003D544C" w:rsidRDefault="009F6325" w:rsidP="00466A9C">
    <w:pPr>
      <w:pStyle w:val="Intestazione"/>
      <w:jc w:val="center"/>
      <w:rPr>
        <w:del w:id="1680" w:author="Paola Manfre" w:date="2022-07-19T10:29:00Z"/>
        <w:rFonts w:ascii="Arial" w:hAnsi="Arial" w:cs="Arial"/>
        <w:sz w:val="16"/>
      </w:rPr>
    </w:pPr>
    <w:bookmarkStart w:id="1681" w:name="_Hlk517686806"/>
    <w:bookmarkStart w:id="1682" w:name="_Hlk517687172"/>
    <w:del w:id="1683" w:author="Paola Manfre" w:date="2022-07-19T10:29:00Z">
      <w:r w:rsidDel="003D544C">
        <w:rPr>
          <w:rFonts w:ascii="Arial" w:hAnsi="Arial" w:cs="Arial"/>
          <w:sz w:val="16"/>
        </w:rPr>
        <w:delText xml:space="preserve">Manuale delle procedure di audit </w:delText>
      </w:r>
      <w:r w:rsidR="00C41B87" w:rsidRPr="00C41B87" w:rsidDel="003D544C">
        <w:rPr>
          <w:rFonts w:ascii="Arial" w:hAnsi="Arial" w:cs="Arial"/>
          <w:sz w:val="16"/>
        </w:rPr>
        <w:delText xml:space="preserve">del Programma Italia – Tunisia 2014 – 2020 </w:delText>
      </w:r>
      <w:r w:rsidR="00C41B87" w:rsidDel="003D544C">
        <w:rPr>
          <w:rFonts w:ascii="Arial" w:hAnsi="Arial" w:cs="Arial"/>
          <w:sz w:val="16"/>
        </w:rPr>
        <w:delText xml:space="preserve">- </w:delText>
      </w:r>
      <w:r w:rsidR="00C41B87" w:rsidRPr="00C41B87" w:rsidDel="003D544C">
        <w:rPr>
          <w:rFonts w:ascii="Arial" w:hAnsi="Arial" w:cs="Arial"/>
          <w:sz w:val="16"/>
        </w:rPr>
        <w:delText xml:space="preserve">Versione </w:delText>
      </w:r>
    </w:del>
    <w:ins w:id="1684" w:author="Antonino Pumo" w:date="2021-12-17T13:15:00Z">
      <w:del w:id="1685" w:author="Paola Manfre" w:date="2022-07-19T10:29:00Z">
        <w:r w:rsidR="00C2742C" w:rsidDel="003D544C">
          <w:rPr>
            <w:rFonts w:ascii="Arial" w:hAnsi="Arial" w:cs="Arial"/>
            <w:sz w:val="16"/>
          </w:rPr>
          <w:delText xml:space="preserve">del </w:delText>
        </w:r>
      </w:del>
      <w:del w:id="1686" w:author="Paola Manfre" w:date="2022-07-19T10:24:00Z">
        <w:r w:rsidR="00C2742C" w:rsidRPr="00C2742C" w:rsidDel="003D544C">
          <w:rPr>
            <w:rFonts w:ascii="Arial" w:hAnsi="Arial" w:cs="Arial"/>
            <w:sz w:val="16"/>
          </w:rPr>
          <w:delText>07</w:delText>
        </w:r>
      </w:del>
      <w:del w:id="1687" w:author="Paola Manfre" w:date="2022-07-19T10:29:00Z">
        <w:r w:rsidR="00C2742C" w:rsidRPr="00C2742C" w:rsidDel="003D544C">
          <w:rPr>
            <w:rFonts w:ascii="Arial" w:hAnsi="Arial" w:cs="Arial"/>
            <w:sz w:val="16"/>
          </w:rPr>
          <w:delText>/</w:delText>
        </w:r>
      </w:del>
      <w:del w:id="1688" w:author="Paola Manfre" w:date="2022-07-19T10:24:00Z">
        <w:r w:rsidR="00C2742C" w:rsidRPr="00C2742C" w:rsidDel="003D544C">
          <w:rPr>
            <w:rFonts w:ascii="Arial" w:hAnsi="Arial" w:cs="Arial"/>
            <w:sz w:val="16"/>
          </w:rPr>
          <w:delText>12</w:delText>
        </w:r>
      </w:del>
      <w:del w:id="1689" w:author="Paola Manfre" w:date="2022-07-19T10:29:00Z">
        <w:r w:rsidR="00C2742C" w:rsidRPr="00C2742C" w:rsidDel="003D544C">
          <w:rPr>
            <w:rFonts w:ascii="Arial" w:hAnsi="Arial" w:cs="Arial"/>
            <w:sz w:val="16"/>
          </w:rPr>
          <w:delText>/202</w:delText>
        </w:r>
      </w:del>
      <w:del w:id="1690" w:author="Paola Manfre" w:date="2022-07-19T10:24:00Z">
        <w:r w:rsidR="00C2742C" w:rsidRPr="00C2742C" w:rsidDel="003D544C">
          <w:rPr>
            <w:rFonts w:ascii="Arial" w:hAnsi="Arial" w:cs="Arial"/>
            <w:sz w:val="16"/>
          </w:rPr>
          <w:delText>1</w:delText>
        </w:r>
      </w:del>
    </w:ins>
    <w:del w:id="1691" w:author="Paola Manfre" w:date="2022-07-19T10:29:00Z">
      <w:r w:rsidR="00E058B8" w:rsidDel="003D544C">
        <w:rPr>
          <w:rFonts w:ascii="Arial" w:hAnsi="Arial" w:cs="Arial"/>
          <w:sz w:val="16"/>
        </w:rPr>
        <w:delText xml:space="preserve">            </w:delText>
      </w:r>
      <w:r w:rsidR="00C41B87" w:rsidDel="003D544C">
        <w:rPr>
          <w:rFonts w:ascii="Arial" w:hAnsi="Arial" w:cs="Arial"/>
          <w:sz w:val="16"/>
        </w:rPr>
        <w:delText xml:space="preserve">- </w:delText>
      </w:r>
      <w:r w:rsidDel="003D544C">
        <w:rPr>
          <w:rFonts w:ascii="Arial" w:hAnsi="Arial" w:cs="Arial"/>
          <w:sz w:val="16"/>
        </w:rPr>
        <w:delText>Allegato 2 – Audit Planning Memorandum</w:delText>
      </w:r>
    </w:del>
  </w:p>
  <w:bookmarkEnd w:id="1681"/>
  <w:p w14:paraId="6C2C4F22" w14:textId="058937DF" w:rsidR="009F6325" w:rsidDel="003D544C" w:rsidRDefault="009F6325" w:rsidP="00D63ABF">
    <w:pPr>
      <w:pStyle w:val="Intestazione"/>
      <w:jc w:val="center"/>
      <w:rPr>
        <w:del w:id="1692" w:author="Paola Manfre" w:date="2022-07-19T10:29:00Z"/>
        <w:rFonts w:ascii="Rockwell Condensed" w:hAnsi="Rockwell Condensed"/>
        <w:b/>
        <w:i/>
        <w:sz w:val="12"/>
      </w:rPr>
    </w:pP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31"/>
      <w:gridCol w:w="1850"/>
      <w:gridCol w:w="1992"/>
      <w:gridCol w:w="1182"/>
      <w:gridCol w:w="2599"/>
    </w:tblGrid>
    <w:tr w:rsidR="004975C2" w14:paraId="5C8176EA" w14:textId="77777777" w:rsidTr="0096082A">
      <w:tc>
        <w:tcPr>
          <w:tcW w:w="2953" w:type="dxa"/>
        </w:tcPr>
        <w:p w14:paraId="7AE4AE2E" w14:textId="77777777" w:rsidR="004975C2" w:rsidRDefault="004975C2" w:rsidP="004975C2">
          <w:pPr>
            <w:pStyle w:val="Intestazione"/>
            <w:tabs>
              <w:tab w:val="clear" w:pos="4819"/>
              <w:tab w:val="clear" w:pos="9638"/>
            </w:tabs>
            <w:jc w:val="center"/>
            <w:rPr>
              <w:rFonts w:ascii="Arial" w:hAnsi="Arial" w:cs="Arial"/>
              <w:sz w:val="16"/>
            </w:rPr>
          </w:pPr>
        </w:p>
        <w:p w14:paraId="31FB0B08" w14:textId="77777777" w:rsidR="004975C2" w:rsidRDefault="00AA3E7C" w:rsidP="004975C2">
          <w:pPr>
            <w:pStyle w:val="Intestazione"/>
            <w:tabs>
              <w:tab w:val="clear" w:pos="4819"/>
              <w:tab w:val="clear" w:pos="9638"/>
            </w:tabs>
            <w:jc w:val="center"/>
            <w:rPr>
              <w:rFonts w:ascii="Arial" w:hAnsi="Arial" w:cs="Arial"/>
              <w:sz w:val="16"/>
            </w:rPr>
          </w:pPr>
          <w:r w:rsidRPr="00466A9C">
            <w:rPr>
              <w:rFonts w:ascii="Gill Sans MT" w:hAnsi="Gill Sans MT"/>
              <w:noProof/>
            </w:rPr>
            <w:drawing>
              <wp:inline distT="0" distB="0" distL="0" distR="0" wp14:anchorId="6FCF7F1F" wp14:editId="1F99DAD3">
                <wp:extent cx="1031443" cy="542925"/>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443" cy="542925"/>
                        </a:xfrm>
                        <a:prstGeom prst="rect">
                          <a:avLst/>
                        </a:prstGeom>
                        <a:noFill/>
                        <a:ln>
                          <a:noFill/>
                        </a:ln>
                      </pic:spPr>
                    </pic:pic>
                  </a:graphicData>
                </a:graphic>
              </wp:inline>
            </w:drawing>
          </w:r>
        </w:p>
        <w:p w14:paraId="06E2F02D" w14:textId="77777777" w:rsidR="004975C2" w:rsidRPr="00493C97" w:rsidRDefault="004975C2" w:rsidP="004975C2">
          <w:pPr>
            <w:pStyle w:val="Intestazione"/>
            <w:tabs>
              <w:tab w:val="clear" w:pos="4819"/>
              <w:tab w:val="clear" w:pos="9638"/>
            </w:tabs>
            <w:jc w:val="center"/>
            <w:rPr>
              <w:rFonts w:ascii="Arial" w:hAnsi="Arial" w:cs="Arial"/>
              <w:bCs/>
              <w:color w:val="000000" w:themeColor="text1"/>
              <w:sz w:val="16"/>
              <w:szCs w:val="16"/>
              <w:lang w:val="fr-FR"/>
            </w:rPr>
          </w:pPr>
          <w:r w:rsidRPr="00493C97">
            <w:rPr>
              <w:rFonts w:ascii="Arial" w:hAnsi="Arial" w:cs="Arial"/>
              <w:bCs/>
              <w:color w:val="000000" w:themeColor="text1"/>
              <w:sz w:val="16"/>
              <w:szCs w:val="16"/>
              <w:lang w:val="fr-FR"/>
            </w:rPr>
            <w:t>Programme cofinancé par</w:t>
          </w:r>
        </w:p>
        <w:p w14:paraId="4B249FA6" w14:textId="77777777" w:rsidR="004975C2" w:rsidRDefault="004975C2" w:rsidP="004975C2">
          <w:pPr>
            <w:pStyle w:val="Intestazione"/>
            <w:tabs>
              <w:tab w:val="clear" w:pos="4819"/>
              <w:tab w:val="clear" w:pos="9638"/>
            </w:tabs>
            <w:jc w:val="center"/>
            <w:rPr>
              <w:rFonts w:ascii="Arial" w:hAnsi="Arial" w:cs="Arial"/>
              <w:sz w:val="16"/>
            </w:rPr>
          </w:pPr>
          <w:r w:rsidRPr="00704A35">
            <w:rPr>
              <w:rFonts w:ascii="Arial" w:hAnsi="Arial" w:cs="Arial"/>
              <w:sz w:val="16"/>
            </w:rPr>
            <w:t xml:space="preserve">l’Union Européenne      </w:t>
          </w:r>
        </w:p>
      </w:tc>
      <w:tc>
        <w:tcPr>
          <w:tcW w:w="2953" w:type="dxa"/>
        </w:tcPr>
        <w:p w14:paraId="570D9113" w14:textId="77777777" w:rsidR="004975C2" w:rsidRDefault="004975C2" w:rsidP="004975C2">
          <w:pPr>
            <w:pStyle w:val="Intestazione"/>
            <w:tabs>
              <w:tab w:val="clear" w:pos="4819"/>
              <w:tab w:val="clear" w:pos="9638"/>
            </w:tabs>
            <w:jc w:val="center"/>
            <w:rPr>
              <w:rFonts w:ascii="Arial" w:hAnsi="Arial" w:cs="Arial"/>
              <w:sz w:val="16"/>
            </w:rPr>
          </w:pPr>
        </w:p>
        <w:p w14:paraId="3E8363B7" w14:textId="77777777" w:rsidR="004975C2" w:rsidRDefault="00AA3E7C" w:rsidP="004975C2">
          <w:pPr>
            <w:pStyle w:val="Intestazione"/>
            <w:tabs>
              <w:tab w:val="clear" w:pos="4819"/>
              <w:tab w:val="clear" w:pos="9638"/>
            </w:tabs>
            <w:jc w:val="center"/>
            <w:rPr>
              <w:rFonts w:ascii="Arial" w:hAnsi="Arial" w:cs="Arial"/>
              <w:sz w:val="16"/>
            </w:rPr>
          </w:pPr>
          <w:r w:rsidRPr="00466A9C">
            <w:rPr>
              <w:rFonts w:ascii="Palace Script MT" w:hAnsi="Palace Script MT"/>
              <w:b/>
              <w:noProof/>
              <w:color w:val="548DD4"/>
            </w:rPr>
            <w:drawing>
              <wp:inline distT="0" distB="0" distL="0" distR="0" wp14:anchorId="471B785D" wp14:editId="551EDDBA">
                <wp:extent cx="658368" cy="614045"/>
                <wp:effectExtent l="0" t="0" r="0" b="0"/>
                <wp:docPr id="34" name="Immagine 34"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672698" cy="627410"/>
                        </a:xfrm>
                        <a:prstGeom prst="rect">
                          <a:avLst/>
                        </a:prstGeom>
                        <a:noFill/>
                        <a:ln>
                          <a:noFill/>
                        </a:ln>
                      </pic:spPr>
                    </pic:pic>
                  </a:graphicData>
                </a:graphic>
              </wp:inline>
            </w:drawing>
          </w:r>
        </w:p>
      </w:tc>
      <w:tc>
        <w:tcPr>
          <w:tcW w:w="2953" w:type="dxa"/>
        </w:tcPr>
        <w:p w14:paraId="519526D7" w14:textId="77777777" w:rsidR="004975C2" w:rsidRDefault="004975C2" w:rsidP="004975C2">
          <w:pPr>
            <w:pStyle w:val="Intestazione"/>
            <w:tabs>
              <w:tab w:val="clear" w:pos="4819"/>
              <w:tab w:val="clear" w:pos="9638"/>
            </w:tabs>
            <w:jc w:val="center"/>
            <w:rPr>
              <w:rFonts w:ascii="Arial" w:hAnsi="Arial" w:cs="Arial"/>
              <w:sz w:val="16"/>
            </w:rPr>
          </w:pPr>
        </w:p>
        <w:p w14:paraId="61FFEB42" w14:textId="77777777" w:rsidR="004975C2" w:rsidRDefault="00AA3E7C" w:rsidP="004975C2">
          <w:pPr>
            <w:pStyle w:val="Intestazione"/>
            <w:tabs>
              <w:tab w:val="clear" w:pos="4819"/>
              <w:tab w:val="clear" w:pos="9638"/>
            </w:tabs>
            <w:jc w:val="center"/>
            <w:rPr>
              <w:rFonts w:ascii="Arial" w:hAnsi="Arial" w:cs="Arial"/>
              <w:sz w:val="16"/>
            </w:rPr>
          </w:pPr>
          <w:r w:rsidRPr="00466A9C">
            <w:rPr>
              <w:rFonts w:ascii="Gill Sans MT" w:hAnsi="Gill Sans MT"/>
              <w:noProof/>
            </w:rPr>
            <w:drawing>
              <wp:inline distT="0" distB="0" distL="0" distR="0" wp14:anchorId="0F4146EF" wp14:editId="4DEB99C6">
                <wp:extent cx="797357" cy="511810"/>
                <wp:effectExtent l="0" t="0" r="0"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9157" cy="512965"/>
                        </a:xfrm>
                        <a:prstGeom prst="rect">
                          <a:avLst/>
                        </a:prstGeom>
                        <a:noFill/>
                        <a:ln>
                          <a:noFill/>
                        </a:ln>
                      </pic:spPr>
                    </pic:pic>
                  </a:graphicData>
                </a:graphic>
              </wp:inline>
            </w:drawing>
          </w:r>
        </w:p>
      </w:tc>
      <w:tc>
        <w:tcPr>
          <w:tcW w:w="2954" w:type="dxa"/>
        </w:tcPr>
        <w:p w14:paraId="31F1250F" w14:textId="77777777" w:rsidR="004975C2" w:rsidRDefault="004975C2" w:rsidP="004975C2">
          <w:pPr>
            <w:pStyle w:val="Intestazione"/>
            <w:tabs>
              <w:tab w:val="clear" w:pos="4819"/>
              <w:tab w:val="clear" w:pos="9638"/>
            </w:tabs>
            <w:rPr>
              <w:rFonts w:ascii="Arial" w:hAnsi="Arial" w:cs="Arial"/>
              <w:sz w:val="16"/>
            </w:rPr>
          </w:pPr>
        </w:p>
        <w:p w14:paraId="0B278160" w14:textId="77777777" w:rsidR="004975C2" w:rsidRDefault="001C2EC9" w:rsidP="004975C2">
          <w:pPr>
            <w:pStyle w:val="Intestazione"/>
            <w:tabs>
              <w:tab w:val="clear" w:pos="4819"/>
              <w:tab w:val="clear" w:pos="9638"/>
            </w:tabs>
            <w:rPr>
              <w:rFonts w:ascii="Arial" w:hAnsi="Arial" w:cs="Arial"/>
              <w:sz w:val="16"/>
            </w:rPr>
          </w:pPr>
          <w:r>
            <w:rPr>
              <w:rFonts w:ascii="Arial" w:hAnsi="Arial" w:cs="Arial"/>
              <w:noProof/>
              <w:sz w:val="16"/>
            </w:rPr>
            <w:object w:dxaOrig="1440" w:dyaOrig="1440" w14:anchorId="145824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6.4pt;margin-top:1pt;width:32.5pt;height:42pt;z-index:251660288;mso-wrap-style:tight">
                <v:imagedata r:id="rId4" o:title=""/>
              </v:shape>
              <o:OLEObject Type="Embed" ProgID="PBrush" ShapeID="_x0000_s1026" DrawAspect="Content" ObjectID="_1719821883" r:id="rId5"/>
            </w:object>
          </w:r>
        </w:p>
      </w:tc>
      <w:tc>
        <w:tcPr>
          <w:tcW w:w="2954" w:type="dxa"/>
        </w:tcPr>
        <w:p w14:paraId="059AF9F3" w14:textId="77777777" w:rsidR="004975C2" w:rsidRDefault="004975C2" w:rsidP="004975C2">
          <w:pPr>
            <w:pStyle w:val="Intestazione"/>
            <w:tabs>
              <w:tab w:val="clear" w:pos="4819"/>
              <w:tab w:val="clear" w:pos="9638"/>
            </w:tabs>
            <w:jc w:val="center"/>
            <w:rPr>
              <w:rFonts w:ascii="Arial" w:hAnsi="Arial" w:cs="Arial"/>
              <w:sz w:val="16"/>
            </w:rPr>
          </w:pPr>
        </w:p>
        <w:p w14:paraId="257389FD" w14:textId="77777777" w:rsidR="004975C2" w:rsidRDefault="00AA3E7C" w:rsidP="004975C2">
          <w:pPr>
            <w:pStyle w:val="Intestazione"/>
            <w:tabs>
              <w:tab w:val="clear" w:pos="4819"/>
              <w:tab w:val="clear" w:pos="9638"/>
            </w:tabs>
            <w:jc w:val="center"/>
            <w:rPr>
              <w:rFonts w:ascii="Arial" w:hAnsi="Arial" w:cs="Arial"/>
              <w:sz w:val="16"/>
            </w:rPr>
          </w:pPr>
          <w:r>
            <w:rPr>
              <w:noProof/>
            </w:rPr>
            <w:drawing>
              <wp:inline distT="0" distB="0" distL="0" distR="0" wp14:anchorId="147C5D5A" wp14:editId="0215F0EF">
                <wp:extent cx="1385012" cy="693420"/>
                <wp:effectExtent l="0" t="0" r="5715" b="0"/>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6DBBDE33" w14:textId="77777777" w:rsidR="00764D02" w:rsidDel="00F6796D" w:rsidRDefault="00764D02" w:rsidP="00466A9C">
    <w:pPr>
      <w:pStyle w:val="Intestazione"/>
      <w:rPr>
        <w:del w:id="1693" w:author="Paola Manfre" w:date="2022-07-19T10:35:00Z"/>
        <w:rFonts w:ascii="Rockwell Condensed" w:hAnsi="Rockwell Condensed"/>
        <w:b/>
        <w:i/>
        <w:sz w:val="12"/>
      </w:rPr>
    </w:pPr>
  </w:p>
  <w:bookmarkEnd w:id="1682"/>
  <w:p w14:paraId="155CCE2F" w14:textId="77777777" w:rsidR="00764D02" w:rsidRDefault="00764D02">
    <w:pPr>
      <w:pStyle w:val="Intestazione"/>
      <w:pPrChange w:id="1694" w:author="Paola Manfre" w:date="2022-07-19T10:35:00Z">
        <w:pPr>
          <w:pStyle w:val="Intestazione"/>
          <w:jc w:val="center"/>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D7B"/>
    <w:multiLevelType w:val="hybridMultilevel"/>
    <w:tmpl w:val="1146F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FE5DD7"/>
    <w:multiLevelType w:val="hybridMultilevel"/>
    <w:tmpl w:val="BA18C5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F3143"/>
    <w:multiLevelType w:val="hybridMultilevel"/>
    <w:tmpl w:val="11DA351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57E55B1"/>
    <w:multiLevelType w:val="hybridMultilevel"/>
    <w:tmpl w:val="63DC63C0"/>
    <w:lvl w:ilvl="0" w:tplc="27B83C9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7561339"/>
    <w:multiLevelType w:val="hybridMultilevel"/>
    <w:tmpl w:val="404E6A5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0E120BC8"/>
    <w:multiLevelType w:val="hybridMultilevel"/>
    <w:tmpl w:val="E28CD5B6"/>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5330C59"/>
    <w:multiLevelType w:val="hybridMultilevel"/>
    <w:tmpl w:val="B1E88F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13"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5"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31AA11AB"/>
    <w:multiLevelType w:val="hybridMultilevel"/>
    <w:tmpl w:val="D3F290F2"/>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852194"/>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2DD6D3C"/>
    <w:multiLevelType w:val="hybridMultilevel"/>
    <w:tmpl w:val="B914A318"/>
    <w:lvl w:ilvl="0" w:tplc="684EF33C">
      <w:start w:val="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5AB611A"/>
    <w:multiLevelType w:val="hybridMultilevel"/>
    <w:tmpl w:val="D8280D3A"/>
    <w:lvl w:ilvl="0" w:tplc="27B83C9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58865C46"/>
    <w:multiLevelType w:val="hybridMultilevel"/>
    <w:tmpl w:val="719C054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621F01C7"/>
    <w:multiLevelType w:val="hybridMultilevel"/>
    <w:tmpl w:val="B1DCB30C"/>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70CB7C9B"/>
    <w:multiLevelType w:val="hybridMultilevel"/>
    <w:tmpl w:val="6DB08322"/>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67351199">
    <w:abstractNumId w:val="25"/>
  </w:num>
  <w:num w:numId="2" w16cid:durableId="1378432151">
    <w:abstractNumId w:val="20"/>
  </w:num>
  <w:num w:numId="3" w16cid:durableId="1008866216">
    <w:abstractNumId w:val="15"/>
  </w:num>
  <w:num w:numId="4" w16cid:durableId="715588019">
    <w:abstractNumId w:val="10"/>
  </w:num>
  <w:num w:numId="5" w16cid:durableId="1658261653">
    <w:abstractNumId w:val="13"/>
  </w:num>
  <w:num w:numId="6" w16cid:durableId="17976663">
    <w:abstractNumId w:val="14"/>
  </w:num>
  <w:num w:numId="7" w16cid:durableId="1483307984">
    <w:abstractNumId w:val="32"/>
  </w:num>
  <w:num w:numId="8" w16cid:durableId="1010915243">
    <w:abstractNumId w:val="24"/>
  </w:num>
  <w:num w:numId="9" w16cid:durableId="1392188592">
    <w:abstractNumId w:val="29"/>
  </w:num>
  <w:num w:numId="10" w16cid:durableId="166747968">
    <w:abstractNumId w:val="17"/>
  </w:num>
  <w:num w:numId="11" w16cid:durableId="908033006">
    <w:abstractNumId w:val="19"/>
  </w:num>
  <w:num w:numId="12" w16cid:durableId="1741899253">
    <w:abstractNumId w:val="2"/>
  </w:num>
  <w:num w:numId="13" w16cid:durableId="325549986">
    <w:abstractNumId w:val="6"/>
  </w:num>
  <w:num w:numId="14" w16cid:durableId="429933345">
    <w:abstractNumId w:val="9"/>
  </w:num>
  <w:num w:numId="15" w16cid:durableId="707294252">
    <w:abstractNumId w:val="31"/>
  </w:num>
  <w:num w:numId="16" w16cid:durableId="640815445">
    <w:abstractNumId w:val="12"/>
  </w:num>
  <w:num w:numId="17" w16cid:durableId="1267805996">
    <w:abstractNumId w:val="11"/>
  </w:num>
  <w:num w:numId="18" w16cid:durableId="1765107785">
    <w:abstractNumId w:val="30"/>
  </w:num>
  <w:num w:numId="19" w16cid:durableId="868907958">
    <w:abstractNumId w:val="28"/>
  </w:num>
  <w:num w:numId="20" w16cid:durableId="2133745355">
    <w:abstractNumId w:val="16"/>
  </w:num>
  <w:num w:numId="21" w16cid:durableId="1824615293">
    <w:abstractNumId w:val="33"/>
  </w:num>
  <w:num w:numId="22" w16cid:durableId="2037539168">
    <w:abstractNumId w:val="21"/>
  </w:num>
  <w:num w:numId="23" w16cid:durableId="1555501977">
    <w:abstractNumId w:val="22"/>
  </w:num>
  <w:num w:numId="24" w16cid:durableId="3684547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45641188">
    <w:abstractNumId w:val="27"/>
  </w:num>
  <w:num w:numId="26" w16cid:durableId="1557620511">
    <w:abstractNumId w:val="33"/>
  </w:num>
  <w:num w:numId="27" w16cid:durableId="772550749">
    <w:abstractNumId w:val="18"/>
  </w:num>
  <w:num w:numId="28" w16cid:durableId="1178157992">
    <w:abstractNumId w:val="7"/>
  </w:num>
  <w:num w:numId="29" w16cid:durableId="54819580">
    <w:abstractNumId w:val="5"/>
  </w:num>
  <w:num w:numId="30" w16cid:durableId="794835019">
    <w:abstractNumId w:val="0"/>
  </w:num>
  <w:num w:numId="31" w16cid:durableId="936401127">
    <w:abstractNumId w:val="23"/>
  </w:num>
  <w:num w:numId="32" w16cid:durableId="845705796">
    <w:abstractNumId w:val="4"/>
  </w:num>
  <w:num w:numId="33" w16cid:durableId="741214638">
    <w:abstractNumId w:val="8"/>
  </w:num>
  <w:num w:numId="34" w16cid:durableId="1831173207">
    <w:abstractNumId w:val="1"/>
  </w:num>
  <w:num w:numId="35" w16cid:durableId="788014570">
    <w:abstractNumId w:val="26"/>
  </w:num>
  <w:num w:numId="36" w16cid:durableId="14643959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ola Manfre">
    <w15:presenceInfo w15:providerId="AD" w15:userId="S-1-5-21-867647145-958991261-351556818-134490"/>
  </w15:person>
  <w15:person w15:author="Antonino Pumo">
    <w15:presenceInfo w15:providerId="AD" w15:userId="S-1-5-21-867647145-958991261-351556818-1112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inkAnnotations="0"/>
  <w:trackRevisions/>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10DD3"/>
    <w:rsid w:val="0002094C"/>
    <w:rsid w:val="00021A32"/>
    <w:rsid w:val="00024007"/>
    <w:rsid w:val="00031720"/>
    <w:rsid w:val="00040D11"/>
    <w:rsid w:val="00055CBE"/>
    <w:rsid w:val="000605D8"/>
    <w:rsid w:val="0006486C"/>
    <w:rsid w:val="00065880"/>
    <w:rsid w:val="000769CF"/>
    <w:rsid w:val="0007704B"/>
    <w:rsid w:val="000961CF"/>
    <w:rsid w:val="000A0D71"/>
    <w:rsid w:val="000A64AF"/>
    <w:rsid w:val="000B0116"/>
    <w:rsid w:val="000B24CD"/>
    <w:rsid w:val="000C2255"/>
    <w:rsid w:val="000C34D4"/>
    <w:rsid w:val="000C6E5F"/>
    <w:rsid w:val="000D20E0"/>
    <w:rsid w:val="000D4802"/>
    <w:rsid w:val="000D4A4A"/>
    <w:rsid w:val="000D4AA0"/>
    <w:rsid w:val="000D5631"/>
    <w:rsid w:val="000D6AE7"/>
    <w:rsid w:val="000D730B"/>
    <w:rsid w:val="000E080B"/>
    <w:rsid w:val="000E4B4D"/>
    <w:rsid w:val="000E56E9"/>
    <w:rsid w:val="000E778D"/>
    <w:rsid w:val="000F2AAF"/>
    <w:rsid w:val="000F36B1"/>
    <w:rsid w:val="000F46DA"/>
    <w:rsid w:val="000F644D"/>
    <w:rsid w:val="001027BC"/>
    <w:rsid w:val="00106128"/>
    <w:rsid w:val="0010652D"/>
    <w:rsid w:val="00110A03"/>
    <w:rsid w:val="00111062"/>
    <w:rsid w:val="001179FC"/>
    <w:rsid w:val="001205A3"/>
    <w:rsid w:val="001205B0"/>
    <w:rsid w:val="00121D12"/>
    <w:rsid w:val="001243D0"/>
    <w:rsid w:val="00125DC3"/>
    <w:rsid w:val="0012608F"/>
    <w:rsid w:val="0013066E"/>
    <w:rsid w:val="00135727"/>
    <w:rsid w:val="00135987"/>
    <w:rsid w:val="00141413"/>
    <w:rsid w:val="0014653F"/>
    <w:rsid w:val="00150A93"/>
    <w:rsid w:val="00153F28"/>
    <w:rsid w:val="00155479"/>
    <w:rsid w:val="001562BB"/>
    <w:rsid w:val="00162790"/>
    <w:rsid w:val="0016334B"/>
    <w:rsid w:val="00171620"/>
    <w:rsid w:val="001953CB"/>
    <w:rsid w:val="0019746A"/>
    <w:rsid w:val="001A5AA0"/>
    <w:rsid w:val="001B0B05"/>
    <w:rsid w:val="001B11A9"/>
    <w:rsid w:val="001B34EC"/>
    <w:rsid w:val="001C2EC9"/>
    <w:rsid w:val="001C70D8"/>
    <w:rsid w:val="001D73B9"/>
    <w:rsid w:val="001D7D85"/>
    <w:rsid w:val="001E5193"/>
    <w:rsid w:val="001E6182"/>
    <w:rsid w:val="001E6D79"/>
    <w:rsid w:val="001E785E"/>
    <w:rsid w:val="001F4204"/>
    <w:rsid w:val="00202607"/>
    <w:rsid w:val="002270E6"/>
    <w:rsid w:val="00242E76"/>
    <w:rsid w:val="00243D05"/>
    <w:rsid w:val="00244504"/>
    <w:rsid w:val="002449FF"/>
    <w:rsid w:val="00250E37"/>
    <w:rsid w:val="0025231A"/>
    <w:rsid w:val="0025328C"/>
    <w:rsid w:val="00256B0F"/>
    <w:rsid w:val="0025712A"/>
    <w:rsid w:val="00261C04"/>
    <w:rsid w:val="00266265"/>
    <w:rsid w:val="00267DAA"/>
    <w:rsid w:val="00270D4E"/>
    <w:rsid w:val="0027788E"/>
    <w:rsid w:val="00280656"/>
    <w:rsid w:val="00281EAB"/>
    <w:rsid w:val="00282DF4"/>
    <w:rsid w:val="00290F47"/>
    <w:rsid w:val="00295F17"/>
    <w:rsid w:val="00297668"/>
    <w:rsid w:val="002A16BB"/>
    <w:rsid w:val="002A6F45"/>
    <w:rsid w:val="002A7BA3"/>
    <w:rsid w:val="002B038D"/>
    <w:rsid w:val="002B4C77"/>
    <w:rsid w:val="002B72AA"/>
    <w:rsid w:val="002B7C9C"/>
    <w:rsid w:val="002C1FEF"/>
    <w:rsid w:val="002C3740"/>
    <w:rsid w:val="002C45CC"/>
    <w:rsid w:val="002C5D43"/>
    <w:rsid w:val="002C7862"/>
    <w:rsid w:val="002D2FC6"/>
    <w:rsid w:val="002D3B3E"/>
    <w:rsid w:val="002D3FDC"/>
    <w:rsid w:val="002E1B2E"/>
    <w:rsid w:val="002E5105"/>
    <w:rsid w:val="002F06B5"/>
    <w:rsid w:val="002F5611"/>
    <w:rsid w:val="002F65D7"/>
    <w:rsid w:val="00301D7E"/>
    <w:rsid w:val="00304C98"/>
    <w:rsid w:val="003053AF"/>
    <w:rsid w:val="003113B8"/>
    <w:rsid w:val="00316DF5"/>
    <w:rsid w:val="00317361"/>
    <w:rsid w:val="00320E01"/>
    <w:rsid w:val="00322C3C"/>
    <w:rsid w:val="003372ED"/>
    <w:rsid w:val="00351AD4"/>
    <w:rsid w:val="00353094"/>
    <w:rsid w:val="00363561"/>
    <w:rsid w:val="00363ADF"/>
    <w:rsid w:val="00364190"/>
    <w:rsid w:val="00364D96"/>
    <w:rsid w:val="00370A02"/>
    <w:rsid w:val="0037539E"/>
    <w:rsid w:val="00376FA4"/>
    <w:rsid w:val="0038120B"/>
    <w:rsid w:val="00382CDC"/>
    <w:rsid w:val="0038340F"/>
    <w:rsid w:val="00384531"/>
    <w:rsid w:val="00385F09"/>
    <w:rsid w:val="00387307"/>
    <w:rsid w:val="00387F29"/>
    <w:rsid w:val="00387FBD"/>
    <w:rsid w:val="00393003"/>
    <w:rsid w:val="00393545"/>
    <w:rsid w:val="00395E70"/>
    <w:rsid w:val="003A7D74"/>
    <w:rsid w:val="003B7234"/>
    <w:rsid w:val="003C5741"/>
    <w:rsid w:val="003D0A6C"/>
    <w:rsid w:val="003D544C"/>
    <w:rsid w:val="003D6EB0"/>
    <w:rsid w:val="003E10BA"/>
    <w:rsid w:val="003E38D8"/>
    <w:rsid w:val="003E51C1"/>
    <w:rsid w:val="003E5FE4"/>
    <w:rsid w:val="00400B7B"/>
    <w:rsid w:val="004024EE"/>
    <w:rsid w:val="00404AEA"/>
    <w:rsid w:val="004062B2"/>
    <w:rsid w:val="00406E63"/>
    <w:rsid w:val="00416124"/>
    <w:rsid w:val="00417E84"/>
    <w:rsid w:val="00420A47"/>
    <w:rsid w:val="00435387"/>
    <w:rsid w:val="00443943"/>
    <w:rsid w:val="00444E38"/>
    <w:rsid w:val="00444EA1"/>
    <w:rsid w:val="00445AFE"/>
    <w:rsid w:val="004533A7"/>
    <w:rsid w:val="004554F3"/>
    <w:rsid w:val="004570EC"/>
    <w:rsid w:val="004571D2"/>
    <w:rsid w:val="00463D1D"/>
    <w:rsid w:val="00466A9C"/>
    <w:rsid w:val="00470731"/>
    <w:rsid w:val="004729DF"/>
    <w:rsid w:val="004734A6"/>
    <w:rsid w:val="00482EAA"/>
    <w:rsid w:val="004939AA"/>
    <w:rsid w:val="004975C2"/>
    <w:rsid w:val="004A5B0B"/>
    <w:rsid w:val="004A68B9"/>
    <w:rsid w:val="004B0C29"/>
    <w:rsid w:val="004B5E9C"/>
    <w:rsid w:val="004C2389"/>
    <w:rsid w:val="004D789C"/>
    <w:rsid w:val="004D7F8C"/>
    <w:rsid w:val="004E32EB"/>
    <w:rsid w:val="004E4768"/>
    <w:rsid w:val="004E4EDC"/>
    <w:rsid w:val="004F1A6C"/>
    <w:rsid w:val="004F51C1"/>
    <w:rsid w:val="004F6AEB"/>
    <w:rsid w:val="0050706B"/>
    <w:rsid w:val="00512343"/>
    <w:rsid w:val="0051706E"/>
    <w:rsid w:val="00527B2D"/>
    <w:rsid w:val="0053043A"/>
    <w:rsid w:val="0053293D"/>
    <w:rsid w:val="0053370E"/>
    <w:rsid w:val="00544BF4"/>
    <w:rsid w:val="00551D40"/>
    <w:rsid w:val="00553AFC"/>
    <w:rsid w:val="005576B6"/>
    <w:rsid w:val="0056617F"/>
    <w:rsid w:val="005715B1"/>
    <w:rsid w:val="005804BD"/>
    <w:rsid w:val="0058176C"/>
    <w:rsid w:val="00583274"/>
    <w:rsid w:val="00584E76"/>
    <w:rsid w:val="005932A9"/>
    <w:rsid w:val="00596E79"/>
    <w:rsid w:val="00597D08"/>
    <w:rsid w:val="005A3831"/>
    <w:rsid w:val="005A416F"/>
    <w:rsid w:val="005A76BF"/>
    <w:rsid w:val="005A7C4F"/>
    <w:rsid w:val="005B2D50"/>
    <w:rsid w:val="005B57AA"/>
    <w:rsid w:val="005C402D"/>
    <w:rsid w:val="005C4B4F"/>
    <w:rsid w:val="005E110A"/>
    <w:rsid w:val="005E135C"/>
    <w:rsid w:val="005E1776"/>
    <w:rsid w:val="005E32C4"/>
    <w:rsid w:val="005E604D"/>
    <w:rsid w:val="005F2FF6"/>
    <w:rsid w:val="005F55FB"/>
    <w:rsid w:val="005F751A"/>
    <w:rsid w:val="0060595E"/>
    <w:rsid w:val="00610BCA"/>
    <w:rsid w:val="006112EC"/>
    <w:rsid w:val="006124F3"/>
    <w:rsid w:val="0061644A"/>
    <w:rsid w:val="0064627B"/>
    <w:rsid w:val="00651152"/>
    <w:rsid w:val="0065354A"/>
    <w:rsid w:val="00656C25"/>
    <w:rsid w:val="0065771F"/>
    <w:rsid w:val="00661060"/>
    <w:rsid w:val="00661143"/>
    <w:rsid w:val="00661771"/>
    <w:rsid w:val="00662130"/>
    <w:rsid w:val="006707F7"/>
    <w:rsid w:val="006741DB"/>
    <w:rsid w:val="00674F0A"/>
    <w:rsid w:val="00674FEB"/>
    <w:rsid w:val="0067653D"/>
    <w:rsid w:val="006811D4"/>
    <w:rsid w:val="006820A0"/>
    <w:rsid w:val="0068641C"/>
    <w:rsid w:val="006930AC"/>
    <w:rsid w:val="00696290"/>
    <w:rsid w:val="006A2B00"/>
    <w:rsid w:val="006A304D"/>
    <w:rsid w:val="006A32F5"/>
    <w:rsid w:val="006A399A"/>
    <w:rsid w:val="006A4D87"/>
    <w:rsid w:val="006A510B"/>
    <w:rsid w:val="006B0690"/>
    <w:rsid w:val="006B1CAA"/>
    <w:rsid w:val="006B546C"/>
    <w:rsid w:val="006C1793"/>
    <w:rsid w:val="006C181A"/>
    <w:rsid w:val="006C3E26"/>
    <w:rsid w:val="006C6D57"/>
    <w:rsid w:val="006D7BE8"/>
    <w:rsid w:val="006D7EB0"/>
    <w:rsid w:val="006E0AF3"/>
    <w:rsid w:val="006F319E"/>
    <w:rsid w:val="006F41B2"/>
    <w:rsid w:val="0070322D"/>
    <w:rsid w:val="00703D35"/>
    <w:rsid w:val="0070527F"/>
    <w:rsid w:val="0070633C"/>
    <w:rsid w:val="007114D7"/>
    <w:rsid w:val="00711BC8"/>
    <w:rsid w:val="00714B30"/>
    <w:rsid w:val="00721E5F"/>
    <w:rsid w:val="0072439F"/>
    <w:rsid w:val="00730717"/>
    <w:rsid w:val="00732932"/>
    <w:rsid w:val="00732CFF"/>
    <w:rsid w:val="00735AD1"/>
    <w:rsid w:val="00735F13"/>
    <w:rsid w:val="00740ABB"/>
    <w:rsid w:val="007413A2"/>
    <w:rsid w:val="00743D1B"/>
    <w:rsid w:val="00745007"/>
    <w:rsid w:val="007457D1"/>
    <w:rsid w:val="00746F50"/>
    <w:rsid w:val="007550A8"/>
    <w:rsid w:val="00757F9A"/>
    <w:rsid w:val="0076357D"/>
    <w:rsid w:val="00764368"/>
    <w:rsid w:val="00764D02"/>
    <w:rsid w:val="007768EB"/>
    <w:rsid w:val="007770AD"/>
    <w:rsid w:val="00784872"/>
    <w:rsid w:val="00787CC1"/>
    <w:rsid w:val="007B1921"/>
    <w:rsid w:val="007C2B5F"/>
    <w:rsid w:val="007C301C"/>
    <w:rsid w:val="007D1286"/>
    <w:rsid w:val="007E076F"/>
    <w:rsid w:val="007E4321"/>
    <w:rsid w:val="007F560C"/>
    <w:rsid w:val="007F59D5"/>
    <w:rsid w:val="00804F0E"/>
    <w:rsid w:val="008101A4"/>
    <w:rsid w:val="00812069"/>
    <w:rsid w:val="0081385E"/>
    <w:rsid w:val="008254A5"/>
    <w:rsid w:val="00826E41"/>
    <w:rsid w:val="008274BB"/>
    <w:rsid w:val="00827BD7"/>
    <w:rsid w:val="008344B6"/>
    <w:rsid w:val="008437F2"/>
    <w:rsid w:val="00845E99"/>
    <w:rsid w:val="0084646E"/>
    <w:rsid w:val="00851AE4"/>
    <w:rsid w:val="0085499F"/>
    <w:rsid w:val="00862F42"/>
    <w:rsid w:val="0086388C"/>
    <w:rsid w:val="00873CDB"/>
    <w:rsid w:val="008745E5"/>
    <w:rsid w:val="008836A4"/>
    <w:rsid w:val="008879CA"/>
    <w:rsid w:val="008905EA"/>
    <w:rsid w:val="00891692"/>
    <w:rsid w:val="008A2AC5"/>
    <w:rsid w:val="008B28AC"/>
    <w:rsid w:val="008C2910"/>
    <w:rsid w:val="008C6745"/>
    <w:rsid w:val="008D394A"/>
    <w:rsid w:val="008D4AAA"/>
    <w:rsid w:val="008F2FB3"/>
    <w:rsid w:val="008F565D"/>
    <w:rsid w:val="008F627F"/>
    <w:rsid w:val="008F7E5C"/>
    <w:rsid w:val="00903392"/>
    <w:rsid w:val="00916F11"/>
    <w:rsid w:val="00930729"/>
    <w:rsid w:val="00931968"/>
    <w:rsid w:val="00933D84"/>
    <w:rsid w:val="00942C70"/>
    <w:rsid w:val="009531D3"/>
    <w:rsid w:val="009623B4"/>
    <w:rsid w:val="009626CA"/>
    <w:rsid w:val="00967AE8"/>
    <w:rsid w:val="00973FBD"/>
    <w:rsid w:val="00974658"/>
    <w:rsid w:val="00981362"/>
    <w:rsid w:val="00987104"/>
    <w:rsid w:val="009874E3"/>
    <w:rsid w:val="00990D60"/>
    <w:rsid w:val="0099195E"/>
    <w:rsid w:val="0099230B"/>
    <w:rsid w:val="009928EA"/>
    <w:rsid w:val="00993BB0"/>
    <w:rsid w:val="00996723"/>
    <w:rsid w:val="00996F88"/>
    <w:rsid w:val="009A1EFA"/>
    <w:rsid w:val="009A56A2"/>
    <w:rsid w:val="009B02BB"/>
    <w:rsid w:val="009B62DC"/>
    <w:rsid w:val="009C29BE"/>
    <w:rsid w:val="009C2C6C"/>
    <w:rsid w:val="009C4636"/>
    <w:rsid w:val="009C5FD6"/>
    <w:rsid w:val="009C766A"/>
    <w:rsid w:val="009D130D"/>
    <w:rsid w:val="009D159C"/>
    <w:rsid w:val="009D1E3E"/>
    <w:rsid w:val="009D247C"/>
    <w:rsid w:val="009E1A94"/>
    <w:rsid w:val="009E2290"/>
    <w:rsid w:val="009E40D6"/>
    <w:rsid w:val="009E6EEF"/>
    <w:rsid w:val="009F1476"/>
    <w:rsid w:val="009F2550"/>
    <w:rsid w:val="009F37DB"/>
    <w:rsid w:val="009F6325"/>
    <w:rsid w:val="009F782F"/>
    <w:rsid w:val="00A00114"/>
    <w:rsid w:val="00A02FFF"/>
    <w:rsid w:val="00A044C9"/>
    <w:rsid w:val="00A127D7"/>
    <w:rsid w:val="00A13A11"/>
    <w:rsid w:val="00A16A10"/>
    <w:rsid w:val="00A17313"/>
    <w:rsid w:val="00A20228"/>
    <w:rsid w:val="00A22E59"/>
    <w:rsid w:val="00A26202"/>
    <w:rsid w:val="00A3793B"/>
    <w:rsid w:val="00A42403"/>
    <w:rsid w:val="00A46074"/>
    <w:rsid w:val="00A50219"/>
    <w:rsid w:val="00A51DC8"/>
    <w:rsid w:val="00A5316B"/>
    <w:rsid w:val="00A62ACF"/>
    <w:rsid w:val="00A6397F"/>
    <w:rsid w:val="00A6684B"/>
    <w:rsid w:val="00A72BDD"/>
    <w:rsid w:val="00A82FDD"/>
    <w:rsid w:val="00A931D6"/>
    <w:rsid w:val="00A96E4E"/>
    <w:rsid w:val="00A9768A"/>
    <w:rsid w:val="00AA14DC"/>
    <w:rsid w:val="00AA35BD"/>
    <w:rsid w:val="00AA3E7C"/>
    <w:rsid w:val="00AA75BE"/>
    <w:rsid w:val="00AB6D5D"/>
    <w:rsid w:val="00AC181D"/>
    <w:rsid w:val="00AD06D9"/>
    <w:rsid w:val="00AD2290"/>
    <w:rsid w:val="00AD44B6"/>
    <w:rsid w:val="00AE1972"/>
    <w:rsid w:val="00AE51F2"/>
    <w:rsid w:val="00AE6DEB"/>
    <w:rsid w:val="00AE7E0D"/>
    <w:rsid w:val="00AF2725"/>
    <w:rsid w:val="00B00006"/>
    <w:rsid w:val="00B0109D"/>
    <w:rsid w:val="00B01131"/>
    <w:rsid w:val="00B01DEE"/>
    <w:rsid w:val="00B03F38"/>
    <w:rsid w:val="00B07DDD"/>
    <w:rsid w:val="00B10F5A"/>
    <w:rsid w:val="00B12B75"/>
    <w:rsid w:val="00B3235F"/>
    <w:rsid w:val="00B32467"/>
    <w:rsid w:val="00B44389"/>
    <w:rsid w:val="00B44642"/>
    <w:rsid w:val="00B51781"/>
    <w:rsid w:val="00B52E66"/>
    <w:rsid w:val="00B53ED2"/>
    <w:rsid w:val="00B54663"/>
    <w:rsid w:val="00B55612"/>
    <w:rsid w:val="00B57181"/>
    <w:rsid w:val="00B576CC"/>
    <w:rsid w:val="00B61E3A"/>
    <w:rsid w:val="00B61FB0"/>
    <w:rsid w:val="00B75EAC"/>
    <w:rsid w:val="00B777C7"/>
    <w:rsid w:val="00B859BF"/>
    <w:rsid w:val="00B90A20"/>
    <w:rsid w:val="00BA4BDA"/>
    <w:rsid w:val="00BA5313"/>
    <w:rsid w:val="00BB378F"/>
    <w:rsid w:val="00BC286F"/>
    <w:rsid w:val="00BC330B"/>
    <w:rsid w:val="00BD6F37"/>
    <w:rsid w:val="00BE0DD7"/>
    <w:rsid w:val="00BE0FAA"/>
    <w:rsid w:val="00BE429E"/>
    <w:rsid w:val="00BE432A"/>
    <w:rsid w:val="00BF42FB"/>
    <w:rsid w:val="00BF443D"/>
    <w:rsid w:val="00BF4AEE"/>
    <w:rsid w:val="00C0101C"/>
    <w:rsid w:val="00C01591"/>
    <w:rsid w:val="00C07257"/>
    <w:rsid w:val="00C10DE0"/>
    <w:rsid w:val="00C1484C"/>
    <w:rsid w:val="00C15ED1"/>
    <w:rsid w:val="00C161B3"/>
    <w:rsid w:val="00C2088F"/>
    <w:rsid w:val="00C21C7D"/>
    <w:rsid w:val="00C25D9F"/>
    <w:rsid w:val="00C2742C"/>
    <w:rsid w:val="00C30A31"/>
    <w:rsid w:val="00C30FD3"/>
    <w:rsid w:val="00C329F9"/>
    <w:rsid w:val="00C34F29"/>
    <w:rsid w:val="00C3781A"/>
    <w:rsid w:val="00C41B87"/>
    <w:rsid w:val="00C46EF5"/>
    <w:rsid w:val="00C474E8"/>
    <w:rsid w:val="00C534AD"/>
    <w:rsid w:val="00C55E59"/>
    <w:rsid w:val="00C62257"/>
    <w:rsid w:val="00C62EB2"/>
    <w:rsid w:val="00C66506"/>
    <w:rsid w:val="00C6686A"/>
    <w:rsid w:val="00C66F5F"/>
    <w:rsid w:val="00C76B59"/>
    <w:rsid w:val="00C779DD"/>
    <w:rsid w:val="00C81A21"/>
    <w:rsid w:val="00C81EBE"/>
    <w:rsid w:val="00C91744"/>
    <w:rsid w:val="00C93E4A"/>
    <w:rsid w:val="00C95474"/>
    <w:rsid w:val="00C96000"/>
    <w:rsid w:val="00CA3C8E"/>
    <w:rsid w:val="00CA77DD"/>
    <w:rsid w:val="00CB1A60"/>
    <w:rsid w:val="00CC7709"/>
    <w:rsid w:val="00CD0999"/>
    <w:rsid w:val="00CD2469"/>
    <w:rsid w:val="00CD6629"/>
    <w:rsid w:val="00CD6CC6"/>
    <w:rsid w:val="00CE0941"/>
    <w:rsid w:val="00CE0E18"/>
    <w:rsid w:val="00CE1F71"/>
    <w:rsid w:val="00CE3F07"/>
    <w:rsid w:val="00CE62EC"/>
    <w:rsid w:val="00CF4371"/>
    <w:rsid w:val="00CF4487"/>
    <w:rsid w:val="00CF52B0"/>
    <w:rsid w:val="00CF6C02"/>
    <w:rsid w:val="00CF753D"/>
    <w:rsid w:val="00D02CB2"/>
    <w:rsid w:val="00D05E53"/>
    <w:rsid w:val="00D22853"/>
    <w:rsid w:val="00D3345C"/>
    <w:rsid w:val="00D33E60"/>
    <w:rsid w:val="00D406FD"/>
    <w:rsid w:val="00D54854"/>
    <w:rsid w:val="00D55086"/>
    <w:rsid w:val="00D55824"/>
    <w:rsid w:val="00D63ABF"/>
    <w:rsid w:val="00D6473A"/>
    <w:rsid w:val="00D670B7"/>
    <w:rsid w:val="00D71BE1"/>
    <w:rsid w:val="00D71EAA"/>
    <w:rsid w:val="00D74B9C"/>
    <w:rsid w:val="00D75018"/>
    <w:rsid w:val="00D75285"/>
    <w:rsid w:val="00D80EBC"/>
    <w:rsid w:val="00D81BC2"/>
    <w:rsid w:val="00D84050"/>
    <w:rsid w:val="00D8702E"/>
    <w:rsid w:val="00D91824"/>
    <w:rsid w:val="00D949FE"/>
    <w:rsid w:val="00DA0FCF"/>
    <w:rsid w:val="00DB178C"/>
    <w:rsid w:val="00DB7ED8"/>
    <w:rsid w:val="00DC379D"/>
    <w:rsid w:val="00DC7C29"/>
    <w:rsid w:val="00DD0111"/>
    <w:rsid w:val="00DD2685"/>
    <w:rsid w:val="00DD45CD"/>
    <w:rsid w:val="00DE06A5"/>
    <w:rsid w:val="00DE4286"/>
    <w:rsid w:val="00DE513E"/>
    <w:rsid w:val="00DE6F2B"/>
    <w:rsid w:val="00DF3695"/>
    <w:rsid w:val="00E02A12"/>
    <w:rsid w:val="00E03832"/>
    <w:rsid w:val="00E04F72"/>
    <w:rsid w:val="00E058B8"/>
    <w:rsid w:val="00E064DC"/>
    <w:rsid w:val="00E20FAD"/>
    <w:rsid w:val="00E2231D"/>
    <w:rsid w:val="00E31E57"/>
    <w:rsid w:val="00E32BA7"/>
    <w:rsid w:val="00E32D80"/>
    <w:rsid w:val="00E359FD"/>
    <w:rsid w:val="00E43804"/>
    <w:rsid w:val="00E43E08"/>
    <w:rsid w:val="00E45E29"/>
    <w:rsid w:val="00E56856"/>
    <w:rsid w:val="00E57A9A"/>
    <w:rsid w:val="00E66A99"/>
    <w:rsid w:val="00E671B7"/>
    <w:rsid w:val="00E67A6D"/>
    <w:rsid w:val="00E742A3"/>
    <w:rsid w:val="00E74D06"/>
    <w:rsid w:val="00E759AF"/>
    <w:rsid w:val="00E811E3"/>
    <w:rsid w:val="00E81BD6"/>
    <w:rsid w:val="00E90280"/>
    <w:rsid w:val="00E9069B"/>
    <w:rsid w:val="00E928FE"/>
    <w:rsid w:val="00E9656A"/>
    <w:rsid w:val="00EA3E70"/>
    <w:rsid w:val="00EA5DB5"/>
    <w:rsid w:val="00EB5942"/>
    <w:rsid w:val="00EC1EB0"/>
    <w:rsid w:val="00EC2DCF"/>
    <w:rsid w:val="00EC47CE"/>
    <w:rsid w:val="00ED02EC"/>
    <w:rsid w:val="00ED07EC"/>
    <w:rsid w:val="00ED55B5"/>
    <w:rsid w:val="00EE4C1C"/>
    <w:rsid w:val="00EE5847"/>
    <w:rsid w:val="00EF607B"/>
    <w:rsid w:val="00F0233A"/>
    <w:rsid w:val="00F04667"/>
    <w:rsid w:val="00F07C9E"/>
    <w:rsid w:val="00F15445"/>
    <w:rsid w:val="00F15AE8"/>
    <w:rsid w:val="00F21CE3"/>
    <w:rsid w:val="00F2283C"/>
    <w:rsid w:val="00F23B3E"/>
    <w:rsid w:val="00F26BD4"/>
    <w:rsid w:val="00F27BD1"/>
    <w:rsid w:val="00F27D67"/>
    <w:rsid w:val="00F36B22"/>
    <w:rsid w:val="00F448E5"/>
    <w:rsid w:val="00F45D6B"/>
    <w:rsid w:val="00F52D8A"/>
    <w:rsid w:val="00F53F04"/>
    <w:rsid w:val="00F63F31"/>
    <w:rsid w:val="00F6796D"/>
    <w:rsid w:val="00F76826"/>
    <w:rsid w:val="00F768D7"/>
    <w:rsid w:val="00F772C1"/>
    <w:rsid w:val="00F814C2"/>
    <w:rsid w:val="00F84E62"/>
    <w:rsid w:val="00F86C44"/>
    <w:rsid w:val="00F958F9"/>
    <w:rsid w:val="00FA583F"/>
    <w:rsid w:val="00FA68B4"/>
    <w:rsid w:val="00FB1D73"/>
    <w:rsid w:val="00FB4E34"/>
    <w:rsid w:val="00FB6E3F"/>
    <w:rsid w:val="00FC60C6"/>
    <w:rsid w:val="00FD434A"/>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84AB92"/>
  <w15:docId w15:val="{BDAAD23A-C6E2-496E-8861-B18105829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fault">
    <w:name w:val="Default"/>
    <w:rsid w:val="00281EAB"/>
    <w:pPr>
      <w:widowControl w:val="0"/>
      <w:autoSpaceDE w:val="0"/>
      <w:autoSpaceDN w:val="0"/>
      <w:adjustRightInd w:val="0"/>
    </w:pPr>
    <w:rPr>
      <w:rFonts w:ascii="BBJPJF+RAAAAA+TimesNewRoman,Bol" w:eastAsiaTheme="minorEastAsia" w:hAnsi="BBJPJF+RAAAAA+TimesNewRoman,Bol" w:cs="BBJPJF+RAAAAA+TimesNewRoman,Bol"/>
      <w:color w:val="000000"/>
      <w:sz w:val="24"/>
      <w:szCs w:val="24"/>
    </w:rPr>
  </w:style>
  <w:style w:type="paragraph" w:customStyle="1" w:styleId="CM3">
    <w:name w:val="CM3"/>
    <w:basedOn w:val="Default"/>
    <w:next w:val="Default"/>
    <w:uiPriority w:val="99"/>
    <w:rsid w:val="00281EAB"/>
    <w:pPr>
      <w:spacing w:line="291" w:lineRule="atLeast"/>
    </w:pPr>
    <w:rPr>
      <w:rFonts w:cs="Times New Roman"/>
      <w:color w:val="auto"/>
    </w:rPr>
  </w:style>
  <w:style w:type="paragraph" w:customStyle="1" w:styleId="CM5">
    <w:name w:val="CM5"/>
    <w:basedOn w:val="Default"/>
    <w:next w:val="Default"/>
    <w:uiPriority w:val="99"/>
    <w:rsid w:val="00281EAB"/>
    <w:pPr>
      <w:spacing w:line="313" w:lineRule="atLeast"/>
    </w:pPr>
    <w:rPr>
      <w:rFonts w:cs="Times New Roman"/>
      <w:color w:val="auto"/>
    </w:rPr>
  </w:style>
  <w:style w:type="paragraph" w:customStyle="1" w:styleId="CM13">
    <w:name w:val="CM13"/>
    <w:basedOn w:val="Default"/>
    <w:next w:val="Default"/>
    <w:uiPriority w:val="99"/>
    <w:rsid w:val="00281EAB"/>
    <w:rPr>
      <w:rFonts w:cs="Times New Roman"/>
      <w:color w:val="auto"/>
    </w:rPr>
  </w:style>
  <w:style w:type="paragraph" w:customStyle="1" w:styleId="Text1">
    <w:name w:val="Text 1"/>
    <w:basedOn w:val="Normale"/>
    <w:rsid w:val="00826E41"/>
    <w:pPr>
      <w:spacing w:after="240"/>
      <w:ind w:left="482"/>
      <w:jc w:val="both"/>
    </w:pPr>
    <w:rPr>
      <w:snapToGrid w:val="0"/>
      <w:lang w:val="fr-FR"/>
    </w:rPr>
  </w:style>
  <w:style w:type="paragraph" w:styleId="Paragrafoelenco">
    <w:name w:val="List Paragraph"/>
    <w:aliases w:val="Testo_tabella"/>
    <w:basedOn w:val="Normale"/>
    <w:link w:val="ParagrafoelencoCarattere"/>
    <w:uiPriority w:val="34"/>
    <w:qFormat/>
    <w:rsid w:val="0025328C"/>
    <w:pPr>
      <w:ind w:left="720"/>
      <w:contextualSpacing/>
    </w:pPr>
  </w:style>
  <w:style w:type="paragraph" w:styleId="Revisione">
    <w:name w:val="Revision"/>
    <w:hidden/>
    <w:uiPriority w:val="99"/>
    <w:semiHidden/>
    <w:rsid w:val="00B10F5A"/>
    <w:rPr>
      <w:sz w:val="24"/>
      <w:szCs w:val="24"/>
    </w:rPr>
  </w:style>
  <w:style w:type="character" w:styleId="Rimandocommento">
    <w:name w:val="annotation reference"/>
    <w:basedOn w:val="Carpredefinitoparagrafo"/>
    <w:uiPriority w:val="99"/>
    <w:semiHidden/>
    <w:unhideWhenUsed/>
    <w:rsid w:val="00F84E62"/>
    <w:rPr>
      <w:sz w:val="16"/>
      <w:szCs w:val="16"/>
    </w:rPr>
  </w:style>
  <w:style w:type="paragraph" w:styleId="Soggettocommento">
    <w:name w:val="annotation subject"/>
    <w:basedOn w:val="Testocommento"/>
    <w:next w:val="Testocommento"/>
    <w:link w:val="SoggettocommentoCarattere"/>
    <w:uiPriority w:val="99"/>
    <w:semiHidden/>
    <w:unhideWhenUsed/>
    <w:rsid w:val="00F84E62"/>
    <w:rPr>
      <w:b/>
      <w:bCs/>
    </w:rPr>
  </w:style>
  <w:style w:type="character" w:customStyle="1" w:styleId="TestocommentoCarattere">
    <w:name w:val="Testo commento Carattere"/>
    <w:basedOn w:val="Carpredefinitoparagrafo"/>
    <w:link w:val="Testocommento"/>
    <w:semiHidden/>
    <w:rsid w:val="00F84E62"/>
  </w:style>
  <w:style w:type="character" w:customStyle="1" w:styleId="SoggettocommentoCarattere">
    <w:name w:val="Soggetto commento Carattere"/>
    <w:basedOn w:val="TestocommentoCarattere"/>
    <w:link w:val="Soggettocommento"/>
    <w:uiPriority w:val="99"/>
    <w:semiHidden/>
    <w:rsid w:val="00F84E62"/>
    <w:rPr>
      <w:b/>
      <w:bCs/>
    </w:rPr>
  </w:style>
  <w:style w:type="paragraph" w:customStyle="1" w:styleId="CM14">
    <w:name w:val="CM14"/>
    <w:basedOn w:val="Default"/>
    <w:next w:val="Default"/>
    <w:uiPriority w:val="99"/>
    <w:rsid w:val="0060595E"/>
    <w:rPr>
      <w:rFonts w:cs="Times New Roman"/>
      <w:color w:val="auto"/>
    </w:rPr>
  </w:style>
  <w:style w:type="character" w:customStyle="1" w:styleId="ParagrafoelencoCarattere">
    <w:name w:val="Paragrafo elenco Carattere"/>
    <w:aliases w:val="Testo_tabella Carattere"/>
    <w:link w:val="Paragrafoelenco"/>
    <w:uiPriority w:val="34"/>
    <w:rsid w:val="00851AE4"/>
    <w:rPr>
      <w:sz w:val="24"/>
      <w:szCs w:val="24"/>
    </w:rPr>
  </w:style>
  <w:style w:type="table" w:customStyle="1" w:styleId="Grigliatabella3">
    <w:name w:val="Griglia tabella3"/>
    <w:basedOn w:val="Tabellanormale"/>
    <w:next w:val="Grigliatabella"/>
    <w:uiPriority w:val="59"/>
    <w:rsid w:val="00EC1EB0"/>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18055733">
      <w:bodyDiv w:val="1"/>
      <w:marLeft w:val="0"/>
      <w:marRight w:val="0"/>
      <w:marTop w:val="0"/>
      <w:marBottom w:val="0"/>
      <w:divBdr>
        <w:top w:val="none" w:sz="0" w:space="0" w:color="auto"/>
        <w:left w:val="none" w:sz="0" w:space="0" w:color="auto"/>
        <w:bottom w:val="none" w:sz="0" w:space="0" w:color="auto"/>
        <w:right w:val="none" w:sz="0" w:space="0" w:color="auto"/>
      </w:divBdr>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92533985">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08685596">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A4421-6763-47F6-A16B-B1AB6009C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13</Pages>
  <Words>6277</Words>
  <Characters>35783</Characters>
  <Application>Microsoft Office Word</Application>
  <DocSecurity>0</DocSecurity>
  <Lines>298</Lines>
  <Paragraphs>83</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41977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31</cp:revision>
  <cp:lastPrinted>2021-11-30T09:32:00Z</cp:lastPrinted>
  <dcterms:created xsi:type="dcterms:W3CDTF">2020-04-21T10:33:00Z</dcterms:created>
  <dcterms:modified xsi:type="dcterms:W3CDTF">2022-07-20T09:31:00Z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